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du wp14">
  <w:body>
    <w:p w:rsidRPr="009F6502" w:rsidR="00A63308" w:rsidP="7C147C86" w:rsidRDefault="572EDBE2" w14:paraId="747009CD" w14:textId="0F65451A">
      <w:pPr>
        <w:pBdr>
          <w:top w:val="single" w:color="000000" w:sz="4" w:space="4"/>
          <w:left w:val="single" w:color="000000" w:sz="4" w:space="4"/>
          <w:bottom w:val="single" w:color="000000" w:sz="4" w:space="4"/>
          <w:right w:val="single" w:color="000000" w:sz="4" w:space="4"/>
        </w:pBdr>
        <w:jc w:val="center"/>
      </w:pPr>
      <w:r w:rsidRPr="009F6502">
        <w:rPr>
          <w:noProof/>
        </w:rPr>
        <w:drawing>
          <wp:inline distT="0" distB="0" distL="0" distR="0" wp14:anchorId="733CAA74" wp14:editId="443AA39F">
            <wp:extent cx="647700" cy="685800"/>
            <wp:effectExtent l="0" t="0" r="0" b="0"/>
            <wp:docPr id="1735289651" name="Imagem 1735289651" descr="Descrição: brasrepublic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cstate="print">
                      <a:extLst>
                        <a:ext uri="{28A0092B-C50C-407E-A947-70E740481C1C}">
                          <a14:useLocalDpi xmlns:a14="http://schemas.microsoft.com/office/drawing/2010/main" val="0"/>
                        </a:ext>
                      </a:extLst>
                    </a:blip>
                    <a:stretch>
                      <a:fillRect/>
                    </a:stretch>
                  </pic:blipFill>
                  <pic:spPr>
                    <a:xfrm>
                      <a:off x="0" y="0"/>
                      <a:ext cx="647700" cy="685800"/>
                    </a:xfrm>
                    <a:prstGeom prst="rect">
                      <a:avLst/>
                    </a:prstGeom>
                  </pic:spPr>
                </pic:pic>
              </a:graphicData>
            </a:graphic>
          </wp:inline>
        </w:drawing>
      </w:r>
      <w:r w:rsidRPr="009F6502" w:rsidR="00D339CC">
        <w:br/>
      </w:r>
    </w:p>
    <w:p w:rsidRPr="009F6502" w:rsidR="0071145F" w:rsidP="3C7507F0" w:rsidRDefault="0071145F" w14:paraId="46516F8A" w14:textId="06BC7DC4">
      <w:pPr>
        <w:pStyle w:val="NormalWeb"/>
        <w:pBdr>
          <w:top w:val="single" w:color="000000" w:sz="4" w:space="4"/>
          <w:left w:val="single" w:color="000000" w:sz="4" w:space="4"/>
          <w:bottom w:val="single" w:color="000000" w:sz="4" w:space="4"/>
          <w:right w:val="single" w:color="000000" w:sz="4" w:space="4"/>
        </w:pBdr>
        <w:shd w:val="clear" w:color="auto" w:fill="FFFFFF" w:themeFill="background1"/>
        <w:jc w:val="center"/>
        <w:rPr>
          <w:rFonts w:ascii="Calibri" w:hAnsi="Calibri" w:eastAsia="" w:cs="" w:asciiTheme="minorAscii" w:hAnsiTheme="minorAscii" w:eastAsiaTheme="minorEastAsia" w:cstheme="minorBidi"/>
          <w:b w:val="1"/>
          <w:bCs w:val="1"/>
          <w:color w:val="auto"/>
          <w:sz w:val="22"/>
          <w:szCs w:val="22"/>
          <w:lang w:val="en-US" w:eastAsia="en-US"/>
        </w:rPr>
      </w:pPr>
      <w:r w:rsidRPr="3C7507F0" w:rsidR="0071145F">
        <w:rPr>
          <w:rFonts w:ascii="Calibri" w:hAnsi="Calibri" w:eastAsia="" w:cs="" w:asciiTheme="minorAscii" w:hAnsiTheme="minorAscii" w:eastAsiaTheme="minorEastAsia" w:cstheme="minorBidi"/>
          <w:b w:val="1"/>
          <w:bCs w:val="1"/>
          <w:color w:val="auto"/>
          <w:sz w:val="22"/>
          <w:szCs w:val="22"/>
          <w:lang w:val="en-US" w:eastAsia="en-US"/>
        </w:rPr>
        <w:t xml:space="preserve">MINISTRY OF DEVELOPMENT, INDUSTRY, </w:t>
      </w:r>
      <w:r w:rsidRPr="3C7507F0" w:rsidR="00C81575">
        <w:rPr>
          <w:rFonts w:ascii="Calibri" w:hAnsi="Calibri" w:eastAsia="" w:cs="" w:asciiTheme="minorAscii" w:hAnsiTheme="minorAscii" w:eastAsiaTheme="minorEastAsia" w:cstheme="minorBidi"/>
          <w:b w:val="1"/>
          <w:bCs w:val="1"/>
          <w:color w:val="auto"/>
          <w:sz w:val="22"/>
          <w:szCs w:val="22"/>
          <w:lang w:val="en-US" w:eastAsia="en-US"/>
        </w:rPr>
        <w:t>COMMERCE</w:t>
      </w:r>
      <w:r w:rsidRPr="3C7507F0" w:rsidR="0071145F">
        <w:rPr>
          <w:rFonts w:ascii="Calibri" w:hAnsi="Calibri" w:eastAsia="" w:cs="" w:asciiTheme="minorAscii" w:hAnsiTheme="minorAscii" w:eastAsiaTheme="minorEastAsia" w:cstheme="minorBidi"/>
          <w:b w:val="1"/>
          <w:bCs w:val="1"/>
          <w:color w:val="auto"/>
          <w:sz w:val="22"/>
          <w:szCs w:val="22"/>
          <w:lang w:val="en-US" w:eastAsia="en-US"/>
        </w:rPr>
        <w:t xml:space="preserve"> AND SERVICES (MDIC) </w:t>
      </w:r>
    </w:p>
    <w:p w:rsidRPr="009F6502" w:rsidR="0071145F" w:rsidP="3C7507F0" w:rsidRDefault="0071145F" w14:paraId="3D30D1E8" w14:textId="77777777">
      <w:pPr>
        <w:pStyle w:val="NormalWeb"/>
        <w:pBdr>
          <w:top w:val="single" w:color="000000" w:sz="4" w:space="4"/>
          <w:left w:val="single" w:color="000000" w:sz="4" w:space="4"/>
          <w:bottom w:val="single" w:color="000000" w:sz="4" w:space="4"/>
          <w:right w:val="single" w:color="000000" w:sz="4" w:space="4"/>
        </w:pBdr>
        <w:shd w:val="clear" w:color="auto" w:fill="FFFFFF" w:themeFill="background1"/>
        <w:jc w:val="center"/>
        <w:rPr>
          <w:rFonts w:ascii="Calibri" w:hAnsi="Calibri" w:eastAsia="" w:cs="" w:asciiTheme="minorAscii" w:hAnsiTheme="minorAscii" w:eastAsiaTheme="minorEastAsia" w:cstheme="minorBidi"/>
          <w:b w:val="1"/>
          <w:bCs w:val="1"/>
          <w:color w:val="auto"/>
          <w:sz w:val="22"/>
          <w:szCs w:val="22"/>
          <w:lang w:val="en-US" w:eastAsia="en-US"/>
        </w:rPr>
      </w:pPr>
      <w:r w:rsidRPr="3C7507F0" w:rsidR="0071145F">
        <w:rPr>
          <w:rFonts w:ascii="Calibri" w:hAnsi="Calibri" w:eastAsia="" w:cs="" w:asciiTheme="minorAscii" w:hAnsiTheme="minorAscii" w:eastAsiaTheme="minorEastAsia" w:cstheme="minorBidi"/>
          <w:b w:val="1"/>
          <w:bCs w:val="1"/>
          <w:color w:val="auto"/>
          <w:sz w:val="22"/>
          <w:szCs w:val="22"/>
          <w:lang w:val="en-US" w:eastAsia="en-US"/>
        </w:rPr>
        <w:t>SECRETARIAT OF FOREIGN TRADE (SECEX)</w:t>
      </w:r>
    </w:p>
    <w:p w:rsidRPr="009F6502" w:rsidR="0071145F" w:rsidP="3C7507F0" w:rsidRDefault="0071145F" w14:paraId="5A10E7DF" w14:textId="77777777">
      <w:pPr>
        <w:pStyle w:val="NormalWeb"/>
        <w:pBdr>
          <w:top w:val="single" w:color="000000" w:sz="4" w:space="4"/>
          <w:left w:val="single" w:color="000000" w:sz="4" w:space="4"/>
          <w:bottom w:val="single" w:color="000000" w:sz="4" w:space="4"/>
          <w:right w:val="single" w:color="000000" w:sz="4" w:space="4"/>
        </w:pBdr>
        <w:shd w:val="clear" w:color="auto" w:fill="FFFFFF" w:themeFill="background1"/>
        <w:jc w:val="center"/>
        <w:rPr>
          <w:rFonts w:ascii="Calibri" w:hAnsi="Calibri" w:eastAsia="" w:cs="" w:asciiTheme="minorAscii" w:hAnsiTheme="minorAscii" w:eastAsiaTheme="minorEastAsia" w:cstheme="minorBidi"/>
          <w:b w:val="1"/>
          <w:bCs w:val="1"/>
          <w:color w:val="auto"/>
          <w:sz w:val="22"/>
          <w:szCs w:val="22"/>
          <w:lang w:val="en-US" w:eastAsia="en-US"/>
        </w:rPr>
      </w:pPr>
      <w:r w:rsidRPr="3C7507F0" w:rsidR="0071145F">
        <w:rPr>
          <w:rFonts w:ascii="Calibri" w:hAnsi="Calibri" w:eastAsia="" w:cs="" w:asciiTheme="minorAscii" w:hAnsiTheme="minorAscii" w:eastAsiaTheme="minorEastAsia" w:cstheme="minorBidi"/>
          <w:b w:val="1"/>
          <w:bCs w:val="1"/>
          <w:color w:val="auto"/>
          <w:sz w:val="22"/>
          <w:szCs w:val="22"/>
          <w:lang w:val="en-US" w:eastAsia="en-US"/>
        </w:rPr>
        <w:t>DEPARTMENT OF TRADE REMEDIES (DECOM)</w:t>
      </w:r>
    </w:p>
    <w:p w:rsidRPr="009F6502" w:rsidR="004E4C23" w:rsidP="3C7507F0" w:rsidRDefault="004E4C23" w14:paraId="067E96EE" w14:textId="77777777">
      <w:pPr>
        <w:pBdr>
          <w:top w:val="single" w:color="000000" w:sz="4" w:space="4"/>
          <w:left w:val="single" w:color="000000" w:sz="4" w:space="4"/>
          <w:bottom w:val="single" w:color="000000" w:sz="4" w:space="4"/>
          <w:right w:val="single" w:color="000000" w:sz="4" w:space="4"/>
        </w:pBdr>
        <w:jc w:val="center"/>
        <w:rPr>
          <w:color w:val="auto"/>
          <w:sz w:val="36"/>
          <w:szCs w:val="36"/>
          <w:lang w:val="en-US"/>
        </w:rPr>
      </w:pPr>
    </w:p>
    <w:p w:rsidRPr="009F6502" w:rsidR="004E4C23" w:rsidP="3C7507F0" w:rsidRDefault="004E4C23" w14:paraId="4170DF89" w14:textId="77777777">
      <w:pPr>
        <w:pBdr>
          <w:top w:val="single" w:color="000000" w:sz="4" w:space="4"/>
          <w:left w:val="single" w:color="000000" w:sz="4" w:space="4"/>
          <w:bottom w:val="single" w:color="000000" w:sz="4" w:space="4"/>
          <w:right w:val="single" w:color="000000" w:sz="4" w:space="4"/>
        </w:pBdr>
        <w:jc w:val="center"/>
        <w:rPr>
          <w:color w:val="auto"/>
          <w:sz w:val="36"/>
          <w:szCs w:val="36"/>
          <w:lang w:val="en-US"/>
        </w:rPr>
      </w:pPr>
    </w:p>
    <w:p w:rsidRPr="009F6502" w:rsidR="00A63308" w:rsidP="3C7507F0" w:rsidRDefault="00F33664" w14:paraId="223C51A7" w14:textId="77777777">
      <w:pPr>
        <w:pBdr>
          <w:top w:val="single" w:color="000000" w:sz="4" w:space="4"/>
          <w:left w:val="single" w:color="000000" w:sz="4" w:space="4"/>
          <w:bottom w:val="single" w:color="000000" w:sz="4" w:space="4"/>
          <w:right w:val="single" w:color="000000" w:sz="4" w:space="4"/>
        </w:pBdr>
        <w:jc w:val="center"/>
        <w:rPr>
          <w:b w:val="1"/>
          <w:bCs w:val="1"/>
          <w:color w:val="auto"/>
          <w:sz w:val="32"/>
          <w:szCs w:val="32"/>
          <w:lang w:val="en-US"/>
        </w:rPr>
      </w:pPr>
      <w:r w:rsidRPr="3C7507F0" w:rsidR="00F33664">
        <w:rPr>
          <w:b w:val="1"/>
          <w:bCs w:val="1"/>
          <w:color w:val="auto"/>
          <w:sz w:val="32"/>
          <w:szCs w:val="32"/>
          <w:lang w:val="en-US"/>
        </w:rPr>
        <w:t>PRODUCER/EXPORTER QUESTIONNAIRE</w:t>
      </w:r>
    </w:p>
    <w:p w:rsidR="7C147C86" w:rsidP="3C7507F0" w:rsidRDefault="7C147C86" w14:paraId="276FBE57" w14:textId="6FAD7006">
      <w:pPr>
        <w:pBdr>
          <w:top w:val="single" w:color="000000" w:sz="4" w:space="4"/>
          <w:left w:val="single" w:color="000000" w:sz="4" w:space="4"/>
          <w:bottom w:val="single" w:color="000000" w:sz="4" w:space="4"/>
          <w:right w:val="single" w:color="000000" w:sz="4" w:space="4"/>
        </w:pBdr>
        <w:jc w:val="both"/>
        <w:rPr>
          <w:color w:val="auto"/>
          <w:sz w:val="24"/>
          <w:szCs w:val="24"/>
          <w:lang w:val="en-US"/>
        </w:rPr>
      </w:pPr>
    </w:p>
    <w:p w:rsidR="00CE2115" w:rsidP="3C7507F0" w:rsidRDefault="00CE2115" w14:paraId="55EF7FAD" w14:textId="77777777">
      <w:pPr>
        <w:pBdr>
          <w:top w:val="single" w:color="000000" w:sz="4" w:space="4"/>
          <w:left w:val="single" w:color="000000" w:sz="4" w:space="4"/>
          <w:bottom w:val="single" w:color="000000" w:sz="4" w:space="4"/>
          <w:right w:val="single" w:color="000000" w:sz="4" w:space="4"/>
        </w:pBdr>
        <w:jc w:val="both"/>
        <w:rPr>
          <w:color w:val="auto"/>
          <w:sz w:val="24"/>
          <w:szCs w:val="24"/>
          <w:lang w:val="en-US"/>
        </w:rPr>
      </w:pPr>
    </w:p>
    <w:p w:rsidRPr="009F6502" w:rsidR="00CE2115" w:rsidP="3C7507F0" w:rsidRDefault="00CE2115" w14:paraId="419C21B3" w14:textId="77777777">
      <w:pPr>
        <w:pBdr>
          <w:top w:val="single" w:color="000000" w:sz="4" w:space="4"/>
          <w:left w:val="single" w:color="000000" w:sz="4" w:space="4"/>
          <w:bottom w:val="single" w:color="000000" w:sz="4" w:space="4"/>
          <w:right w:val="single" w:color="000000" w:sz="4" w:space="4"/>
        </w:pBdr>
        <w:jc w:val="both"/>
        <w:rPr>
          <w:color w:val="auto"/>
          <w:sz w:val="24"/>
          <w:szCs w:val="24"/>
          <w:lang w:val="en-US"/>
        </w:rPr>
      </w:pPr>
    </w:p>
    <w:p w:rsidRPr="009F6502" w:rsidR="00F33664" w:rsidP="3C7507F0" w:rsidRDefault="00F33664" w14:paraId="2A1DCF59" w14:textId="77777777">
      <w:pPr>
        <w:pBdr>
          <w:top w:val="single" w:color="000000" w:sz="4" w:space="4"/>
          <w:left w:val="single" w:color="000000" w:sz="4" w:space="4"/>
          <w:bottom w:val="single" w:color="000000" w:sz="4" w:space="4"/>
          <w:right w:val="single" w:color="000000" w:sz="4" w:space="4"/>
        </w:pBdr>
        <w:jc w:val="both"/>
        <w:rPr>
          <w:color w:val="auto"/>
          <w:sz w:val="24"/>
          <w:szCs w:val="24"/>
          <w:lang w:val="en-US"/>
        </w:rPr>
      </w:pPr>
    </w:p>
    <w:p w:rsidRPr="009F6502" w:rsidR="007E1ACA" w:rsidP="3C7507F0" w:rsidRDefault="007E1ACA" w14:paraId="54A85DC6" w14:textId="667D2898">
      <w:pPr>
        <w:pBdr>
          <w:top w:val="single" w:color="000000" w:sz="4" w:space="4"/>
          <w:left w:val="single" w:color="000000" w:sz="4" w:space="4"/>
          <w:bottom w:val="single" w:color="000000" w:sz="4" w:space="4"/>
          <w:right w:val="single" w:color="000000" w:sz="4" w:space="4"/>
        </w:pBdr>
        <w:jc w:val="both"/>
        <w:rPr>
          <w:color w:val="auto"/>
          <w:sz w:val="24"/>
          <w:szCs w:val="24"/>
          <w:lang w:val="en-US"/>
        </w:rPr>
      </w:pPr>
      <w:r w:rsidRPr="3C7507F0" w:rsidR="007E1ACA">
        <w:rPr>
          <w:color w:val="auto"/>
          <w:sz w:val="24"/>
          <w:szCs w:val="24"/>
          <w:lang w:val="en-US"/>
        </w:rPr>
        <w:t xml:space="preserve">Investigation of the practice of dumping in </w:t>
      </w:r>
      <w:r w:rsidRPr="3C7507F0" w:rsidR="50F4F363">
        <w:rPr>
          <w:rFonts w:ascii="Calibri" w:hAnsi="Calibri" w:eastAsia="Calibri" w:cs="Calibri"/>
          <w:color w:val="auto"/>
          <w:sz w:val="24"/>
          <w:szCs w:val="24"/>
          <w:lang w:val="en-US"/>
        </w:rPr>
        <w:t>flat-rolled steel products, whether alloyed or unalloyed, in coils or not in coils, of any width or thickness, cold-rolled</w:t>
      </w:r>
      <w:r w:rsidRPr="3C7507F0" w:rsidR="71A50BCB">
        <w:rPr>
          <w:rFonts w:ascii="Calibri" w:hAnsi="Calibri" w:eastAsia="Calibri" w:cs="Calibri"/>
          <w:color w:val="auto"/>
          <w:sz w:val="24"/>
          <w:szCs w:val="24"/>
          <w:lang w:val="en-US"/>
        </w:rPr>
        <w:t>,</w:t>
      </w:r>
      <w:r w:rsidRPr="3C7507F0" w:rsidR="007E1ACA">
        <w:rPr>
          <w:color w:val="auto"/>
          <w:sz w:val="24"/>
          <w:szCs w:val="24"/>
          <w:lang w:val="en-US"/>
        </w:rPr>
        <w:t xml:space="preserve"> </w:t>
      </w:r>
      <w:r w:rsidRPr="3C7507F0" w:rsidR="007E1ACA">
        <w:rPr>
          <w:color w:val="auto"/>
          <w:sz w:val="24"/>
          <w:szCs w:val="24"/>
          <w:lang w:val="en-US"/>
        </w:rPr>
        <w:t xml:space="preserve">exports to Brazil, usually classified under </w:t>
      </w:r>
      <w:r w:rsidRPr="3C7507F0" w:rsidR="00E72607">
        <w:rPr>
          <w:color w:val="auto"/>
          <w:sz w:val="24"/>
          <w:szCs w:val="24"/>
          <w:lang w:val="en-US"/>
        </w:rPr>
        <w:t>sub</w:t>
      </w:r>
      <w:r w:rsidRPr="3C7507F0" w:rsidR="007E1ACA">
        <w:rPr>
          <w:color w:val="auto"/>
          <w:sz w:val="24"/>
          <w:szCs w:val="24"/>
          <w:lang w:val="en-US"/>
        </w:rPr>
        <w:t xml:space="preserve">item(s) </w:t>
      </w:r>
      <w:r w:rsidRPr="3C7507F0" w:rsidR="19BD929D">
        <w:rPr>
          <w:rFonts w:ascii="Calibri" w:hAnsi="Calibri" w:eastAsia="Calibri" w:cs="Calibri"/>
          <w:color w:val="auto"/>
          <w:sz w:val="24"/>
          <w:szCs w:val="24"/>
          <w:lang w:val="en-US"/>
        </w:rPr>
        <w:t>7209.15.00, 7209.16.00, 7209.17.00, 7209.18.00,</w:t>
      </w:r>
      <w:r w:rsidRPr="3C7507F0" w:rsidR="00455507">
        <w:rPr>
          <w:rFonts w:ascii="Calibri" w:hAnsi="Calibri" w:eastAsia="Calibri" w:cs="Calibri"/>
          <w:color w:val="auto"/>
          <w:sz w:val="24"/>
          <w:szCs w:val="24"/>
          <w:lang w:val="en-US"/>
        </w:rPr>
        <w:t xml:space="preserve"> 7209.25.00</w:t>
      </w:r>
      <w:r w:rsidRPr="3C7507F0" w:rsidR="19BD929D">
        <w:rPr>
          <w:rFonts w:ascii="Calibri" w:hAnsi="Calibri" w:eastAsia="Calibri" w:cs="Calibri"/>
          <w:color w:val="auto"/>
          <w:sz w:val="24"/>
          <w:szCs w:val="24"/>
          <w:lang w:val="en-US"/>
        </w:rPr>
        <w:t xml:space="preserve">, 7209.26.00, 7209.27.00, 7209.28.00, 7209.90.00, 7211.23.00, 7211.29.10, 7211.29.20, 7225.19.00, 7225.50.90, 7226.19.00 </w:t>
      </w:r>
      <w:r w:rsidRPr="3C7507F0" w:rsidR="00994811">
        <w:rPr>
          <w:rFonts w:ascii="Calibri" w:hAnsi="Calibri" w:eastAsia="Calibri" w:cs="Calibri"/>
          <w:color w:val="auto"/>
          <w:sz w:val="24"/>
          <w:szCs w:val="24"/>
          <w:lang w:val="en-US"/>
        </w:rPr>
        <w:t>and</w:t>
      </w:r>
      <w:r w:rsidRPr="3C7507F0" w:rsidR="19BD929D">
        <w:rPr>
          <w:rFonts w:ascii="Calibri" w:hAnsi="Calibri" w:eastAsia="Calibri" w:cs="Calibri"/>
          <w:color w:val="auto"/>
          <w:sz w:val="24"/>
          <w:szCs w:val="24"/>
          <w:lang w:val="en-US"/>
        </w:rPr>
        <w:t xml:space="preserve"> 7226.92.00</w:t>
      </w:r>
      <w:r w:rsidRPr="3C7507F0" w:rsidR="00C51E4A">
        <w:rPr>
          <w:rFonts w:ascii="Calibri" w:hAnsi="Calibri" w:eastAsia="Calibri" w:cs="Calibri"/>
          <w:color w:val="auto"/>
          <w:sz w:val="24"/>
          <w:szCs w:val="24"/>
          <w:lang w:val="en-US"/>
        </w:rPr>
        <w:t xml:space="preserve"> </w:t>
      </w:r>
      <w:r w:rsidRPr="3C7507F0" w:rsidR="007E1ACA">
        <w:rPr>
          <w:color w:val="auto"/>
          <w:sz w:val="24"/>
          <w:szCs w:val="24"/>
          <w:lang w:val="en-US"/>
        </w:rPr>
        <w:t xml:space="preserve">of the MERCOSUR Common Nomenclature (NCM – </w:t>
      </w:r>
      <w:r w:rsidRPr="3C7507F0" w:rsidR="007E1ACA">
        <w:rPr>
          <w:color w:val="auto"/>
          <w:sz w:val="24"/>
          <w:szCs w:val="24"/>
          <w:lang w:val="en-US"/>
        </w:rPr>
        <w:t>Nomenclatura</w:t>
      </w:r>
      <w:r w:rsidRPr="3C7507F0" w:rsidR="007E1ACA">
        <w:rPr>
          <w:color w:val="auto"/>
          <w:sz w:val="24"/>
          <w:szCs w:val="24"/>
          <w:lang w:val="en-US"/>
        </w:rPr>
        <w:t xml:space="preserve"> Comum do MERCOSUL), </w:t>
      </w:r>
      <w:r w:rsidRPr="3C7507F0" w:rsidR="00C26D11">
        <w:rPr>
          <w:color w:val="auto"/>
          <w:sz w:val="24"/>
          <w:szCs w:val="24"/>
          <w:lang w:val="en-US"/>
        </w:rPr>
        <w:t xml:space="preserve">originating in </w:t>
      </w:r>
      <w:r w:rsidRPr="3C7507F0" w:rsidR="1DF3112C">
        <w:rPr>
          <w:color w:val="auto"/>
          <w:sz w:val="24"/>
          <w:szCs w:val="24"/>
          <w:lang w:val="en-US"/>
        </w:rPr>
        <w:t>China</w:t>
      </w:r>
      <w:r w:rsidRPr="3C7507F0" w:rsidR="007E1ACA">
        <w:rPr>
          <w:color w:val="auto"/>
          <w:sz w:val="24"/>
          <w:szCs w:val="24"/>
          <w:lang w:val="en-US"/>
        </w:rPr>
        <w:t>, and of injury to the domestic industry due to such practice.</w:t>
      </w:r>
    </w:p>
    <w:p w:rsidRPr="009F6502" w:rsidR="7C147C86" w:rsidP="3C7507F0" w:rsidRDefault="7C147C86" w14:paraId="37A22624" w14:textId="28DBD422">
      <w:pPr>
        <w:pBdr>
          <w:top w:val="single" w:color="000000" w:sz="4" w:space="4"/>
          <w:left w:val="single" w:color="000000" w:sz="4" w:space="4"/>
          <w:bottom w:val="single" w:color="000000" w:sz="4" w:space="4"/>
          <w:right w:val="single" w:color="000000" w:sz="4" w:space="4"/>
        </w:pBdr>
        <w:rPr>
          <w:color w:val="auto"/>
          <w:sz w:val="24"/>
          <w:szCs w:val="24"/>
          <w:lang w:val="en-US"/>
        </w:rPr>
      </w:pPr>
    </w:p>
    <w:p w:rsidR="00CE2115" w:rsidP="3C7507F0" w:rsidRDefault="00CE2115" w14:paraId="5BC0C242" w14:textId="77777777">
      <w:pPr>
        <w:pBdr>
          <w:top w:val="single" w:color="000000" w:sz="4" w:space="4"/>
          <w:left w:val="single" w:color="000000" w:sz="4" w:space="4"/>
          <w:bottom w:val="single" w:color="000000" w:sz="4" w:space="4"/>
          <w:right w:val="single" w:color="000000" w:sz="4" w:space="4"/>
        </w:pBdr>
        <w:rPr>
          <w:color w:val="auto"/>
          <w:sz w:val="24"/>
          <w:szCs w:val="24"/>
          <w:lang w:val="en-US"/>
        </w:rPr>
      </w:pPr>
    </w:p>
    <w:p w:rsidR="00CE2115" w:rsidP="3C7507F0" w:rsidRDefault="00CE2115" w14:paraId="451B18FB" w14:textId="77777777">
      <w:pPr>
        <w:pBdr>
          <w:top w:val="single" w:color="000000" w:sz="4" w:space="4"/>
          <w:left w:val="single" w:color="000000" w:sz="4" w:space="4"/>
          <w:bottom w:val="single" w:color="000000" w:sz="4" w:space="4"/>
          <w:right w:val="single" w:color="000000" w:sz="4" w:space="4"/>
        </w:pBdr>
        <w:rPr>
          <w:color w:val="auto"/>
          <w:sz w:val="24"/>
          <w:szCs w:val="24"/>
          <w:lang w:val="en-US"/>
        </w:rPr>
      </w:pPr>
    </w:p>
    <w:p w:rsidR="00CE2115" w:rsidP="3C7507F0" w:rsidRDefault="00CE2115" w14:paraId="0E0BBBE0" w14:textId="77777777">
      <w:pPr>
        <w:pBdr>
          <w:top w:val="single" w:color="000000" w:sz="4" w:space="4"/>
          <w:left w:val="single" w:color="000000" w:sz="4" w:space="4"/>
          <w:bottom w:val="single" w:color="000000" w:sz="4" w:space="4"/>
          <w:right w:val="single" w:color="000000" w:sz="4" w:space="4"/>
        </w:pBdr>
        <w:rPr>
          <w:color w:val="auto"/>
          <w:sz w:val="24"/>
          <w:szCs w:val="24"/>
          <w:lang w:val="en-US"/>
        </w:rPr>
      </w:pPr>
    </w:p>
    <w:p w:rsidR="00CE2115" w:rsidP="3C7507F0" w:rsidRDefault="00CE2115" w14:paraId="7582357A" w14:textId="77777777">
      <w:pPr>
        <w:pBdr>
          <w:top w:val="single" w:color="000000" w:sz="4" w:space="4"/>
          <w:left w:val="single" w:color="000000" w:sz="4" w:space="4"/>
          <w:bottom w:val="single" w:color="000000" w:sz="4" w:space="4"/>
          <w:right w:val="single" w:color="000000" w:sz="4" w:space="4"/>
        </w:pBdr>
        <w:rPr>
          <w:color w:val="auto"/>
          <w:sz w:val="24"/>
          <w:szCs w:val="24"/>
          <w:lang w:val="en-US"/>
        </w:rPr>
      </w:pPr>
    </w:p>
    <w:p w:rsidRPr="009F6502" w:rsidR="00CE2115" w:rsidP="3C7507F0" w:rsidRDefault="00CE2115" w14:paraId="38CFDF55" w14:textId="77777777">
      <w:pPr>
        <w:pBdr>
          <w:top w:val="single" w:color="000000" w:sz="4" w:space="4"/>
          <w:left w:val="single" w:color="000000" w:sz="4" w:space="4"/>
          <w:bottom w:val="single" w:color="000000" w:sz="4" w:space="4"/>
          <w:right w:val="single" w:color="000000" w:sz="4" w:space="4"/>
        </w:pBdr>
        <w:rPr>
          <w:color w:val="auto"/>
          <w:sz w:val="24"/>
          <w:szCs w:val="24"/>
          <w:lang w:val="en-US"/>
        </w:rPr>
      </w:pPr>
    </w:p>
    <w:p w:rsidRPr="009F6502" w:rsidR="00BB4922" w:rsidP="3C7507F0" w:rsidRDefault="00BB4922" w14:paraId="60369F29" w14:textId="0A257C6A">
      <w:pPr>
        <w:pBdr>
          <w:top w:val="single" w:color="000000" w:sz="4" w:space="4"/>
          <w:left w:val="single" w:color="000000" w:sz="4" w:space="4"/>
          <w:bottom w:val="single" w:color="000000" w:sz="4" w:space="4"/>
          <w:right w:val="single" w:color="000000" w:sz="4" w:space="4"/>
        </w:pBdr>
        <w:spacing w:after="0"/>
        <w:jc w:val="center"/>
        <w:rPr>
          <w:color w:val="auto"/>
          <w:sz w:val="24"/>
          <w:szCs w:val="24"/>
          <w:lang w:val="en-US"/>
        </w:rPr>
      </w:pPr>
      <w:bookmarkStart w:name="_Hlk80261779" w:id="0"/>
      <w:r w:rsidRPr="3C7507F0" w:rsidR="00BB4922">
        <w:rPr>
          <w:color w:val="auto"/>
          <w:sz w:val="24"/>
          <w:szCs w:val="24"/>
          <w:lang w:val="en-US"/>
        </w:rPr>
        <w:t>Process Sei No</w:t>
      </w:r>
      <w:r w:rsidRPr="3C7507F0" w:rsidR="00C51E4A">
        <w:rPr>
          <w:color w:val="auto"/>
          <w:sz w:val="24"/>
          <w:szCs w:val="24"/>
          <w:lang w:val="en-US"/>
        </w:rPr>
        <w:t xml:space="preserve"> </w:t>
      </w:r>
      <w:r w:rsidRPr="3C7507F0" w:rsidR="7DEF45CC">
        <w:rPr>
          <w:rFonts w:ascii="Calibri" w:hAnsi="Calibri" w:eastAsia="Calibri" w:cs="Calibri"/>
          <w:color w:val="auto"/>
          <w:sz w:val="24"/>
          <w:szCs w:val="24"/>
          <w:lang w:val="en-US"/>
        </w:rPr>
        <w:t>19972.000784/2024-92</w:t>
      </w:r>
      <w:r w:rsidRPr="3C7507F0" w:rsidR="00BB4922">
        <w:rPr>
          <w:color w:val="auto"/>
          <w:sz w:val="24"/>
          <w:szCs w:val="24"/>
          <w:lang w:val="en-US"/>
        </w:rPr>
        <w:t xml:space="preserve"> </w:t>
      </w:r>
      <w:r w:rsidRPr="3C7507F0" w:rsidR="00BB4922">
        <w:rPr>
          <w:color w:val="auto"/>
          <w:sz w:val="24"/>
          <w:szCs w:val="24"/>
          <w:lang w:val="en-US"/>
        </w:rPr>
        <w:t>restricted and</w:t>
      </w:r>
      <w:r w:rsidRPr="3C7507F0" w:rsidR="00C51E4A">
        <w:rPr>
          <w:color w:val="auto"/>
          <w:sz w:val="24"/>
          <w:szCs w:val="24"/>
          <w:lang w:val="en-US"/>
        </w:rPr>
        <w:t xml:space="preserve"> </w:t>
      </w:r>
      <w:r w:rsidRPr="3C7507F0" w:rsidR="331946A2">
        <w:rPr>
          <w:rFonts w:ascii="Calibri" w:hAnsi="Calibri" w:eastAsia="Calibri" w:cs="Calibri"/>
          <w:color w:val="auto"/>
          <w:sz w:val="24"/>
          <w:szCs w:val="24"/>
          <w:lang w:val="en-US"/>
        </w:rPr>
        <w:t>19972.00078</w:t>
      </w:r>
      <w:r w:rsidRPr="3C7507F0" w:rsidR="3AEF36BC">
        <w:rPr>
          <w:rFonts w:ascii="Calibri" w:hAnsi="Calibri" w:eastAsia="Calibri" w:cs="Calibri"/>
          <w:color w:val="auto"/>
          <w:sz w:val="24"/>
          <w:szCs w:val="24"/>
          <w:lang w:val="en-US"/>
        </w:rPr>
        <w:t>3</w:t>
      </w:r>
      <w:r w:rsidRPr="3C7507F0" w:rsidR="331946A2">
        <w:rPr>
          <w:rFonts w:ascii="Calibri" w:hAnsi="Calibri" w:eastAsia="Calibri" w:cs="Calibri"/>
          <w:color w:val="auto"/>
          <w:sz w:val="24"/>
          <w:szCs w:val="24"/>
          <w:lang w:val="en-US"/>
        </w:rPr>
        <w:t>/2024-92</w:t>
      </w:r>
      <w:r w:rsidRPr="3C7507F0" w:rsidR="00C51E4A">
        <w:rPr>
          <w:color w:val="auto"/>
          <w:sz w:val="24"/>
          <w:szCs w:val="24"/>
          <w:lang w:val="en-US"/>
        </w:rPr>
        <w:t xml:space="preserve"> </w:t>
      </w:r>
      <w:r w:rsidRPr="3C7507F0" w:rsidR="00BB4922">
        <w:rPr>
          <w:color w:val="auto"/>
          <w:sz w:val="24"/>
          <w:szCs w:val="24"/>
          <w:lang w:val="en-US"/>
        </w:rPr>
        <w:t>confidentia</w:t>
      </w:r>
      <w:bookmarkEnd w:id="0"/>
      <w:r w:rsidRPr="3C7507F0" w:rsidR="00BB4922">
        <w:rPr>
          <w:color w:val="auto"/>
          <w:sz w:val="24"/>
          <w:szCs w:val="24"/>
          <w:lang w:val="en-US"/>
        </w:rPr>
        <w:t>l</w:t>
      </w:r>
      <w:r w:rsidRPr="3C7507F0" w:rsidR="00BB4922">
        <w:rPr>
          <w:color w:val="auto"/>
          <w:sz w:val="24"/>
          <w:szCs w:val="24"/>
          <w:lang w:val="en-US"/>
        </w:rPr>
        <w:t xml:space="preserve"> </w:t>
      </w:r>
    </w:p>
    <w:p w:rsidRPr="009F6502" w:rsidR="007E1ACA" w:rsidP="3C7507F0" w:rsidRDefault="007E1ACA" w14:paraId="38DE6C6C" w14:textId="03ECD39F">
      <w:pPr>
        <w:pStyle w:val="Normal"/>
        <w:pBdr>
          <w:top w:val="single" w:color="000000" w:sz="4" w:space="4"/>
          <w:left w:val="single" w:color="000000" w:sz="4" w:space="4"/>
          <w:bottom w:val="single" w:color="000000" w:sz="4" w:space="4"/>
          <w:right w:val="single" w:color="000000" w:sz="4" w:space="4"/>
        </w:pBdr>
        <w:spacing w:after="0"/>
        <w:jc w:val="center"/>
        <w:rPr>
          <w:rFonts w:ascii="Calibri" w:hAnsi="Calibri" w:eastAsia="Calibri" w:cs="Calibri"/>
          <w:color w:val="auto"/>
          <w:sz w:val="24"/>
          <w:szCs w:val="24"/>
        </w:rPr>
      </w:pPr>
      <w:r w:rsidRPr="3C7507F0" w:rsidR="007E1ACA">
        <w:rPr>
          <w:color w:val="auto"/>
          <w:sz w:val="24"/>
          <w:szCs w:val="24"/>
        </w:rPr>
        <w:t xml:space="preserve">Contact: (+55 61) 2027- </w:t>
      </w:r>
      <w:r w:rsidRPr="3C7507F0" w:rsidR="31A465CE">
        <w:rPr>
          <w:rFonts w:ascii="Calibri" w:hAnsi="Calibri" w:eastAsia="Calibri" w:cs="Calibri"/>
          <w:color w:val="auto"/>
          <w:sz w:val="24"/>
          <w:szCs w:val="24"/>
        </w:rPr>
        <w:t>7770</w:t>
      </w:r>
      <w:r w:rsidRPr="3C7507F0" w:rsidR="31A465CE">
        <w:rPr>
          <w:rFonts w:ascii="Calibri" w:hAnsi="Calibri" w:eastAsia="Calibri" w:cs="Calibri"/>
          <w:color w:val="auto"/>
          <w:sz w:val="24"/>
          <w:szCs w:val="24"/>
        </w:rPr>
        <w:t xml:space="preserve"> ou </w:t>
      </w:r>
      <w:r w:rsidRPr="3C7507F0" w:rsidR="34ED8618">
        <w:rPr>
          <w:rFonts w:ascii="Calibri" w:hAnsi="Calibri" w:eastAsia="Calibri" w:cs="Calibri"/>
          <w:noProof w:val="0"/>
          <w:color w:val="auto"/>
          <w:sz w:val="24"/>
          <w:szCs w:val="24"/>
          <w:lang w:val="pt-BR"/>
        </w:rPr>
        <w:t>laminadosplanosfrio@mdic.gov.br</w:t>
      </w:r>
    </w:p>
    <w:p w:rsidR="00CE2115" w:rsidP="3C7507F0" w:rsidRDefault="00CE2115" w14:paraId="2395DC55" w14:textId="77777777">
      <w:pPr>
        <w:rPr>
          <w:b w:val="1"/>
          <w:bCs w:val="1"/>
          <w:color w:val="auto"/>
          <w:sz w:val="24"/>
          <w:szCs w:val="24"/>
          <w:lang w:val="en-US"/>
        </w:rPr>
      </w:pPr>
      <w:r w:rsidRPr="3C7507F0">
        <w:rPr>
          <w:b w:val="1"/>
          <w:bCs w:val="1"/>
          <w:color w:val="auto"/>
          <w:sz w:val="24"/>
          <w:szCs w:val="24"/>
          <w:lang w:val="en-US"/>
        </w:rPr>
        <w:br w:type="page"/>
      </w:r>
    </w:p>
    <w:p w:rsidRPr="009F6502" w:rsidR="003D2FA9" w:rsidP="3C7507F0" w:rsidRDefault="003D2FA9" w14:paraId="594B5EEE" w14:textId="5B353743">
      <w:pPr>
        <w:jc w:val="center"/>
        <w:rPr>
          <w:b w:val="1"/>
          <w:bCs w:val="1"/>
          <w:color w:val="auto"/>
          <w:sz w:val="24"/>
          <w:szCs w:val="24"/>
          <w:lang w:val="en-US"/>
        </w:rPr>
      </w:pPr>
      <w:r w:rsidRPr="3C7507F0" w:rsidR="003D2FA9">
        <w:rPr>
          <w:b w:val="1"/>
          <w:bCs w:val="1"/>
          <w:color w:val="auto"/>
          <w:sz w:val="24"/>
          <w:szCs w:val="24"/>
          <w:lang w:val="en-US"/>
        </w:rPr>
        <w:t>GENERAL INSTRUCTIONS</w:t>
      </w:r>
    </w:p>
    <w:p w:rsidRPr="009F6502" w:rsidR="003D2FA9" w:rsidP="3C7507F0" w:rsidRDefault="00242520" w14:paraId="3B85B371" w14:textId="398C8FF3">
      <w:pPr>
        <w:pStyle w:val="PargrafodaLista"/>
        <w:numPr>
          <w:ilvl w:val="0"/>
          <w:numId w:val="2"/>
        </w:numPr>
        <w:jc w:val="both"/>
        <w:rPr>
          <w:rFonts w:eastAsia="Times New Roman"/>
          <w:color w:val="auto"/>
          <w:sz w:val="24"/>
          <w:szCs w:val="24"/>
          <w:lang w:val="en-US" w:eastAsia="pt-BR"/>
        </w:rPr>
      </w:pPr>
      <w:r w:rsidRPr="3C7507F0" w:rsidR="00242520">
        <w:rPr>
          <w:color w:val="auto"/>
          <w:sz w:val="24"/>
          <w:szCs w:val="24"/>
          <w:lang w:val="en-US"/>
        </w:rPr>
        <w:t xml:space="preserve">This questionnaire requests information to enable the </w:t>
      </w:r>
      <w:r w:rsidRPr="3C7507F0" w:rsidR="0071145F">
        <w:rPr>
          <w:color w:val="auto"/>
          <w:sz w:val="24"/>
          <w:szCs w:val="24"/>
          <w:lang w:val="en-US"/>
        </w:rPr>
        <w:t>Department</w:t>
      </w:r>
      <w:r w:rsidRPr="3C7507F0" w:rsidR="00242520">
        <w:rPr>
          <w:color w:val="auto"/>
          <w:sz w:val="24"/>
          <w:szCs w:val="24"/>
          <w:lang w:val="en-US"/>
        </w:rPr>
        <w:t xml:space="preserve"> of Trade Remedies (</w:t>
      </w:r>
      <w:r w:rsidRPr="3C7507F0" w:rsidR="0071145F">
        <w:rPr>
          <w:color w:val="auto"/>
          <w:sz w:val="24"/>
          <w:szCs w:val="24"/>
          <w:lang w:val="en-US"/>
        </w:rPr>
        <w:t>DECOM</w:t>
      </w:r>
      <w:r w:rsidRPr="3C7507F0" w:rsidR="00242520">
        <w:rPr>
          <w:color w:val="auto"/>
          <w:sz w:val="24"/>
          <w:szCs w:val="24"/>
          <w:lang w:val="en-US"/>
        </w:rPr>
        <w:t xml:space="preserve">) to determine whether your company dumped in Brazil </w:t>
      </w:r>
      <w:r w:rsidRPr="3C7507F0" w:rsidR="012A0468">
        <w:rPr>
          <w:rFonts w:ascii="Calibri" w:hAnsi="Calibri" w:eastAsia="Calibri" w:cs="Calibri"/>
          <w:color w:val="auto"/>
          <w:sz w:val="24"/>
          <w:szCs w:val="24"/>
          <w:lang w:val="en-US"/>
        </w:rPr>
        <w:t>flat-rolled steel products, whether alloyed or unalloyed, in coils or not in coils, of any width or thickness, cold-rolled</w:t>
      </w:r>
      <w:r w:rsidRPr="3C7507F0" w:rsidR="641B3B2E">
        <w:rPr>
          <w:rFonts w:ascii="Calibri" w:hAnsi="Calibri" w:eastAsia="Calibri" w:cs="Calibri"/>
          <w:color w:val="auto"/>
          <w:sz w:val="24"/>
          <w:szCs w:val="24"/>
          <w:lang w:val="en-US"/>
        </w:rPr>
        <w:t>,</w:t>
      </w:r>
      <w:r w:rsidRPr="3C7507F0" w:rsidR="00242520">
        <w:rPr>
          <w:b w:val="1"/>
          <w:bCs w:val="1"/>
          <w:color w:val="auto"/>
          <w:sz w:val="24"/>
          <w:szCs w:val="24"/>
          <w:lang w:val="en-US"/>
        </w:rPr>
        <w:t xml:space="preserve"> </w:t>
      </w:r>
      <w:r w:rsidRPr="3C7507F0" w:rsidR="00242520">
        <w:rPr>
          <w:color w:val="auto"/>
          <w:sz w:val="24"/>
          <w:szCs w:val="24"/>
          <w:lang w:val="en-US"/>
        </w:rPr>
        <w:t xml:space="preserve">usually classified under </w:t>
      </w:r>
      <w:r w:rsidRPr="3C7507F0" w:rsidR="00E72607">
        <w:rPr>
          <w:color w:val="auto"/>
          <w:sz w:val="24"/>
          <w:szCs w:val="24"/>
          <w:lang w:val="en-US"/>
        </w:rPr>
        <w:t>sub</w:t>
      </w:r>
      <w:r w:rsidRPr="3C7507F0" w:rsidR="00242520">
        <w:rPr>
          <w:color w:val="auto"/>
          <w:sz w:val="24"/>
          <w:szCs w:val="24"/>
          <w:lang w:val="en-US"/>
        </w:rPr>
        <w:t xml:space="preserve">item </w:t>
      </w:r>
      <w:r w:rsidRPr="3C7507F0" w:rsidR="3F5EBC7A">
        <w:rPr>
          <w:rFonts w:ascii="Calibri" w:hAnsi="Calibri" w:eastAsia="Calibri" w:cs="Calibri"/>
          <w:color w:val="auto"/>
          <w:sz w:val="24"/>
          <w:szCs w:val="24"/>
          <w:lang w:val="en-US"/>
        </w:rPr>
        <w:t>7209.15.00, 7209.16.00, 7209.17.00, 7209.18.00,</w:t>
      </w:r>
      <w:r w:rsidRPr="3C7507F0" w:rsidR="00455507">
        <w:rPr>
          <w:rFonts w:ascii="Calibri" w:hAnsi="Calibri" w:eastAsia="Calibri" w:cs="Calibri"/>
          <w:color w:val="auto"/>
          <w:sz w:val="24"/>
          <w:szCs w:val="24"/>
          <w:lang w:val="en-US"/>
        </w:rPr>
        <w:t xml:space="preserve"> 7209.25.00</w:t>
      </w:r>
      <w:r w:rsidRPr="3C7507F0" w:rsidR="3F5EBC7A">
        <w:rPr>
          <w:rFonts w:ascii="Calibri" w:hAnsi="Calibri" w:eastAsia="Calibri" w:cs="Calibri"/>
          <w:color w:val="auto"/>
          <w:sz w:val="24"/>
          <w:szCs w:val="24"/>
          <w:lang w:val="en-US"/>
        </w:rPr>
        <w:t>, 7209.26.00, 7209.27.00, 7209.28.00, 7209.90.00, 7211.23.00, 7211.29.10, 7211.29.20, 7225.19.00, 7225.50.90, 7226.19.00</w:t>
      </w:r>
      <w:r w:rsidRPr="3C7507F0" w:rsidR="00455507">
        <w:rPr>
          <w:rFonts w:ascii="Calibri" w:hAnsi="Calibri" w:eastAsia="Calibri" w:cs="Calibri"/>
          <w:color w:val="auto"/>
          <w:sz w:val="24"/>
          <w:szCs w:val="24"/>
          <w:lang w:val="en-US"/>
        </w:rPr>
        <w:t xml:space="preserve"> and </w:t>
      </w:r>
      <w:r w:rsidRPr="3C7507F0" w:rsidR="3F5EBC7A">
        <w:rPr>
          <w:rFonts w:ascii="Calibri" w:hAnsi="Calibri" w:eastAsia="Calibri" w:cs="Calibri"/>
          <w:color w:val="auto"/>
          <w:sz w:val="24"/>
          <w:szCs w:val="24"/>
          <w:lang w:val="en-US"/>
        </w:rPr>
        <w:t xml:space="preserve">7226.92.00 </w:t>
      </w:r>
      <w:r w:rsidRPr="3C7507F0" w:rsidR="00242520">
        <w:rPr>
          <w:color w:val="auto"/>
          <w:sz w:val="24"/>
          <w:szCs w:val="24"/>
          <w:lang w:val="en-US"/>
        </w:rPr>
        <w:t xml:space="preserve">, </w:t>
      </w:r>
      <w:r w:rsidRPr="3C7507F0" w:rsidR="00242520">
        <w:rPr>
          <w:rFonts w:eastAsia="Times New Roman"/>
          <w:color w:val="auto"/>
          <w:sz w:val="24"/>
          <w:szCs w:val="24"/>
          <w:lang w:val="en-US" w:eastAsia="pt-BR"/>
        </w:rPr>
        <w:t xml:space="preserve">Mercosur Common </w:t>
      </w:r>
      <w:r w:rsidRPr="3C7507F0" w:rsidR="00242520">
        <w:rPr>
          <w:rFonts w:eastAsia="Times New Roman"/>
          <w:color w:val="auto"/>
          <w:sz w:val="24"/>
          <w:szCs w:val="24"/>
          <w:lang w:val="en-US" w:eastAsia="pt-BR"/>
        </w:rPr>
        <w:t xml:space="preserve">Nomeclature</w:t>
      </w:r>
      <w:r w:rsidRPr="3C7507F0" w:rsidR="00242520">
        <w:rPr>
          <w:rFonts w:eastAsia="Times New Roman"/>
          <w:color w:val="auto"/>
          <w:sz w:val="24"/>
          <w:szCs w:val="24"/>
          <w:lang w:val="en-US" w:eastAsia="pt-BR"/>
        </w:rPr>
        <w:t xml:space="preserve"> (NCM – </w:t>
      </w:r>
      <w:r w:rsidRPr="3C7507F0" w:rsidR="00242520">
        <w:rPr>
          <w:rFonts w:eastAsia="Times New Roman"/>
          <w:color w:val="auto"/>
          <w:sz w:val="24"/>
          <w:szCs w:val="24"/>
          <w:lang w:val="en-US" w:eastAsia="pt-BR"/>
        </w:rPr>
        <w:t xml:space="preserve">Nomenclatura</w:t>
      </w:r>
      <w:r w:rsidRPr="3C7507F0" w:rsidR="00242520">
        <w:rPr>
          <w:rFonts w:eastAsia="Times New Roman"/>
          <w:color w:val="auto"/>
          <w:sz w:val="24"/>
          <w:szCs w:val="24"/>
          <w:lang w:val="en-US" w:eastAsia="pt-BR"/>
        </w:rPr>
        <w:t xml:space="preserve"> Comum do MERCOSUL), </w:t>
      </w:r>
      <w:r w:rsidRPr="3C7507F0" w:rsidR="00F858D9">
        <w:rPr>
          <w:rFonts w:ascii="Calibri" w:hAnsi="Calibri" w:cs="Calibri"/>
          <w:snapToGrid w:val="0"/>
          <w:color w:val="auto"/>
          <w:sz w:val="24"/>
          <w:szCs w:val="24"/>
          <w:lang w:val="en-US"/>
        </w:rPr>
        <w:t>originating in</w:t>
      </w:r>
      <w:r w:rsidRPr="3C7507F0" w:rsidR="00F858D9">
        <w:rPr>
          <w:rFonts w:eastAsia="Times New Roman"/>
          <w:color w:val="auto"/>
          <w:sz w:val="24"/>
          <w:szCs w:val="24"/>
          <w:lang w:val="en-US" w:eastAsia="pt-BR"/>
        </w:rPr>
        <w:t xml:space="preserve"> </w:t>
      </w:r>
      <w:r w:rsidRPr="3C7507F0" w:rsidR="2A89575A">
        <w:rPr>
          <w:rFonts w:eastAsia="Times New Roman"/>
          <w:color w:val="auto"/>
          <w:sz w:val="24"/>
          <w:szCs w:val="24"/>
          <w:lang w:val="en-US" w:eastAsia="pt-BR"/>
        </w:rPr>
        <w:t>China</w:t>
      </w:r>
      <w:r w:rsidRPr="3C7507F0" w:rsidR="00765DD6">
        <w:rPr>
          <w:rFonts w:eastAsia="Times New Roman"/>
          <w:color w:val="auto"/>
          <w:sz w:val="24"/>
          <w:szCs w:val="24"/>
          <w:lang w:val="en-US" w:eastAsia="pt-BR"/>
        </w:rPr>
        <w:t>.</w:t>
      </w:r>
    </w:p>
    <w:p w:rsidRPr="009F6502" w:rsidR="000120D0" w:rsidP="3C7507F0" w:rsidRDefault="000120D0" w14:paraId="1341CDDF" w14:textId="77777777">
      <w:pPr>
        <w:pStyle w:val="PargrafodaLista"/>
        <w:spacing w:line="240" w:lineRule="auto"/>
        <w:ind w:left="1080"/>
        <w:jc w:val="both"/>
        <w:rPr>
          <w:rFonts w:eastAsia="Times New Roman" w:cs="Calibri" w:cstheme="minorAscii"/>
          <w:color w:val="auto"/>
          <w:sz w:val="24"/>
          <w:szCs w:val="24"/>
          <w:lang w:val="en-US" w:eastAsia="pt-BR"/>
        </w:rPr>
      </w:pPr>
      <w:r w:rsidRPr="3C7507F0" w:rsidR="000120D0">
        <w:rPr>
          <w:rFonts w:eastAsia="Times New Roman" w:cs="Calibri" w:cstheme="minorAscii"/>
          <w:color w:val="auto"/>
          <w:sz w:val="24"/>
          <w:szCs w:val="24"/>
          <w:lang w:val="en-US" w:eastAsia="pt-BR"/>
        </w:rPr>
        <w:t xml:space="preserve"> </w:t>
      </w:r>
    </w:p>
    <w:p w:rsidRPr="009F6502" w:rsidR="000120D0" w:rsidP="3C7507F0" w:rsidRDefault="003D2FA9" w14:paraId="5E8392FD" w14:textId="77777777">
      <w:pPr>
        <w:pStyle w:val="PargrafodaLista"/>
        <w:numPr>
          <w:ilvl w:val="0"/>
          <w:numId w:val="2"/>
        </w:numPr>
        <w:jc w:val="both"/>
        <w:rPr>
          <w:rFonts w:cs="Calibri" w:cstheme="minorAscii"/>
          <w:color w:val="auto"/>
          <w:sz w:val="24"/>
          <w:szCs w:val="24"/>
          <w:lang w:val="en-US"/>
        </w:rPr>
      </w:pPr>
      <w:r w:rsidRPr="3C7507F0" w:rsidR="003D2FA9">
        <w:rPr>
          <w:rFonts w:cs="Calibri" w:cstheme="minorAscii"/>
          <w:color w:val="auto"/>
          <w:sz w:val="24"/>
          <w:szCs w:val="24"/>
          <w:lang w:val="en-US"/>
        </w:rPr>
        <w:t xml:space="preserve">In addition to the instructions in this questionnaire, the </w:t>
      </w:r>
      <w:r w:rsidRPr="3C7507F0" w:rsidR="00CE44A9">
        <w:rPr>
          <w:rFonts w:cs="Calibri" w:cstheme="minorAscii"/>
          <w:color w:val="auto"/>
          <w:sz w:val="24"/>
          <w:szCs w:val="24"/>
          <w:lang w:val="en-US"/>
        </w:rPr>
        <w:t>remarks</w:t>
      </w:r>
      <w:r w:rsidRPr="3C7507F0" w:rsidR="003D2FA9">
        <w:rPr>
          <w:rFonts w:cs="Calibri" w:cstheme="minorAscii"/>
          <w:color w:val="auto"/>
          <w:sz w:val="24"/>
          <w:szCs w:val="24"/>
          <w:lang w:val="en-US"/>
        </w:rPr>
        <w:t xml:space="preserve"> </w:t>
      </w:r>
      <w:r w:rsidRPr="3C7507F0" w:rsidR="006C1F5A">
        <w:rPr>
          <w:rFonts w:cs="Calibri" w:cstheme="minorAscii"/>
          <w:color w:val="auto"/>
          <w:sz w:val="24"/>
          <w:szCs w:val="24"/>
          <w:lang w:val="en-US"/>
        </w:rPr>
        <w:t xml:space="preserve">contained </w:t>
      </w:r>
      <w:r w:rsidRPr="3C7507F0" w:rsidR="003D2FA9">
        <w:rPr>
          <w:rFonts w:cs="Calibri" w:cstheme="minorAscii"/>
          <w:color w:val="auto"/>
          <w:sz w:val="24"/>
          <w:szCs w:val="24"/>
          <w:lang w:val="en-US"/>
        </w:rPr>
        <w:t>in the notif</w:t>
      </w:r>
      <w:r w:rsidRPr="3C7507F0" w:rsidR="00CE44A9">
        <w:rPr>
          <w:rFonts w:cs="Calibri" w:cstheme="minorAscii"/>
          <w:color w:val="auto"/>
          <w:sz w:val="24"/>
          <w:szCs w:val="24"/>
          <w:lang w:val="en-US"/>
        </w:rPr>
        <w:t xml:space="preserve">ication related </w:t>
      </w:r>
      <w:r w:rsidRPr="3C7507F0" w:rsidR="003D2FA9">
        <w:rPr>
          <w:rFonts w:cs="Calibri" w:cstheme="minorAscii"/>
          <w:color w:val="auto"/>
          <w:sz w:val="24"/>
          <w:szCs w:val="24"/>
          <w:lang w:val="en-US"/>
        </w:rPr>
        <w:t xml:space="preserve">to the </w:t>
      </w:r>
      <w:r w:rsidRPr="3C7507F0" w:rsidR="002339F3">
        <w:rPr>
          <w:rFonts w:cs="Calibri" w:cstheme="minorAscii"/>
          <w:color w:val="auto"/>
          <w:sz w:val="24"/>
          <w:szCs w:val="24"/>
          <w:lang w:val="en-US"/>
        </w:rPr>
        <w:t>initiation</w:t>
      </w:r>
      <w:r w:rsidRPr="3C7507F0" w:rsidR="003D2FA9">
        <w:rPr>
          <w:rFonts w:cs="Calibri" w:cstheme="minorAscii"/>
          <w:color w:val="auto"/>
          <w:sz w:val="24"/>
          <w:szCs w:val="24"/>
          <w:lang w:val="en-US"/>
        </w:rPr>
        <w:t xml:space="preserve"> of the investigation</w:t>
      </w:r>
      <w:r w:rsidRPr="3C7507F0" w:rsidR="006C1F5A">
        <w:rPr>
          <w:rFonts w:cs="Calibri" w:cstheme="minorAscii"/>
          <w:color w:val="auto"/>
          <w:sz w:val="24"/>
          <w:szCs w:val="24"/>
          <w:lang w:val="en-US"/>
        </w:rPr>
        <w:t xml:space="preserve"> must </w:t>
      </w:r>
      <w:r w:rsidRPr="3C7507F0" w:rsidR="006C1F5A">
        <w:rPr>
          <w:rFonts w:cs="Calibri" w:cstheme="minorAscii"/>
          <w:color w:val="auto"/>
          <w:sz w:val="24"/>
          <w:szCs w:val="24"/>
          <w:lang w:val="en-US"/>
        </w:rPr>
        <w:t xml:space="preserve">be </w:t>
      </w:r>
      <w:r w:rsidRPr="3C7507F0" w:rsidR="006C1F5A">
        <w:rPr>
          <w:rFonts w:cs="Calibri" w:cstheme="minorAscii"/>
          <w:color w:val="auto"/>
          <w:sz w:val="24"/>
          <w:szCs w:val="24"/>
          <w:lang w:val="en-US"/>
        </w:rPr>
        <w:t>observed</w:t>
      </w:r>
      <w:r w:rsidRPr="3C7507F0" w:rsidR="003D2FA9">
        <w:rPr>
          <w:rFonts w:cs="Calibri" w:cstheme="minorAscii"/>
          <w:color w:val="auto"/>
          <w:sz w:val="24"/>
          <w:szCs w:val="24"/>
          <w:lang w:val="en-US"/>
        </w:rPr>
        <w:t>.</w:t>
      </w:r>
    </w:p>
    <w:p w:rsidRPr="009F6502" w:rsidR="000120D0" w:rsidP="3C7507F0" w:rsidRDefault="000120D0" w14:paraId="78AAEFD7" w14:textId="77777777">
      <w:pPr>
        <w:pStyle w:val="PargrafodaLista"/>
        <w:spacing w:line="240" w:lineRule="auto"/>
        <w:ind w:left="1080"/>
        <w:jc w:val="both"/>
        <w:rPr>
          <w:rFonts w:cs="Calibri" w:cstheme="minorAscii"/>
          <w:color w:val="auto"/>
          <w:sz w:val="24"/>
          <w:szCs w:val="24"/>
          <w:lang w:val="en-US"/>
        </w:rPr>
      </w:pPr>
    </w:p>
    <w:p w:rsidRPr="009F6502" w:rsidR="000120D0" w:rsidP="3C7507F0" w:rsidRDefault="003D2FA9" w14:paraId="50BFF594" w14:textId="77777777">
      <w:pPr>
        <w:pStyle w:val="PargrafodaLista"/>
        <w:numPr>
          <w:ilvl w:val="0"/>
          <w:numId w:val="2"/>
        </w:numPr>
        <w:spacing w:after="0"/>
        <w:jc w:val="both"/>
        <w:rPr>
          <w:rFonts w:cs="Calibri" w:cstheme="minorAscii"/>
          <w:color w:val="auto"/>
          <w:sz w:val="24"/>
          <w:szCs w:val="24"/>
          <w:lang w:val="en-US"/>
        </w:rPr>
      </w:pPr>
      <w:r w:rsidRPr="3C7507F0" w:rsidR="003D2FA9">
        <w:rPr>
          <w:rFonts w:cs="Calibri" w:cstheme="minorAscii"/>
          <w:color w:val="auto"/>
          <w:sz w:val="24"/>
          <w:szCs w:val="24"/>
          <w:lang w:val="en-US"/>
        </w:rPr>
        <w:t xml:space="preserve">The cover page of your response to the questionnaire should be the document signed by the person who </w:t>
      </w:r>
      <w:r w:rsidRPr="3C7507F0" w:rsidR="003D2FA9">
        <w:rPr>
          <w:rFonts w:cs="Calibri" w:cstheme="minorAscii"/>
          <w:color w:val="auto"/>
          <w:sz w:val="24"/>
          <w:szCs w:val="24"/>
          <w:lang w:val="en-US"/>
        </w:rPr>
        <w:t>possesses</w:t>
      </w:r>
      <w:r w:rsidRPr="3C7507F0" w:rsidR="003D2FA9">
        <w:rPr>
          <w:rFonts w:cs="Calibri" w:cstheme="minorAscii"/>
          <w:color w:val="auto"/>
          <w:sz w:val="24"/>
          <w:szCs w:val="24"/>
          <w:lang w:val="en-US"/>
        </w:rPr>
        <w:t xml:space="preserve"> power to act on behalf of the company, </w:t>
      </w:r>
      <w:r w:rsidRPr="3C7507F0" w:rsidR="003D2FA9">
        <w:rPr>
          <w:rFonts w:cs="Calibri" w:cstheme="minorAscii"/>
          <w:color w:val="auto"/>
          <w:sz w:val="24"/>
          <w:szCs w:val="24"/>
          <w:lang w:val="en-US"/>
        </w:rPr>
        <w:t>pursuant to</w:t>
      </w:r>
      <w:r w:rsidRPr="3C7507F0" w:rsidR="003D2FA9">
        <w:rPr>
          <w:rFonts w:cs="Calibri" w:cstheme="minorAscii"/>
          <w:color w:val="auto"/>
          <w:sz w:val="24"/>
          <w:szCs w:val="24"/>
          <w:lang w:val="en-US"/>
        </w:rPr>
        <w:t xml:space="preserve"> the model in Appendix I.</w:t>
      </w:r>
    </w:p>
    <w:p w:rsidRPr="009F6502" w:rsidR="000120D0" w:rsidP="3C7507F0" w:rsidRDefault="000120D0" w14:paraId="6F3D0CF3" w14:textId="77777777">
      <w:pPr>
        <w:spacing w:after="0" w:line="240" w:lineRule="auto"/>
        <w:jc w:val="both"/>
        <w:rPr>
          <w:rFonts w:cs="Calibri" w:cstheme="minorAscii"/>
          <w:color w:val="auto"/>
          <w:sz w:val="24"/>
          <w:szCs w:val="24"/>
          <w:lang w:val="en-US"/>
        </w:rPr>
      </w:pPr>
      <w:r w:rsidRPr="3C7507F0" w:rsidR="000120D0">
        <w:rPr>
          <w:rFonts w:cs="Calibri" w:cstheme="minorAscii"/>
          <w:color w:val="auto"/>
          <w:sz w:val="24"/>
          <w:szCs w:val="24"/>
          <w:lang w:val="en-US"/>
        </w:rPr>
        <w:t xml:space="preserve"> </w:t>
      </w:r>
    </w:p>
    <w:p w:rsidRPr="009F6502" w:rsidR="003D2FA9" w:rsidP="3C7507F0" w:rsidRDefault="003D2FA9" w14:paraId="1426AC7C" w14:textId="77777777">
      <w:pPr>
        <w:pStyle w:val="PargrafodaLista"/>
        <w:numPr>
          <w:ilvl w:val="0"/>
          <w:numId w:val="2"/>
        </w:numPr>
        <w:jc w:val="both"/>
        <w:rPr>
          <w:rFonts w:cs="Calibri" w:cstheme="minorAscii"/>
          <w:color w:val="auto"/>
          <w:sz w:val="24"/>
          <w:szCs w:val="24"/>
          <w:lang w:val="en-US"/>
        </w:rPr>
      </w:pPr>
      <w:r w:rsidRPr="3C7507F0" w:rsidR="003D2FA9">
        <w:rPr>
          <w:rFonts w:cs="Calibri" w:cstheme="minorAscii"/>
          <w:color w:val="auto"/>
          <w:sz w:val="24"/>
          <w:szCs w:val="24"/>
          <w:lang w:val="en-US"/>
        </w:rPr>
        <w:t xml:space="preserve">All documentation to </w:t>
      </w:r>
      <w:r w:rsidRPr="3C7507F0" w:rsidR="003D2FA9">
        <w:rPr>
          <w:rFonts w:cs="Calibri" w:cstheme="minorAscii"/>
          <w:color w:val="auto"/>
          <w:sz w:val="24"/>
          <w:szCs w:val="24"/>
          <w:lang w:val="en-US"/>
        </w:rPr>
        <w:t>be presented</w:t>
      </w:r>
      <w:r w:rsidRPr="3C7507F0" w:rsidR="003D2FA9">
        <w:rPr>
          <w:rFonts w:cs="Calibri" w:cstheme="minorAscii"/>
          <w:color w:val="auto"/>
          <w:sz w:val="24"/>
          <w:szCs w:val="24"/>
          <w:lang w:val="en-US"/>
        </w:rPr>
        <w:t xml:space="preserve"> must always refer to the product under investigation and to the number assigned to the process </w:t>
      </w:r>
      <w:r w:rsidRPr="3C7507F0" w:rsidR="003D2FA9">
        <w:rPr>
          <w:rFonts w:cs="Calibri" w:cstheme="minorAscii"/>
          <w:color w:val="auto"/>
          <w:sz w:val="24"/>
          <w:szCs w:val="24"/>
          <w:lang w:val="en-US"/>
        </w:rPr>
        <w:t>designated</w:t>
      </w:r>
      <w:r w:rsidRPr="3C7507F0" w:rsidR="003D2FA9">
        <w:rPr>
          <w:rFonts w:cs="Calibri" w:cstheme="minorAscii"/>
          <w:color w:val="auto"/>
          <w:sz w:val="24"/>
          <w:szCs w:val="24"/>
          <w:lang w:val="en-US"/>
        </w:rPr>
        <w:t xml:space="preserve"> on the cover page of this questionnaire.</w:t>
      </w:r>
    </w:p>
    <w:p w:rsidRPr="009F6502" w:rsidR="000120D0" w:rsidP="3C7507F0" w:rsidRDefault="000120D0" w14:paraId="2AB3BB3C" w14:textId="77777777">
      <w:pPr>
        <w:pStyle w:val="PargrafodaLista"/>
        <w:spacing w:after="0" w:line="240" w:lineRule="auto"/>
        <w:ind w:left="1080"/>
        <w:jc w:val="both"/>
        <w:rPr>
          <w:rFonts w:cs="Calibri" w:cstheme="minorAscii"/>
          <w:color w:val="auto"/>
          <w:sz w:val="24"/>
          <w:szCs w:val="24"/>
          <w:lang w:val="en-US"/>
        </w:rPr>
      </w:pPr>
    </w:p>
    <w:p w:rsidRPr="009F6502" w:rsidR="003D2FA9" w:rsidP="3C7507F0" w:rsidRDefault="003D2FA9" w14:paraId="4C22AA63" w14:textId="77777777">
      <w:pPr>
        <w:pStyle w:val="PargrafodaLista"/>
        <w:numPr>
          <w:ilvl w:val="0"/>
          <w:numId w:val="2"/>
        </w:numPr>
        <w:jc w:val="both"/>
        <w:rPr>
          <w:rFonts w:cs="Calibri" w:cstheme="minorAscii"/>
          <w:color w:val="auto"/>
          <w:sz w:val="24"/>
          <w:szCs w:val="24"/>
          <w:lang w:val="en-US"/>
        </w:rPr>
      </w:pPr>
      <w:r w:rsidRPr="3C7507F0" w:rsidR="003D2FA9">
        <w:rPr>
          <w:rFonts w:cs="Calibri" w:cstheme="minorAscii"/>
          <w:color w:val="auto"/>
          <w:sz w:val="24"/>
          <w:szCs w:val="24"/>
          <w:lang w:val="en-US"/>
        </w:rPr>
        <w:t xml:space="preserve">The responses must be clear and precise, </w:t>
      </w:r>
      <w:r w:rsidRPr="3C7507F0" w:rsidR="003D2FA9">
        <w:rPr>
          <w:rFonts w:cs="Calibri" w:cstheme="minorAscii"/>
          <w:color w:val="auto"/>
          <w:sz w:val="24"/>
          <w:szCs w:val="24"/>
          <w:lang w:val="en-US"/>
        </w:rPr>
        <w:t>indicating</w:t>
      </w:r>
      <w:r w:rsidRPr="3C7507F0" w:rsidR="003D2FA9">
        <w:rPr>
          <w:rFonts w:cs="Calibri" w:cstheme="minorAscii"/>
          <w:color w:val="auto"/>
          <w:sz w:val="24"/>
          <w:szCs w:val="24"/>
          <w:lang w:val="en-US"/>
        </w:rPr>
        <w:t xml:space="preserve"> the </w:t>
      </w:r>
      <w:r w:rsidRPr="3C7507F0" w:rsidR="003D2FA9">
        <w:rPr>
          <w:rFonts w:cs="Calibri" w:cstheme="minorAscii"/>
          <w:color w:val="auto"/>
          <w:sz w:val="24"/>
          <w:szCs w:val="24"/>
          <w:lang w:val="en-US"/>
        </w:rPr>
        <w:t>provided information</w:t>
      </w:r>
      <w:r w:rsidRPr="3C7507F0" w:rsidR="003D2FA9">
        <w:rPr>
          <w:rFonts w:cs="Calibri" w:cstheme="minorAscii"/>
          <w:color w:val="auto"/>
          <w:sz w:val="24"/>
          <w:szCs w:val="24"/>
          <w:lang w:val="en-US"/>
        </w:rPr>
        <w:t xml:space="preserve"> sources. Any information considered relevant or relatable to the process, even if not </w:t>
      </w:r>
      <w:r w:rsidRPr="3C7507F0" w:rsidR="003D2FA9">
        <w:rPr>
          <w:rFonts w:cs="Calibri" w:cstheme="minorAscii"/>
          <w:color w:val="auto"/>
          <w:sz w:val="24"/>
          <w:szCs w:val="24"/>
          <w:lang w:val="en-US"/>
        </w:rPr>
        <w:t>requested</w:t>
      </w:r>
      <w:r w:rsidRPr="3C7507F0" w:rsidR="003D2FA9">
        <w:rPr>
          <w:rFonts w:cs="Calibri" w:cstheme="minorAscii"/>
          <w:color w:val="auto"/>
          <w:sz w:val="24"/>
          <w:szCs w:val="24"/>
          <w:lang w:val="en-US"/>
        </w:rPr>
        <w:t xml:space="preserve">, can </w:t>
      </w:r>
      <w:r w:rsidRPr="3C7507F0" w:rsidR="003D2FA9">
        <w:rPr>
          <w:rFonts w:cs="Calibri" w:cstheme="minorAscii"/>
          <w:color w:val="auto"/>
          <w:sz w:val="24"/>
          <w:szCs w:val="24"/>
          <w:lang w:val="en-US"/>
        </w:rPr>
        <w:t>be presented</w:t>
      </w:r>
      <w:r w:rsidRPr="3C7507F0" w:rsidR="003D2FA9">
        <w:rPr>
          <w:rFonts w:cs="Calibri" w:cstheme="minorAscii"/>
          <w:color w:val="auto"/>
          <w:sz w:val="24"/>
          <w:szCs w:val="24"/>
          <w:lang w:val="en-US"/>
        </w:rPr>
        <w:t xml:space="preserve">. </w:t>
      </w:r>
    </w:p>
    <w:p w:rsidRPr="009F6502" w:rsidR="000120D0" w:rsidP="3C7507F0" w:rsidRDefault="000120D0" w14:paraId="68EF7DA4" w14:textId="77777777">
      <w:pPr>
        <w:pStyle w:val="PargrafodaLista"/>
        <w:spacing w:after="0" w:line="240" w:lineRule="auto"/>
        <w:ind w:left="1080"/>
        <w:jc w:val="both"/>
        <w:rPr>
          <w:rFonts w:cs="Calibri" w:cstheme="minorAscii"/>
          <w:color w:val="auto"/>
          <w:sz w:val="24"/>
          <w:szCs w:val="24"/>
          <w:lang w:val="en-US"/>
        </w:rPr>
      </w:pPr>
    </w:p>
    <w:p w:rsidRPr="009F6502" w:rsidR="003D2FA9" w:rsidP="3C7507F0" w:rsidRDefault="003D2FA9" w14:paraId="46B3E913" w14:textId="77777777">
      <w:pPr>
        <w:pStyle w:val="PargrafodaLista"/>
        <w:numPr>
          <w:ilvl w:val="0"/>
          <w:numId w:val="2"/>
        </w:numPr>
        <w:jc w:val="both"/>
        <w:rPr>
          <w:rFonts w:cs="Calibri" w:cstheme="minorAscii"/>
          <w:color w:val="auto"/>
          <w:sz w:val="24"/>
          <w:szCs w:val="24"/>
          <w:lang w:val="en-US"/>
        </w:rPr>
      </w:pPr>
      <w:r w:rsidRPr="3C7507F0" w:rsidR="003D2FA9">
        <w:rPr>
          <w:rFonts w:cs="Calibri" w:cstheme="minorAscii"/>
          <w:color w:val="auto"/>
          <w:sz w:val="24"/>
          <w:szCs w:val="24"/>
          <w:lang w:val="en-US"/>
        </w:rPr>
        <w:t xml:space="preserve">Responses to the questionnaire should reflect exclusively the company’s sales transactions, even if the company controls or </w:t>
      </w:r>
      <w:r w:rsidRPr="3C7507F0" w:rsidR="003D2FA9">
        <w:rPr>
          <w:rFonts w:cs="Calibri" w:cstheme="minorAscii"/>
          <w:color w:val="auto"/>
          <w:sz w:val="24"/>
          <w:szCs w:val="24"/>
          <w:lang w:val="en-US"/>
        </w:rPr>
        <w:t>is controlled</w:t>
      </w:r>
      <w:r w:rsidRPr="3C7507F0" w:rsidR="003D2FA9">
        <w:rPr>
          <w:rFonts w:cs="Calibri" w:cstheme="minorAscii"/>
          <w:color w:val="auto"/>
          <w:sz w:val="24"/>
          <w:szCs w:val="24"/>
          <w:lang w:val="en-US"/>
        </w:rPr>
        <w:t xml:space="preserve"> by another, or if it is associated or related to </w:t>
      </w:r>
      <w:r w:rsidRPr="3C7507F0" w:rsidR="00CE44A9">
        <w:rPr>
          <w:rFonts w:cs="Calibri" w:cstheme="minorAscii"/>
          <w:color w:val="auto"/>
          <w:sz w:val="24"/>
          <w:szCs w:val="24"/>
          <w:lang w:val="en-US"/>
        </w:rPr>
        <w:t>a</w:t>
      </w:r>
      <w:r w:rsidRPr="3C7507F0" w:rsidR="003D2FA9">
        <w:rPr>
          <w:rFonts w:cs="Calibri" w:cstheme="minorAscii"/>
          <w:color w:val="auto"/>
          <w:sz w:val="24"/>
          <w:szCs w:val="24"/>
          <w:lang w:val="en-US"/>
        </w:rPr>
        <w:t xml:space="preserve"> Brazilian importer.</w:t>
      </w:r>
    </w:p>
    <w:p w:rsidRPr="009F6502" w:rsidR="000120D0" w:rsidP="3C7507F0" w:rsidRDefault="000120D0" w14:paraId="7F015856" w14:textId="77777777">
      <w:pPr>
        <w:pStyle w:val="PargrafodaLista"/>
        <w:ind w:left="1080"/>
        <w:jc w:val="both"/>
        <w:rPr>
          <w:rFonts w:cs="Calibri" w:cstheme="minorAscii"/>
          <w:color w:val="auto"/>
          <w:sz w:val="24"/>
          <w:szCs w:val="24"/>
          <w:lang w:val="en-US"/>
        </w:rPr>
      </w:pPr>
    </w:p>
    <w:p w:rsidRPr="009F6502" w:rsidR="000120D0" w:rsidP="3C7507F0" w:rsidRDefault="003D2FA9" w14:paraId="71A6E4A8" w14:textId="77777777">
      <w:pPr>
        <w:pStyle w:val="PargrafodaLista"/>
        <w:numPr>
          <w:ilvl w:val="0"/>
          <w:numId w:val="2"/>
        </w:numPr>
        <w:jc w:val="both"/>
        <w:rPr>
          <w:rFonts w:cs="Calibri" w:cstheme="minorAscii"/>
          <w:color w:val="auto"/>
          <w:sz w:val="24"/>
          <w:szCs w:val="24"/>
          <w:lang w:val="en-US"/>
        </w:rPr>
      </w:pPr>
      <w:r w:rsidRPr="3C7507F0" w:rsidR="003D2FA9">
        <w:rPr>
          <w:rFonts w:cs="Calibri" w:cstheme="minorAscii"/>
          <w:color w:val="auto"/>
          <w:sz w:val="24"/>
          <w:szCs w:val="24"/>
          <w:lang w:val="en-US"/>
        </w:rPr>
        <w:t xml:space="preserve">Under no circumstances will </w:t>
      </w:r>
      <w:r w:rsidRPr="3C7507F0" w:rsidR="00A002CC">
        <w:rPr>
          <w:rFonts w:cs="Calibri" w:cstheme="minorAscii"/>
          <w:color w:val="auto"/>
          <w:sz w:val="24"/>
          <w:szCs w:val="24"/>
          <w:lang w:val="en-US"/>
        </w:rPr>
        <w:t xml:space="preserve">responses from producer/exporter along with those from Brazilian importers </w:t>
      </w:r>
      <w:r w:rsidRPr="3C7507F0" w:rsidR="003D2FA9">
        <w:rPr>
          <w:rFonts w:cs="Calibri" w:cstheme="minorAscii"/>
          <w:color w:val="auto"/>
          <w:sz w:val="24"/>
          <w:szCs w:val="24"/>
          <w:lang w:val="en-US"/>
        </w:rPr>
        <w:t>be accepted</w:t>
      </w:r>
      <w:r w:rsidRPr="3C7507F0" w:rsidR="003D2FA9">
        <w:rPr>
          <w:rFonts w:cs="Calibri" w:cstheme="minorAscii"/>
          <w:color w:val="auto"/>
          <w:sz w:val="24"/>
          <w:szCs w:val="24"/>
          <w:lang w:val="en-US"/>
        </w:rPr>
        <w:t>.</w:t>
      </w:r>
    </w:p>
    <w:p w:rsidRPr="009F6502" w:rsidR="003D2FA9" w:rsidP="3C7507F0" w:rsidRDefault="00C51E4A" w14:paraId="2A9F0655" w14:textId="5BF7A358">
      <w:pPr>
        <w:pStyle w:val="PargrafodaLista"/>
        <w:spacing w:after="0" w:line="240" w:lineRule="auto"/>
        <w:ind w:left="1080"/>
        <w:jc w:val="both"/>
        <w:rPr>
          <w:rFonts w:cs="Calibri" w:cstheme="minorAscii"/>
          <w:color w:val="auto"/>
          <w:sz w:val="24"/>
          <w:szCs w:val="24"/>
          <w:lang w:val="en-US"/>
        </w:rPr>
      </w:pPr>
      <w:r w:rsidRPr="3C7507F0" w:rsidR="00C51E4A">
        <w:rPr>
          <w:rFonts w:cs="Calibri" w:cstheme="minorAscii"/>
          <w:color w:val="auto"/>
          <w:sz w:val="24"/>
          <w:szCs w:val="24"/>
          <w:lang w:val="en-US"/>
        </w:rPr>
        <w:t xml:space="preserve"> </w:t>
      </w:r>
    </w:p>
    <w:p w:rsidRPr="009F6502" w:rsidR="003D2FA9" w:rsidP="3C7507F0" w:rsidRDefault="0071145F" w14:paraId="31C2A3C0" w14:textId="0AD7A01F">
      <w:pPr>
        <w:pStyle w:val="PargrafodaLista"/>
        <w:numPr>
          <w:ilvl w:val="0"/>
          <w:numId w:val="2"/>
        </w:numPr>
        <w:jc w:val="both"/>
        <w:rPr>
          <w:rFonts w:cs="Calibri" w:cstheme="minorAscii"/>
          <w:color w:val="auto"/>
          <w:sz w:val="24"/>
          <w:szCs w:val="24"/>
          <w:lang w:val="en-US"/>
        </w:rPr>
      </w:pPr>
      <w:r w:rsidRPr="3C7507F0" w:rsidR="0071145F">
        <w:rPr>
          <w:rFonts w:cs="Calibri" w:cstheme="minorAscii"/>
          <w:color w:val="auto"/>
          <w:sz w:val="24"/>
          <w:szCs w:val="24"/>
          <w:lang w:val="en-US"/>
        </w:rPr>
        <w:t>DECOM</w:t>
      </w:r>
      <w:r w:rsidRPr="3C7507F0" w:rsidR="009F2020">
        <w:rPr>
          <w:rFonts w:cs="Calibri" w:cstheme="minorAscii"/>
          <w:color w:val="auto"/>
          <w:sz w:val="24"/>
          <w:szCs w:val="24"/>
          <w:lang w:val="en-US"/>
        </w:rPr>
        <w:t xml:space="preserve"> </w:t>
      </w:r>
      <w:r w:rsidRPr="3C7507F0" w:rsidR="003D2FA9">
        <w:rPr>
          <w:rFonts w:cs="Calibri" w:cstheme="minorAscii"/>
          <w:color w:val="auto"/>
          <w:sz w:val="24"/>
          <w:szCs w:val="24"/>
          <w:lang w:val="en-US"/>
        </w:rPr>
        <w:t xml:space="preserve">may conduct on-the-spot verification to examine the company’s records and </w:t>
      </w:r>
      <w:r w:rsidRPr="3C7507F0" w:rsidR="00A002CC">
        <w:rPr>
          <w:rFonts w:cs="Calibri" w:cstheme="minorAscii"/>
          <w:color w:val="auto"/>
          <w:sz w:val="24"/>
          <w:szCs w:val="24"/>
          <w:lang w:val="en-US"/>
        </w:rPr>
        <w:t>confirm</w:t>
      </w:r>
      <w:r w:rsidRPr="3C7507F0" w:rsidR="003D2FA9">
        <w:rPr>
          <w:rFonts w:cs="Calibri" w:cstheme="minorAscii"/>
          <w:color w:val="auto"/>
          <w:sz w:val="24"/>
          <w:szCs w:val="24"/>
          <w:lang w:val="en-US"/>
        </w:rPr>
        <w:t xml:space="preserve"> the reported information. Worksheets and auxiliary documents used </w:t>
      </w:r>
      <w:r w:rsidRPr="3C7507F0" w:rsidR="003D2FA9">
        <w:rPr>
          <w:rFonts w:cs="Calibri" w:cstheme="minorAscii"/>
          <w:color w:val="auto"/>
          <w:sz w:val="24"/>
          <w:szCs w:val="24"/>
          <w:lang w:val="en-US"/>
        </w:rPr>
        <w:t>on</w:t>
      </w:r>
      <w:r w:rsidRPr="3C7507F0" w:rsidR="003D2FA9">
        <w:rPr>
          <w:rFonts w:cs="Calibri" w:cstheme="minorAscii"/>
          <w:color w:val="auto"/>
          <w:sz w:val="24"/>
          <w:szCs w:val="24"/>
          <w:lang w:val="en-US"/>
        </w:rPr>
        <w:t xml:space="preserve"> the elaboration </w:t>
      </w:r>
      <w:r w:rsidRPr="3C7507F0" w:rsidR="00F4517E">
        <w:rPr>
          <w:rFonts w:cs="Calibri" w:cstheme="minorAscii"/>
          <w:color w:val="auto"/>
          <w:sz w:val="24"/>
          <w:szCs w:val="24"/>
          <w:lang w:val="en-US"/>
        </w:rPr>
        <w:t xml:space="preserve">of the </w:t>
      </w:r>
      <w:r w:rsidRPr="3C7507F0" w:rsidR="005C2E81">
        <w:rPr>
          <w:rFonts w:cs="Calibri" w:cstheme="minorAscii"/>
          <w:color w:val="auto"/>
          <w:sz w:val="24"/>
          <w:szCs w:val="24"/>
          <w:lang w:val="en-US"/>
        </w:rPr>
        <w:t>questionnaire response</w:t>
      </w:r>
      <w:r w:rsidRPr="3C7507F0" w:rsidR="00F4517E">
        <w:rPr>
          <w:rFonts w:cs="Calibri" w:cstheme="minorAscii"/>
          <w:color w:val="auto"/>
          <w:sz w:val="24"/>
          <w:szCs w:val="24"/>
          <w:lang w:val="en-US"/>
        </w:rPr>
        <w:t xml:space="preserve"> </w:t>
      </w:r>
      <w:r w:rsidRPr="3C7507F0" w:rsidR="003D2FA9">
        <w:rPr>
          <w:rFonts w:cs="Calibri" w:cstheme="minorAscii"/>
          <w:color w:val="auto"/>
          <w:sz w:val="24"/>
          <w:szCs w:val="24"/>
          <w:lang w:val="en-US"/>
        </w:rPr>
        <w:t xml:space="preserve">must </w:t>
      </w:r>
      <w:r w:rsidRPr="3C7507F0" w:rsidR="003D2FA9">
        <w:rPr>
          <w:rFonts w:cs="Calibri" w:cstheme="minorAscii"/>
          <w:color w:val="auto"/>
          <w:sz w:val="24"/>
          <w:szCs w:val="24"/>
          <w:lang w:val="en-US"/>
        </w:rPr>
        <w:t>be preserved</w:t>
      </w:r>
      <w:r w:rsidRPr="3C7507F0" w:rsidR="003D2FA9">
        <w:rPr>
          <w:rFonts w:cs="Calibri" w:cstheme="minorAscii"/>
          <w:color w:val="auto"/>
          <w:sz w:val="24"/>
          <w:szCs w:val="24"/>
          <w:lang w:val="en-US"/>
        </w:rPr>
        <w:t xml:space="preserve">, in case of an </w:t>
      </w:r>
      <w:r w:rsidRPr="3C7507F0" w:rsidR="00A002CC">
        <w:rPr>
          <w:rFonts w:cs="Calibri" w:cstheme="minorAscii"/>
          <w:color w:val="auto"/>
          <w:sz w:val="24"/>
          <w:szCs w:val="24"/>
          <w:lang w:val="en-US"/>
        </w:rPr>
        <w:t>eventual</w:t>
      </w:r>
      <w:r w:rsidRPr="3C7507F0" w:rsidR="003D2FA9">
        <w:rPr>
          <w:rFonts w:cs="Calibri" w:cstheme="minorAscii"/>
          <w:color w:val="auto"/>
          <w:sz w:val="24"/>
          <w:szCs w:val="24"/>
          <w:lang w:val="en-US"/>
        </w:rPr>
        <w:t xml:space="preserve"> on-the-spot verification.</w:t>
      </w:r>
      <w:r w:rsidRPr="3C7507F0" w:rsidR="00494E8B">
        <w:rPr>
          <w:rFonts w:cs="Calibri" w:cstheme="minorAscii"/>
          <w:color w:val="auto"/>
          <w:sz w:val="24"/>
          <w:szCs w:val="24"/>
          <w:lang w:val="en-US"/>
        </w:rPr>
        <w:t xml:space="preserve"> </w:t>
      </w:r>
      <w:r w:rsidRPr="3C7507F0" w:rsidR="00494E8B">
        <w:rPr>
          <w:rFonts w:ascii="Calibri" w:hAnsi="Calibri" w:cs="Calibri"/>
          <w:color w:val="auto"/>
          <w:sz w:val="24"/>
          <w:szCs w:val="24"/>
          <w:lang w:val="en-US"/>
        </w:rPr>
        <w:t xml:space="preserve">Under no circumstances spreadsheets pre-elaborated by the company with the specific purpose of proving the reported data are going to </w:t>
      </w:r>
      <w:r w:rsidRPr="3C7507F0" w:rsidR="00494E8B">
        <w:rPr>
          <w:rFonts w:ascii="Calibri" w:hAnsi="Calibri" w:cs="Calibri"/>
          <w:color w:val="auto"/>
          <w:sz w:val="24"/>
          <w:szCs w:val="24"/>
          <w:lang w:val="en-US"/>
        </w:rPr>
        <w:t>be accepted</w:t>
      </w:r>
      <w:r w:rsidRPr="3C7507F0" w:rsidR="00494E8B">
        <w:rPr>
          <w:rFonts w:ascii="Calibri" w:hAnsi="Calibri" w:cs="Calibri"/>
          <w:color w:val="auto"/>
          <w:sz w:val="24"/>
          <w:szCs w:val="24"/>
          <w:lang w:val="en-US"/>
        </w:rPr>
        <w:t xml:space="preserve">. In case the company accounting system does not provide the information as requested by DECOM, the company </w:t>
      </w:r>
      <w:r w:rsidRPr="3C7507F0" w:rsidR="00494E8B">
        <w:rPr>
          <w:rFonts w:ascii="Calibri" w:hAnsi="Calibri" w:cs="Calibri"/>
          <w:color w:val="auto"/>
          <w:sz w:val="24"/>
          <w:szCs w:val="24"/>
          <w:lang w:val="en-US"/>
        </w:rPr>
        <w:t>has to</w:t>
      </w:r>
      <w:r w:rsidRPr="3C7507F0" w:rsidR="00494E8B">
        <w:rPr>
          <w:rFonts w:ascii="Calibri" w:hAnsi="Calibri" w:cs="Calibri"/>
          <w:color w:val="auto"/>
          <w:sz w:val="24"/>
          <w:szCs w:val="24"/>
          <w:lang w:val="en-US"/>
        </w:rPr>
        <w:t xml:space="preserve"> </w:t>
      </w:r>
      <w:r w:rsidRPr="3C7507F0" w:rsidR="00494E8B">
        <w:rPr>
          <w:rFonts w:ascii="Calibri" w:hAnsi="Calibri" w:cs="Calibri"/>
          <w:color w:val="auto"/>
          <w:sz w:val="24"/>
          <w:szCs w:val="24"/>
          <w:lang w:val="en-US"/>
        </w:rPr>
        <w:t>demonstrate</w:t>
      </w:r>
      <w:r w:rsidRPr="3C7507F0" w:rsidR="00494E8B">
        <w:rPr>
          <w:rFonts w:ascii="Calibri" w:hAnsi="Calibri" w:cs="Calibri"/>
          <w:color w:val="auto"/>
          <w:sz w:val="24"/>
          <w:szCs w:val="24"/>
          <w:lang w:val="en-US"/>
        </w:rPr>
        <w:t xml:space="preserve"> the calculation </w:t>
      </w:r>
      <w:r w:rsidRPr="3C7507F0" w:rsidR="00494E8B">
        <w:rPr>
          <w:rFonts w:ascii="Calibri" w:hAnsi="Calibri" w:cs="Calibri"/>
          <w:color w:val="auto"/>
          <w:sz w:val="24"/>
          <w:szCs w:val="24"/>
          <w:lang w:val="en-US"/>
        </w:rPr>
        <w:t>methodology</w:t>
      </w:r>
      <w:r w:rsidRPr="3C7507F0" w:rsidR="00494E8B">
        <w:rPr>
          <w:rFonts w:ascii="Calibri" w:hAnsi="Calibri" w:cs="Calibri"/>
          <w:color w:val="auto"/>
          <w:sz w:val="24"/>
          <w:szCs w:val="24"/>
          <w:lang w:val="en-US"/>
        </w:rPr>
        <w:t xml:space="preserve"> used to gather the information </w:t>
      </w:r>
      <w:r w:rsidRPr="3C7507F0" w:rsidR="00494E8B">
        <w:rPr>
          <w:rFonts w:ascii="Calibri" w:hAnsi="Calibri" w:cs="Calibri"/>
          <w:color w:val="auto"/>
          <w:sz w:val="24"/>
          <w:szCs w:val="24"/>
          <w:lang w:val="en-US"/>
        </w:rPr>
        <w:t>requested</w:t>
      </w:r>
      <w:r w:rsidRPr="3C7507F0" w:rsidR="00494E8B">
        <w:rPr>
          <w:rFonts w:ascii="Calibri" w:hAnsi="Calibri" w:cs="Calibri"/>
          <w:color w:val="auto"/>
          <w:sz w:val="24"/>
          <w:szCs w:val="24"/>
          <w:lang w:val="en-US"/>
        </w:rPr>
        <w:t>.</w:t>
      </w:r>
    </w:p>
    <w:p w:rsidRPr="009F6502" w:rsidR="00494E8B" w:rsidP="3C7507F0" w:rsidRDefault="00494E8B" w14:paraId="465D3039" w14:textId="77777777">
      <w:pPr>
        <w:pStyle w:val="PargrafodaLista"/>
        <w:rPr>
          <w:rFonts w:cs="Calibri" w:cstheme="minorAscii"/>
          <w:color w:val="auto"/>
          <w:sz w:val="24"/>
          <w:szCs w:val="24"/>
          <w:lang w:val="en-US"/>
        </w:rPr>
      </w:pPr>
    </w:p>
    <w:p w:rsidRPr="009F6502" w:rsidR="00494E8B" w:rsidP="3C7507F0" w:rsidRDefault="00494E8B" w14:paraId="185D178D" w14:textId="1EFFF08B">
      <w:pPr>
        <w:pStyle w:val="PargrafodaLista"/>
        <w:numPr>
          <w:ilvl w:val="0"/>
          <w:numId w:val="2"/>
        </w:numPr>
        <w:jc w:val="both"/>
        <w:rPr>
          <w:rFonts w:cs="Calibri" w:cstheme="minorAscii"/>
          <w:color w:val="auto"/>
          <w:sz w:val="24"/>
          <w:szCs w:val="24"/>
          <w:lang w:val="en-US"/>
        </w:rPr>
      </w:pPr>
      <w:r w:rsidRPr="3C7507F0" w:rsidR="00494E8B">
        <w:rPr>
          <w:rFonts w:ascii="Calibri" w:hAnsi="Calibri" w:cs="Calibri"/>
          <w:color w:val="auto"/>
          <w:sz w:val="24"/>
          <w:szCs w:val="24"/>
          <w:lang w:val="en-US"/>
        </w:rPr>
        <w:t>In case there is an on-the-spot verification, during the procedure, DECOM may request the company to reproduce in real-time all the steps necessary to the extraction of the reported data.</w:t>
      </w:r>
    </w:p>
    <w:p w:rsidRPr="009F6502" w:rsidR="000120D0" w:rsidP="3C7507F0" w:rsidRDefault="000120D0" w14:paraId="1310D16C" w14:textId="77777777">
      <w:pPr>
        <w:pStyle w:val="PargrafodaLista"/>
        <w:ind w:left="1080"/>
        <w:jc w:val="both"/>
        <w:rPr>
          <w:rFonts w:cs="Calibri" w:cstheme="minorAscii"/>
          <w:color w:val="auto"/>
          <w:sz w:val="24"/>
          <w:szCs w:val="24"/>
          <w:lang w:val="en-US"/>
        </w:rPr>
      </w:pPr>
    </w:p>
    <w:p w:rsidRPr="009F6502" w:rsidR="003D2FA9" w:rsidP="3C7507F0" w:rsidRDefault="003D2FA9" w14:paraId="073ED974" w14:textId="77777777">
      <w:pPr>
        <w:pStyle w:val="PargrafodaLista"/>
        <w:numPr>
          <w:ilvl w:val="0"/>
          <w:numId w:val="2"/>
        </w:numPr>
        <w:jc w:val="both"/>
        <w:rPr>
          <w:rFonts w:cs="Calibri" w:cstheme="minorAscii"/>
          <w:color w:val="auto"/>
          <w:sz w:val="24"/>
          <w:szCs w:val="24"/>
          <w:lang w:val="en-US"/>
        </w:rPr>
      </w:pPr>
      <w:r w:rsidRPr="3C7507F0" w:rsidR="003D2FA9">
        <w:rPr>
          <w:rFonts w:cs="Calibri" w:cstheme="minorAscii"/>
          <w:color w:val="auto"/>
          <w:sz w:val="24"/>
          <w:szCs w:val="24"/>
          <w:lang w:val="en-US"/>
        </w:rPr>
        <w:t xml:space="preserve">Information presented under confidential </w:t>
      </w:r>
      <w:r w:rsidRPr="3C7507F0" w:rsidR="004B446E">
        <w:rPr>
          <w:rFonts w:cs="Calibri" w:cstheme="minorAscii"/>
          <w:color w:val="auto"/>
          <w:sz w:val="24"/>
          <w:szCs w:val="24"/>
          <w:lang w:val="en-US"/>
        </w:rPr>
        <w:t>terms</w:t>
      </w:r>
      <w:r w:rsidRPr="3C7507F0" w:rsidR="003D2FA9">
        <w:rPr>
          <w:rFonts w:cs="Calibri" w:cstheme="minorAscii"/>
          <w:color w:val="auto"/>
          <w:sz w:val="24"/>
          <w:szCs w:val="24"/>
          <w:lang w:val="en-US"/>
        </w:rPr>
        <w:t xml:space="preserve"> must </w:t>
      </w:r>
      <w:r w:rsidRPr="3C7507F0" w:rsidR="003D2FA9">
        <w:rPr>
          <w:rFonts w:cs="Calibri" w:cstheme="minorAscii"/>
          <w:color w:val="auto"/>
          <w:sz w:val="24"/>
          <w:szCs w:val="24"/>
          <w:lang w:val="en-US"/>
        </w:rPr>
        <w:t>be accompanied</w:t>
      </w:r>
      <w:r w:rsidRPr="3C7507F0" w:rsidR="003D2FA9">
        <w:rPr>
          <w:rFonts w:cs="Calibri" w:cstheme="minorAscii"/>
          <w:color w:val="auto"/>
          <w:sz w:val="24"/>
          <w:szCs w:val="24"/>
          <w:lang w:val="en-US"/>
        </w:rPr>
        <w:t xml:space="preserve"> </w:t>
      </w:r>
      <w:r w:rsidRPr="3C7507F0" w:rsidR="00A002CC">
        <w:rPr>
          <w:rFonts w:cs="Calibri" w:cstheme="minorAscii"/>
          <w:color w:val="auto"/>
          <w:sz w:val="24"/>
          <w:szCs w:val="24"/>
          <w:lang w:val="en-US"/>
        </w:rPr>
        <w:t>by</w:t>
      </w:r>
      <w:r w:rsidRPr="3C7507F0" w:rsidR="003D2FA9">
        <w:rPr>
          <w:rFonts w:cs="Calibri" w:cstheme="minorAscii"/>
          <w:color w:val="auto"/>
          <w:sz w:val="24"/>
          <w:szCs w:val="24"/>
          <w:lang w:val="en-US"/>
        </w:rPr>
        <w:t xml:space="preserve"> suitable justification to the confidentiality request and </w:t>
      </w:r>
      <w:r w:rsidRPr="3C7507F0" w:rsidR="00C7157B">
        <w:rPr>
          <w:rFonts w:cs="Calibri" w:cstheme="minorAscii"/>
          <w:color w:val="auto"/>
          <w:sz w:val="24"/>
          <w:szCs w:val="24"/>
          <w:lang w:val="en-US"/>
        </w:rPr>
        <w:t>by</w:t>
      </w:r>
      <w:r w:rsidRPr="3C7507F0" w:rsidR="003D2FA9">
        <w:rPr>
          <w:rFonts w:cs="Calibri" w:cstheme="minorAscii"/>
          <w:color w:val="auto"/>
          <w:sz w:val="24"/>
          <w:szCs w:val="24"/>
          <w:lang w:val="en-US"/>
        </w:rPr>
        <w:t xml:space="preserve"> a no</w:t>
      </w:r>
      <w:r w:rsidRPr="3C7507F0" w:rsidR="004B446E">
        <w:rPr>
          <w:rFonts w:cs="Calibri" w:cstheme="minorAscii"/>
          <w:color w:val="auto"/>
          <w:sz w:val="24"/>
          <w:szCs w:val="24"/>
          <w:lang w:val="en-US"/>
        </w:rPr>
        <w:t>n-</w:t>
      </w:r>
      <w:r w:rsidRPr="3C7507F0" w:rsidR="003D2FA9">
        <w:rPr>
          <w:rFonts w:cs="Calibri" w:cstheme="minorAscii"/>
          <w:color w:val="auto"/>
          <w:sz w:val="24"/>
          <w:szCs w:val="24"/>
          <w:lang w:val="en-US"/>
        </w:rPr>
        <w:t>confidential summary of the information judged as confidential. The impossibility of presenting a no</w:t>
      </w:r>
      <w:r w:rsidRPr="3C7507F0" w:rsidR="00C7157B">
        <w:rPr>
          <w:rFonts w:cs="Calibri" w:cstheme="minorAscii"/>
          <w:color w:val="auto"/>
          <w:sz w:val="24"/>
          <w:szCs w:val="24"/>
          <w:lang w:val="en-US"/>
        </w:rPr>
        <w:t>n-</w:t>
      </w:r>
      <w:r w:rsidRPr="3C7507F0" w:rsidR="003D2FA9">
        <w:rPr>
          <w:rFonts w:cs="Calibri" w:cstheme="minorAscii"/>
          <w:color w:val="auto"/>
          <w:sz w:val="24"/>
          <w:szCs w:val="24"/>
          <w:lang w:val="en-US"/>
        </w:rPr>
        <w:t xml:space="preserve">confidential summary must </w:t>
      </w:r>
      <w:r w:rsidRPr="3C7507F0" w:rsidR="003D2FA9">
        <w:rPr>
          <w:rFonts w:cs="Calibri" w:cstheme="minorAscii"/>
          <w:color w:val="auto"/>
          <w:sz w:val="24"/>
          <w:szCs w:val="24"/>
          <w:lang w:val="en-US"/>
        </w:rPr>
        <w:t>be duly justified</w:t>
      </w:r>
      <w:r w:rsidRPr="3C7507F0" w:rsidR="003D2FA9">
        <w:rPr>
          <w:rFonts w:cs="Calibri" w:cstheme="minorAscii"/>
          <w:color w:val="auto"/>
          <w:sz w:val="24"/>
          <w:szCs w:val="24"/>
          <w:lang w:val="en-US"/>
        </w:rPr>
        <w:t xml:space="preserve">. </w:t>
      </w:r>
    </w:p>
    <w:p w:rsidRPr="009F6502" w:rsidR="000120D0" w:rsidP="3C7507F0" w:rsidRDefault="000120D0" w14:paraId="1128F9FB" w14:textId="77777777">
      <w:pPr>
        <w:pStyle w:val="PargrafodaLista"/>
        <w:spacing w:after="0" w:line="240" w:lineRule="auto"/>
        <w:ind w:left="1080"/>
        <w:jc w:val="both"/>
        <w:rPr>
          <w:rFonts w:cs="Calibri" w:cstheme="minorAscii"/>
          <w:color w:val="auto"/>
          <w:sz w:val="24"/>
          <w:szCs w:val="24"/>
          <w:lang w:val="en-US"/>
        </w:rPr>
      </w:pPr>
    </w:p>
    <w:p w:rsidRPr="009F6502" w:rsidR="003D2FA9" w:rsidP="3C7507F0" w:rsidRDefault="003D2FA9" w14:paraId="6C0AC68E" w14:textId="77777777">
      <w:pPr>
        <w:pStyle w:val="PargrafodaLista"/>
        <w:numPr>
          <w:ilvl w:val="0"/>
          <w:numId w:val="2"/>
        </w:numPr>
        <w:jc w:val="both"/>
        <w:rPr>
          <w:rFonts w:cs="Calibri" w:cstheme="minorAscii"/>
          <w:color w:val="auto"/>
          <w:sz w:val="24"/>
          <w:szCs w:val="24"/>
          <w:lang w:val="en-US"/>
        </w:rPr>
      </w:pPr>
      <w:r w:rsidRPr="3C7507F0" w:rsidR="003D2FA9">
        <w:rPr>
          <w:rFonts w:cs="Calibri" w:cstheme="minorAscii"/>
          <w:color w:val="auto"/>
          <w:sz w:val="24"/>
          <w:szCs w:val="24"/>
          <w:lang w:val="en-US"/>
        </w:rPr>
        <w:t xml:space="preserve">Both justification </w:t>
      </w:r>
      <w:r w:rsidRPr="3C7507F0" w:rsidR="003D2FA9">
        <w:rPr>
          <w:rFonts w:cs="Calibri" w:cstheme="minorAscii"/>
          <w:color w:val="auto"/>
          <w:sz w:val="24"/>
          <w:szCs w:val="24"/>
          <w:lang w:val="en-US"/>
        </w:rPr>
        <w:t>as</w:t>
      </w:r>
      <w:r w:rsidRPr="3C7507F0" w:rsidR="003D2FA9">
        <w:rPr>
          <w:rFonts w:cs="Calibri" w:cstheme="minorAscii"/>
          <w:color w:val="auto"/>
          <w:sz w:val="24"/>
          <w:szCs w:val="24"/>
          <w:lang w:val="en-US"/>
        </w:rPr>
        <w:t xml:space="preserve"> the no</w:t>
      </w:r>
      <w:r w:rsidRPr="3C7507F0" w:rsidR="00C7157B">
        <w:rPr>
          <w:rFonts w:cs="Calibri" w:cstheme="minorAscii"/>
          <w:color w:val="auto"/>
          <w:sz w:val="24"/>
          <w:szCs w:val="24"/>
          <w:lang w:val="en-US"/>
        </w:rPr>
        <w:t>n-</w:t>
      </w:r>
      <w:r w:rsidRPr="3C7507F0" w:rsidR="003D2FA9">
        <w:rPr>
          <w:rFonts w:cs="Calibri" w:cstheme="minorAscii"/>
          <w:color w:val="auto"/>
          <w:sz w:val="24"/>
          <w:szCs w:val="24"/>
          <w:lang w:val="en-US"/>
        </w:rPr>
        <w:t>confidential summary must appear in the restricte</w:t>
      </w:r>
      <w:r w:rsidRPr="3C7507F0" w:rsidR="00AA1963">
        <w:rPr>
          <w:rFonts w:cs="Calibri" w:cstheme="minorAscii"/>
          <w:color w:val="auto"/>
          <w:sz w:val="24"/>
          <w:szCs w:val="24"/>
          <w:lang w:val="en-US"/>
        </w:rPr>
        <w:t>d version of the questionnaire</w:t>
      </w:r>
      <w:r w:rsidRPr="3C7507F0" w:rsidR="003D2FA9">
        <w:rPr>
          <w:rFonts w:cs="Calibri" w:cstheme="minorAscii"/>
          <w:color w:val="auto"/>
          <w:sz w:val="24"/>
          <w:szCs w:val="24"/>
          <w:lang w:val="en-US"/>
        </w:rPr>
        <w:t xml:space="preserve"> response.</w:t>
      </w:r>
    </w:p>
    <w:p w:rsidRPr="009F6502" w:rsidR="00C27C6D" w:rsidP="3C7507F0" w:rsidRDefault="00C27C6D" w14:paraId="74703483" w14:textId="77777777">
      <w:pPr>
        <w:pStyle w:val="PargrafodaLista"/>
        <w:ind w:left="1080"/>
        <w:jc w:val="both"/>
        <w:rPr>
          <w:rFonts w:cs="Calibri" w:cstheme="minorAscii"/>
          <w:color w:val="auto"/>
          <w:sz w:val="24"/>
          <w:szCs w:val="24"/>
          <w:lang w:val="en-US"/>
        </w:rPr>
      </w:pPr>
    </w:p>
    <w:p w:rsidRPr="009F6502" w:rsidR="003D2FA9" w:rsidP="3C7507F0" w:rsidRDefault="003D2FA9" w14:paraId="0F9B7A68" w14:textId="77777777">
      <w:pPr>
        <w:pStyle w:val="PargrafodaLista"/>
        <w:numPr>
          <w:ilvl w:val="0"/>
          <w:numId w:val="2"/>
        </w:numPr>
        <w:jc w:val="both"/>
        <w:rPr>
          <w:rFonts w:cs="Calibri" w:cstheme="minorAscii"/>
          <w:color w:val="auto"/>
          <w:sz w:val="24"/>
          <w:szCs w:val="24"/>
          <w:lang w:val="en-US"/>
        </w:rPr>
      </w:pPr>
      <w:r w:rsidRPr="3C7507F0" w:rsidR="003D2FA9">
        <w:rPr>
          <w:rFonts w:cs="Calibri" w:cstheme="minorAscii"/>
          <w:color w:val="auto"/>
          <w:sz w:val="24"/>
          <w:szCs w:val="24"/>
          <w:lang w:val="en-US"/>
        </w:rPr>
        <w:t>The confidential version of the questionn</w:t>
      </w:r>
      <w:r w:rsidRPr="3C7507F0" w:rsidR="00AA1963">
        <w:rPr>
          <w:rFonts w:cs="Calibri" w:cstheme="minorAscii"/>
          <w:color w:val="auto"/>
          <w:sz w:val="24"/>
          <w:szCs w:val="24"/>
          <w:lang w:val="en-US"/>
        </w:rPr>
        <w:t>aire</w:t>
      </w:r>
      <w:r w:rsidRPr="3C7507F0" w:rsidR="003D2FA9">
        <w:rPr>
          <w:rFonts w:cs="Calibri" w:cstheme="minorAscii"/>
          <w:color w:val="auto"/>
          <w:sz w:val="24"/>
          <w:szCs w:val="24"/>
          <w:lang w:val="en-US"/>
        </w:rPr>
        <w:t xml:space="preserve"> response, as </w:t>
      </w:r>
      <w:r w:rsidRPr="3C7507F0" w:rsidR="00AA1963">
        <w:rPr>
          <w:rFonts w:cs="Calibri" w:cstheme="minorAscii"/>
          <w:color w:val="auto"/>
          <w:sz w:val="24"/>
          <w:szCs w:val="24"/>
          <w:lang w:val="en-US"/>
        </w:rPr>
        <w:t xml:space="preserve">well as </w:t>
      </w:r>
      <w:r w:rsidRPr="3C7507F0" w:rsidR="003D2FA9">
        <w:rPr>
          <w:rFonts w:cs="Calibri" w:cstheme="minorAscii"/>
          <w:color w:val="auto"/>
          <w:sz w:val="24"/>
          <w:szCs w:val="24"/>
          <w:lang w:val="en-US"/>
        </w:rPr>
        <w:t xml:space="preserve">other confidential information, must </w:t>
      </w:r>
      <w:r w:rsidRPr="3C7507F0" w:rsidR="003D2FA9">
        <w:rPr>
          <w:rFonts w:cs="Calibri" w:cstheme="minorAscii"/>
          <w:color w:val="auto"/>
          <w:sz w:val="24"/>
          <w:szCs w:val="24"/>
          <w:lang w:val="en-US"/>
        </w:rPr>
        <w:t>contain</w:t>
      </w:r>
      <w:r w:rsidRPr="3C7507F0" w:rsidR="003D2FA9">
        <w:rPr>
          <w:rFonts w:cs="Calibri" w:cstheme="minorAscii"/>
          <w:color w:val="auto"/>
          <w:sz w:val="24"/>
          <w:szCs w:val="24"/>
          <w:lang w:val="en-US"/>
        </w:rPr>
        <w:t xml:space="preserve"> the CONFIDENTIAL expression in all its pages, centralized </w:t>
      </w:r>
      <w:r w:rsidRPr="3C7507F0" w:rsidR="00473DD7">
        <w:rPr>
          <w:rFonts w:cs="Calibri" w:cstheme="minorAscii"/>
          <w:color w:val="auto"/>
          <w:sz w:val="24"/>
          <w:szCs w:val="24"/>
          <w:lang w:val="en-US"/>
        </w:rPr>
        <w:t>at</w:t>
      </w:r>
      <w:r w:rsidRPr="3C7507F0" w:rsidR="003D2FA9">
        <w:rPr>
          <w:rFonts w:cs="Calibri" w:cstheme="minorAscii"/>
          <w:color w:val="auto"/>
          <w:sz w:val="24"/>
          <w:szCs w:val="24"/>
          <w:lang w:val="en-US"/>
        </w:rPr>
        <w:t xml:space="preserve"> the </w:t>
      </w:r>
      <w:r w:rsidRPr="3C7507F0" w:rsidR="00AA1963">
        <w:rPr>
          <w:rFonts w:cs="Calibri" w:cstheme="minorAscii"/>
          <w:color w:val="auto"/>
          <w:sz w:val="24"/>
          <w:szCs w:val="24"/>
          <w:lang w:val="en-US"/>
        </w:rPr>
        <w:t xml:space="preserve">top and </w:t>
      </w:r>
      <w:r w:rsidRPr="3C7507F0" w:rsidR="00473DD7">
        <w:rPr>
          <w:rFonts w:cs="Calibri" w:cstheme="minorAscii"/>
          <w:color w:val="auto"/>
          <w:sz w:val="24"/>
          <w:szCs w:val="24"/>
          <w:lang w:val="en-US"/>
        </w:rPr>
        <w:t>at</w:t>
      </w:r>
      <w:r w:rsidRPr="3C7507F0" w:rsidR="00AA1963">
        <w:rPr>
          <w:rFonts w:cs="Calibri" w:cstheme="minorAscii"/>
          <w:color w:val="auto"/>
          <w:sz w:val="24"/>
          <w:szCs w:val="24"/>
          <w:lang w:val="en-US"/>
        </w:rPr>
        <w:t xml:space="preserve"> the bottom </w:t>
      </w:r>
      <w:r w:rsidRPr="3C7507F0" w:rsidR="003D2FA9">
        <w:rPr>
          <w:rFonts w:cs="Calibri" w:cstheme="minorAscii"/>
          <w:color w:val="auto"/>
          <w:sz w:val="24"/>
          <w:szCs w:val="24"/>
          <w:lang w:val="en-US"/>
        </w:rPr>
        <w:t>of each page, in red.</w:t>
      </w:r>
    </w:p>
    <w:p w:rsidRPr="009F6502" w:rsidR="00F23C50" w:rsidP="3C7507F0" w:rsidRDefault="00F23C50" w14:paraId="5AB3A226" w14:textId="77777777">
      <w:pPr>
        <w:pStyle w:val="PargrafodaLista"/>
        <w:ind w:left="1080"/>
        <w:jc w:val="both"/>
        <w:rPr>
          <w:rFonts w:cs="Calibri" w:cstheme="minorAscii"/>
          <w:color w:val="auto"/>
          <w:sz w:val="24"/>
          <w:szCs w:val="24"/>
          <w:lang w:val="en-US"/>
        </w:rPr>
      </w:pPr>
    </w:p>
    <w:p w:rsidRPr="009F6502" w:rsidR="003D2FA9" w:rsidP="3C7507F0" w:rsidRDefault="003D2FA9" w14:paraId="386078C0" w14:textId="77777777">
      <w:pPr>
        <w:pStyle w:val="PargrafodaLista"/>
        <w:numPr>
          <w:ilvl w:val="0"/>
          <w:numId w:val="2"/>
        </w:numPr>
        <w:jc w:val="both"/>
        <w:rPr>
          <w:rFonts w:cs="Calibri" w:cstheme="minorAscii"/>
          <w:color w:val="auto"/>
          <w:sz w:val="24"/>
          <w:szCs w:val="24"/>
          <w:lang w:val="en-US"/>
        </w:rPr>
      </w:pPr>
      <w:r w:rsidRPr="3C7507F0" w:rsidR="003D2FA9">
        <w:rPr>
          <w:rFonts w:cs="Calibri" w:cstheme="minorAscii"/>
          <w:color w:val="auto"/>
          <w:sz w:val="24"/>
          <w:szCs w:val="24"/>
          <w:lang w:val="en-US"/>
        </w:rPr>
        <w:t xml:space="preserve">The restricted version of the questionnaire response must </w:t>
      </w:r>
      <w:r w:rsidRPr="3C7507F0" w:rsidR="003D2FA9">
        <w:rPr>
          <w:rFonts w:cs="Calibri" w:cstheme="minorAscii"/>
          <w:color w:val="auto"/>
          <w:sz w:val="24"/>
          <w:szCs w:val="24"/>
          <w:lang w:val="en-US"/>
        </w:rPr>
        <w:t>contain</w:t>
      </w:r>
      <w:r w:rsidRPr="3C7507F0" w:rsidR="003D2FA9">
        <w:rPr>
          <w:rFonts w:cs="Calibri" w:cstheme="minorAscii"/>
          <w:color w:val="auto"/>
          <w:sz w:val="24"/>
          <w:szCs w:val="24"/>
          <w:lang w:val="en-US"/>
        </w:rPr>
        <w:t xml:space="preserve"> the RESTRICTED expression in all its pages, centralized </w:t>
      </w:r>
      <w:r w:rsidRPr="3C7507F0" w:rsidR="00473DD7">
        <w:rPr>
          <w:rFonts w:cs="Calibri" w:cstheme="minorAscii"/>
          <w:color w:val="auto"/>
          <w:sz w:val="24"/>
          <w:szCs w:val="24"/>
          <w:lang w:val="en-US"/>
        </w:rPr>
        <w:t>at</w:t>
      </w:r>
      <w:r w:rsidRPr="3C7507F0" w:rsidR="003D2FA9">
        <w:rPr>
          <w:rFonts w:cs="Calibri" w:cstheme="minorAscii"/>
          <w:color w:val="auto"/>
          <w:sz w:val="24"/>
          <w:szCs w:val="24"/>
          <w:lang w:val="en-US"/>
        </w:rPr>
        <w:t xml:space="preserve"> the </w:t>
      </w:r>
      <w:r w:rsidRPr="3C7507F0" w:rsidR="00473DD7">
        <w:rPr>
          <w:rFonts w:cs="Calibri" w:cstheme="minorAscii"/>
          <w:color w:val="auto"/>
          <w:sz w:val="24"/>
          <w:szCs w:val="24"/>
          <w:lang w:val="en-US"/>
        </w:rPr>
        <w:t>top</w:t>
      </w:r>
      <w:r w:rsidRPr="3C7507F0" w:rsidR="003D2FA9">
        <w:rPr>
          <w:rFonts w:cs="Calibri" w:cstheme="minorAscii"/>
          <w:color w:val="auto"/>
          <w:sz w:val="24"/>
          <w:szCs w:val="24"/>
          <w:lang w:val="en-US"/>
        </w:rPr>
        <w:t xml:space="preserve"> and </w:t>
      </w:r>
      <w:r w:rsidRPr="3C7507F0" w:rsidR="00473DD7">
        <w:rPr>
          <w:rFonts w:cs="Calibri" w:cstheme="minorAscii"/>
          <w:color w:val="auto"/>
          <w:sz w:val="24"/>
          <w:szCs w:val="24"/>
          <w:lang w:val="en-US"/>
        </w:rPr>
        <w:t>at</w:t>
      </w:r>
      <w:r w:rsidRPr="3C7507F0" w:rsidR="003D2FA9">
        <w:rPr>
          <w:rFonts w:cs="Calibri" w:cstheme="minorAscii"/>
          <w:color w:val="auto"/>
          <w:sz w:val="24"/>
          <w:szCs w:val="24"/>
          <w:lang w:val="en-US"/>
        </w:rPr>
        <w:t xml:space="preserve"> the </w:t>
      </w:r>
      <w:r w:rsidRPr="3C7507F0" w:rsidR="00473DD7">
        <w:rPr>
          <w:rFonts w:cs="Calibri" w:cstheme="minorAscii"/>
          <w:color w:val="auto"/>
          <w:sz w:val="24"/>
          <w:szCs w:val="24"/>
          <w:lang w:val="en-US"/>
        </w:rPr>
        <w:t>bottom</w:t>
      </w:r>
      <w:r w:rsidRPr="3C7507F0" w:rsidR="003D2FA9">
        <w:rPr>
          <w:rFonts w:cs="Calibri" w:cstheme="minorAscii"/>
          <w:color w:val="auto"/>
          <w:sz w:val="24"/>
          <w:szCs w:val="24"/>
          <w:lang w:val="en-US"/>
        </w:rPr>
        <w:t xml:space="preserve"> of each page, in blue.</w:t>
      </w:r>
    </w:p>
    <w:p w:rsidRPr="009F6502" w:rsidR="00E14828" w:rsidP="3C7507F0" w:rsidRDefault="00E14828" w14:paraId="68053BA2" w14:textId="77777777">
      <w:pPr>
        <w:pStyle w:val="PargrafodaLista"/>
        <w:spacing w:after="0" w:line="240" w:lineRule="auto"/>
        <w:ind w:left="1077"/>
        <w:jc w:val="both"/>
        <w:rPr>
          <w:rFonts w:cs="Calibri" w:cstheme="minorAscii"/>
          <w:color w:val="auto"/>
          <w:sz w:val="24"/>
          <w:szCs w:val="24"/>
          <w:lang w:val="en-US"/>
        </w:rPr>
      </w:pPr>
    </w:p>
    <w:p w:rsidRPr="009F6502" w:rsidR="001D463B" w:rsidP="3C7507F0" w:rsidRDefault="003D2FA9" w14:paraId="2BCDA68C" w14:textId="77777777">
      <w:pPr>
        <w:pStyle w:val="PargrafodaLista"/>
        <w:numPr>
          <w:ilvl w:val="0"/>
          <w:numId w:val="2"/>
        </w:numPr>
        <w:jc w:val="both"/>
        <w:rPr>
          <w:rFonts w:cs="Calibri" w:cstheme="minorAscii"/>
          <w:color w:val="auto"/>
          <w:sz w:val="24"/>
          <w:szCs w:val="24"/>
          <w:lang w:val="en-US"/>
        </w:rPr>
      </w:pPr>
      <w:r w:rsidRPr="3C7507F0" w:rsidR="003D2FA9">
        <w:rPr>
          <w:rFonts w:cs="Calibri" w:cstheme="minorAscii"/>
          <w:color w:val="auto"/>
          <w:sz w:val="24"/>
          <w:szCs w:val="24"/>
          <w:lang w:val="en-US"/>
        </w:rPr>
        <w:t xml:space="preserve">Public information treatment will </w:t>
      </w:r>
      <w:r w:rsidRPr="3C7507F0" w:rsidR="003D2FA9">
        <w:rPr>
          <w:rFonts w:cs="Calibri" w:cstheme="minorAscii"/>
          <w:color w:val="auto"/>
          <w:sz w:val="24"/>
          <w:szCs w:val="24"/>
          <w:lang w:val="en-US"/>
        </w:rPr>
        <w:t>be applied</w:t>
      </w:r>
      <w:r w:rsidRPr="3C7507F0" w:rsidR="003D2FA9">
        <w:rPr>
          <w:rFonts w:cs="Calibri" w:cstheme="minorAscii"/>
          <w:color w:val="auto"/>
          <w:sz w:val="24"/>
          <w:szCs w:val="24"/>
          <w:lang w:val="en-US"/>
        </w:rPr>
        <w:t xml:space="preserve"> to all information that is not clearly identified as confidential or restricted</w:t>
      </w:r>
      <w:r w:rsidRPr="3C7507F0" w:rsidR="00473DD7">
        <w:rPr>
          <w:rFonts w:cs="Calibri" w:cstheme="minorAscii"/>
          <w:color w:val="auto"/>
          <w:sz w:val="24"/>
          <w:szCs w:val="24"/>
          <w:lang w:val="en-US"/>
        </w:rPr>
        <w:t>.</w:t>
      </w:r>
    </w:p>
    <w:p w:rsidRPr="009F6502" w:rsidR="001D463B" w:rsidP="3C7507F0" w:rsidRDefault="001D463B" w14:paraId="0B7B0388" w14:textId="77777777">
      <w:pPr>
        <w:pStyle w:val="PargrafodaLista"/>
        <w:rPr>
          <w:rFonts w:cs="Calibri" w:cstheme="minorAscii"/>
          <w:color w:val="auto"/>
          <w:sz w:val="24"/>
          <w:szCs w:val="24"/>
          <w:lang w:val="en-US"/>
        </w:rPr>
      </w:pPr>
    </w:p>
    <w:p w:rsidRPr="009F6502" w:rsidR="00BB4922" w:rsidP="3C7507F0" w:rsidRDefault="002B6CCB" w14:paraId="4B082926" w14:textId="33CF93DE">
      <w:pPr>
        <w:pStyle w:val="PargrafodaLista"/>
        <w:numPr>
          <w:ilvl w:val="0"/>
          <w:numId w:val="2"/>
        </w:numPr>
        <w:tabs>
          <w:tab w:val="left" w:pos="142"/>
        </w:tabs>
        <w:autoSpaceDE w:val="0"/>
        <w:autoSpaceDN w:val="0"/>
        <w:adjustRightInd w:val="0"/>
        <w:jc w:val="both"/>
        <w:rPr>
          <w:color w:val="auto"/>
          <w:sz w:val="24"/>
          <w:szCs w:val="24"/>
          <w:lang w:val="en-US"/>
        </w:rPr>
      </w:pPr>
      <w:bookmarkStart w:name="_Hlk80261862" w:id="1"/>
      <w:r w:rsidRPr="3C7507F0" w:rsidR="002B6CCB">
        <w:rPr>
          <w:color w:val="auto"/>
          <w:sz w:val="24"/>
          <w:szCs w:val="24"/>
          <w:lang w:val="en"/>
        </w:rPr>
        <w:t>Pursuant to</w:t>
      </w:r>
      <w:r w:rsidRPr="3C7507F0" w:rsidR="002B6CCB">
        <w:rPr>
          <w:color w:val="auto"/>
          <w:sz w:val="24"/>
          <w:szCs w:val="24"/>
          <w:lang w:val="en"/>
        </w:rPr>
        <w:t xml:space="preserve"> SECEX Ordinance No.</w:t>
      </w:r>
      <w:r w:rsidRPr="3C7507F0" w:rsidR="00C51E4A">
        <w:rPr>
          <w:color w:val="auto"/>
          <w:sz w:val="24"/>
          <w:szCs w:val="24"/>
          <w:lang w:val="en"/>
        </w:rPr>
        <w:t xml:space="preserve"> </w:t>
      </w:r>
      <w:r w:rsidRPr="3C7507F0" w:rsidR="00D95F46">
        <w:rPr>
          <w:color w:val="auto"/>
          <w:sz w:val="24"/>
          <w:szCs w:val="24"/>
          <w:lang w:val="en"/>
        </w:rPr>
        <w:t>162 of January 6, 2022</w:t>
      </w:r>
      <w:r w:rsidRPr="3C7507F0" w:rsidR="002B6CCB">
        <w:rPr>
          <w:color w:val="auto"/>
          <w:sz w:val="24"/>
          <w:szCs w:val="24"/>
          <w:lang w:val="en"/>
        </w:rPr>
        <w:t xml:space="preserve">, a confidential version and a restricted version of the questionnaire response must be filed at the same time through </w:t>
      </w:r>
      <w:bookmarkStart w:name="_Hlk80262273" w:id="2"/>
      <w:r w:rsidRPr="3C7507F0" w:rsidR="002B6CCB">
        <w:rPr>
          <w:color w:val="auto"/>
          <w:sz w:val="24"/>
          <w:szCs w:val="24"/>
          <w:lang w:val="en-US"/>
        </w:rPr>
        <w:t>“</w:t>
      </w:r>
      <w:r w:rsidRPr="3C7507F0" w:rsidR="002B6CCB">
        <w:rPr>
          <w:color w:val="auto"/>
          <w:sz w:val="24"/>
          <w:szCs w:val="24"/>
          <w:lang w:val="en-US"/>
        </w:rPr>
        <w:t>peticionamento</w:t>
      </w:r>
      <w:r w:rsidRPr="3C7507F0" w:rsidR="002B6CCB">
        <w:rPr>
          <w:color w:val="auto"/>
          <w:sz w:val="24"/>
          <w:szCs w:val="24"/>
          <w:lang w:val="en-US"/>
        </w:rPr>
        <w:t xml:space="preserve"> </w:t>
      </w:r>
      <w:r w:rsidRPr="3C7507F0" w:rsidR="002B6CCB">
        <w:rPr>
          <w:color w:val="auto"/>
          <w:sz w:val="24"/>
          <w:szCs w:val="24"/>
          <w:lang w:val="en-US"/>
        </w:rPr>
        <w:t>intercorrente</w:t>
      </w:r>
      <w:r w:rsidRPr="3C7507F0" w:rsidR="002B6CCB">
        <w:rPr>
          <w:color w:val="auto"/>
          <w:sz w:val="24"/>
          <w:szCs w:val="24"/>
          <w:lang w:val="en-US"/>
        </w:rPr>
        <w:t xml:space="preserve">”, </w:t>
      </w:r>
      <w:r w:rsidRPr="3C7507F0" w:rsidR="002B6CCB">
        <w:rPr>
          <w:color w:val="auto"/>
          <w:sz w:val="24"/>
          <w:szCs w:val="24"/>
          <w:lang w:val="en"/>
        </w:rPr>
        <w:t>respectively</w:t>
      </w:r>
      <w:r w:rsidRPr="3C7507F0" w:rsidR="002B6CCB">
        <w:rPr>
          <w:color w:val="auto"/>
          <w:sz w:val="24"/>
          <w:szCs w:val="24"/>
          <w:lang w:val="en-US"/>
        </w:rPr>
        <w:t xml:space="preserve"> </w:t>
      </w:r>
      <w:bookmarkStart w:name="_Hlk80089911" w:id="3"/>
      <w:r w:rsidRPr="3C7507F0" w:rsidR="002B6CCB">
        <w:rPr>
          <w:color w:val="auto"/>
          <w:sz w:val="24"/>
          <w:szCs w:val="24"/>
          <w:lang w:val="en"/>
        </w:rPr>
        <w:t xml:space="preserve">in the </w:t>
      </w:r>
      <w:bookmarkEnd w:id="3"/>
      <w:r w:rsidRPr="3C7507F0" w:rsidR="002B6CCB">
        <w:rPr>
          <w:color w:val="auto"/>
          <w:sz w:val="24"/>
          <w:szCs w:val="24"/>
          <w:lang w:val="en"/>
        </w:rPr>
        <w:t>SEI Processes n</w:t>
      </w:r>
      <w:r w:rsidRPr="3C7507F0" w:rsidR="00795558">
        <w:rPr>
          <w:color w:val="auto"/>
          <w:sz w:val="24"/>
          <w:szCs w:val="24"/>
          <w:lang w:val="en"/>
        </w:rPr>
        <w:t>.</w:t>
      </w:r>
      <w:r w:rsidRPr="3C7507F0" w:rsidR="002B6CCB">
        <w:rPr>
          <w:color w:val="auto"/>
          <w:sz w:val="24"/>
          <w:szCs w:val="24"/>
          <w:lang w:val="en"/>
        </w:rPr>
        <w:t xml:space="preserve"> </w:t>
      </w:r>
      <w:r w:rsidRPr="3C7507F0" w:rsidR="53EA4AE9">
        <w:rPr>
          <w:rFonts w:ascii="Calibri" w:hAnsi="Calibri" w:eastAsia="Calibri" w:cs="Calibri"/>
          <w:color w:val="auto"/>
          <w:sz w:val="24"/>
          <w:szCs w:val="24"/>
          <w:lang w:val="en-US"/>
        </w:rPr>
        <w:t>19972.000784/2024-92</w:t>
      </w:r>
      <w:r w:rsidRPr="3C7507F0" w:rsidR="00C51E4A">
        <w:rPr>
          <w:color w:val="auto"/>
          <w:sz w:val="24"/>
          <w:szCs w:val="24"/>
          <w:lang w:val="en"/>
        </w:rPr>
        <w:t xml:space="preserve"> </w:t>
      </w:r>
      <w:r w:rsidRPr="3C7507F0" w:rsidR="002B6CCB">
        <w:rPr>
          <w:color w:val="auto"/>
          <w:sz w:val="24"/>
          <w:szCs w:val="24"/>
          <w:lang w:val="en"/>
        </w:rPr>
        <w:t>restricted and</w:t>
      </w:r>
      <w:r w:rsidRPr="3C7507F0" w:rsidR="002B6CCB">
        <w:rPr>
          <w:color w:val="auto"/>
          <w:sz w:val="24"/>
          <w:szCs w:val="24"/>
          <w:lang w:val="en"/>
        </w:rPr>
        <w:t xml:space="preserve"> </w:t>
      </w:r>
      <w:r w:rsidRPr="3C7507F0" w:rsidR="435D4EC5">
        <w:rPr>
          <w:rFonts w:ascii="Aptos Narrow" w:hAnsi="Aptos Narrow" w:eastAsia="Aptos Narrow" w:cs="Aptos Narrow"/>
          <w:color w:val="auto"/>
          <w:lang w:val="en-US"/>
        </w:rPr>
        <w:t>19972.000783/2024-48</w:t>
      </w:r>
      <w:r w:rsidRPr="3C7507F0" w:rsidR="002B6CCB">
        <w:rPr>
          <w:color w:val="auto"/>
          <w:sz w:val="24"/>
          <w:szCs w:val="24"/>
          <w:lang w:val="en"/>
        </w:rPr>
        <w:t xml:space="preserve"> </w:t>
      </w:r>
      <w:r w:rsidRPr="3C7507F0" w:rsidR="002B6CCB">
        <w:rPr>
          <w:color w:val="auto"/>
          <w:sz w:val="24"/>
          <w:szCs w:val="24"/>
          <w:lang w:val="en"/>
        </w:rPr>
        <w:t>confidential in the Electronic Information System - SEI, available in</w:t>
      </w:r>
      <w:r w:rsidRPr="3C7507F0" w:rsidR="00C51E4A">
        <w:rPr>
          <w:color w:val="auto"/>
          <w:sz w:val="24"/>
          <w:szCs w:val="24"/>
          <w:lang w:val="en"/>
        </w:rPr>
        <w:t xml:space="preserve"> </w:t>
      </w:r>
      <w:hyperlink r:id="Rbbb8c691f376437a">
        <w:r w:rsidRPr="3C7507F0" w:rsidR="002B6CCB">
          <w:rPr>
            <w:rStyle w:val="Hyperlink"/>
            <w:color w:val="auto"/>
            <w:sz w:val="24"/>
            <w:szCs w:val="24"/>
            <w:lang w:val="en"/>
          </w:rPr>
          <w:t>https://www.gov.br/economia/pt-br/acesso-a-informacao/sei/usuario-externo-1</w:t>
        </w:r>
      </w:hyperlink>
      <w:bookmarkEnd w:id="2"/>
      <w:r w:rsidRPr="3C7507F0" w:rsidR="00BB4922">
        <w:rPr>
          <w:color w:val="auto"/>
          <w:sz w:val="24"/>
          <w:szCs w:val="24"/>
          <w:lang w:val="en"/>
        </w:rPr>
        <w:t>.</w:t>
      </w:r>
      <w:bookmarkEnd w:id="1"/>
    </w:p>
    <w:p w:rsidRPr="009F6502" w:rsidR="00BB4922" w:rsidP="3C7507F0" w:rsidRDefault="00BB4922" w14:paraId="06B43718" w14:textId="77777777">
      <w:pPr>
        <w:pStyle w:val="PargrafodaLista"/>
        <w:rPr>
          <w:rFonts w:cs="Calibri" w:cstheme="minorAscii"/>
          <w:color w:val="auto"/>
          <w:sz w:val="24"/>
          <w:szCs w:val="24"/>
          <w:lang w:val="en-US"/>
        </w:rPr>
      </w:pPr>
    </w:p>
    <w:p w:rsidRPr="009F6502" w:rsidR="00573E9F" w:rsidP="3C7507F0" w:rsidRDefault="00573E9F" w14:paraId="64376CBE" w14:textId="6AC78119">
      <w:pPr>
        <w:pStyle w:val="PargrafodaLista"/>
        <w:numPr>
          <w:ilvl w:val="0"/>
          <w:numId w:val="2"/>
        </w:numPr>
        <w:tabs>
          <w:tab w:val="left" w:pos="142"/>
        </w:tabs>
        <w:autoSpaceDE w:val="0"/>
        <w:autoSpaceDN w:val="0"/>
        <w:adjustRightInd w:val="0"/>
        <w:jc w:val="both"/>
        <w:rPr>
          <w:rFonts w:cs="Calibri" w:cstheme="minorAscii"/>
          <w:color w:val="auto"/>
          <w:sz w:val="24"/>
          <w:szCs w:val="24"/>
          <w:lang w:val="en-US"/>
        </w:rPr>
      </w:pPr>
      <w:r w:rsidRPr="3C7507F0" w:rsidR="00573E9F">
        <w:rPr>
          <w:rFonts w:cs="Calibri" w:cstheme="minorAscii"/>
          <w:color w:val="auto"/>
          <w:sz w:val="24"/>
          <w:szCs w:val="24"/>
          <w:lang w:val="en"/>
        </w:rPr>
        <w:t xml:space="preserve">It </w:t>
      </w:r>
      <w:r w:rsidRPr="3C7507F0" w:rsidR="00573E9F">
        <w:rPr>
          <w:rFonts w:cs="Calibri" w:cstheme="minorAscii"/>
          <w:color w:val="auto"/>
          <w:sz w:val="24"/>
          <w:szCs w:val="24"/>
          <w:lang w:val="en"/>
        </w:rPr>
        <w:t>is recommended</w:t>
      </w:r>
      <w:r w:rsidRPr="3C7507F0" w:rsidR="00573E9F">
        <w:rPr>
          <w:rFonts w:cs="Calibri" w:cstheme="minorAscii"/>
          <w:color w:val="auto"/>
          <w:sz w:val="24"/>
          <w:szCs w:val="24"/>
          <w:lang w:val="en"/>
        </w:rPr>
        <w:t xml:space="preserve"> that the files are named in a short form, </w:t>
      </w:r>
      <w:r w:rsidRPr="3C7507F0" w:rsidR="00573E9F">
        <w:rPr>
          <w:rFonts w:cs="Calibri" w:cstheme="minorAscii"/>
          <w:color w:val="auto"/>
          <w:sz w:val="24"/>
          <w:szCs w:val="24"/>
          <w:lang w:val="en"/>
        </w:rPr>
        <w:t>XX_YYYY_</w:t>
      </w:r>
      <w:r w:rsidRPr="3C7507F0" w:rsidR="009F3D1A">
        <w:rPr>
          <w:rFonts w:cs="Calibri" w:cstheme="minorAscii"/>
          <w:color w:val="auto"/>
          <w:sz w:val="24"/>
          <w:szCs w:val="24"/>
          <w:lang w:val="en"/>
        </w:rPr>
        <w:t>filename</w:t>
      </w:r>
      <w:r w:rsidRPr="3C7507F0" w:rsidR="00573E9F">
        <w:rPr>
          <w:rFonts w:cs="Calibri" w:cstheme="minorAscii"/>
          <w:color w:val="auto"/>
          <w:sz w:val="24"/>
          <w:szCs w:val="24"/>
          <w:lang w:val="en"/>
        </w:rPr>
        <w:t>, being XX = file number (corresponding to the</w:t>
      </w:r>
      <w:r w:rsidRPr="3C7507F0" w:rsidR="00573E9F">
        <w:rPr>
          <w:rFonts w:cs="Calibri" w:cstheme="minorAscii"/>
          <w:color w:val="auto"/>
          <w:lang w:val="en"/>
        </w:rPr>
        <w:t xml:space="preserve"> </w:t>
      </w:r>
      <w:r w:rsidRPr="3C7507F0" w:rsidR="00C21A5D">
        <w:rPr>
          <w:rFonts w:cs="Calibri" w:cstheme="minorAscii"/>
          <w:color w:val="auto"/>
          <w:sz w:val="24"/>
          <w:szCs w:val="24"/>
          <w:lang w:val="en"/>
        </w:rPr>
        <w:t>number</w:t>
      </w:r>
      <w:r w:rsidRPr="3C7507F0" w:rsidR="00573E9F">
        <w:rPr>
          <w:rFonts w:cs="Calibri" w:cstheme="minorAscii"/>
          <w:color w:val="auto"/>
          <w:sz w:val="24"/>
          <w:szCs w:val="24"/>
          <w:lang w:val="en"/>
        </w:rPr>
        <w:t xml:space="preserve"> of files sent) and YYYY = document terms (CONF or REST).</w:t>
      </w:r>
    </w:p>
    <w:p w:rsidRPr="009F6502" w:rsidR="001D463B" w:rsidP="3C7507F0" w:rsidRDefault="001D463B" w14:paraId="3D53AE55" w14:textId="77777777">
      <w:pPr>
        <w:pStyle w:val="PargrafodaLista"/>
        <w:rPr>
          <w:rFonts w:cs="Calibri" w:cstheme="minorAscii"/>
          <w:color w:val="auto"/>
          <w:sz w:val="24"/>
          <w:szCs w:val="24"/>
          <w:lang w:val="en-US"/>
        </w:rPr>
      </w:pPr>
    </w:p>
    <w:p w:rsidRPr="009F6502" w:rsidR="00BB4922" w:rsidP="3C7507F0" w:rsidRDefault="00BB4922" w14:paraId="2276359A" w14:textId="3767D80D">
      <w:pPr>
        <w:pStyle w:val="PargrafodaLista"/>
        <w:numPr>
          <w:ilvl w:val="0"/>
          <w:numId w:val="2"/>
        </w:numPr>
        <w:tabs>
          <w:tab w:val="left" w:pos="142"/>
        </w:tabs>
        <w:autoSpaceDE w:val="0"/>
        <w:autoSpaceDN w:val="0"/>
        <w:adjustRightInd w:val="0"/>
        <w:jc w:val="both"/>
        <w:rPr>
          <w:rFonts w:cs="Calibri" w:cstheme="minorAscii"/>
          <w:color w:val="auto"/>
          <w:sz w:val="24"/>
          <w:szCs w:val="24"/>
          <w:lang w:val="en-US"/>
        </w:rPr>
      </w:pPr>
      <w:bookmarkStart w:name="_Hlk80261559" w:id="4"/>
      <w:r w:rsidRPr="3C7507F0" w:rsidR="00BB4922">
        <w:rPr>
          <w:rFonts w:cs="Calibri" w:cstheme="minorAscii"/>
          <w:color w:val="auto"/>
          <w:sz w:val="24"/>
          <w:szCs w:val="24"/>
          <w:lang w:val="en"/>
        </w:rPr>
        <w:t xml:space="preserve">The electronic files with the answers to the questionnaire must have the" pdf" extension and spreadsheets in formats/extensions ". xlsx" or ". </w:t>
      </w:r>
      <w:r w:rsidRPr="3C7507F0" w:rsidR="00BB4922">
        <w:rPr>
          <w:rFonts w:cs="Calibri" w:cstheme="minorAscii"/>
          <w:color w:val="auto"/>
          <w:sz w:val="24"/>
          <w:szCs w:val="24"/>
          <w:lang w:val="en"/>
        </w:rPr>
        <w:t>xlsb</w:t>
      </w:r>
      <w:r w:rsidRPr="3C7507F0" w:rsidR="00BB4922">
        <w:rPr>
          <w:rFonts w:cs="Calibri" w:cstheme="minorAscii"/>
          <w:color w:val="auto"/>
          <w:sz w:val="24"/>
          <w:szCs w:val="24"/>
          <w:lang w:val="en"/>
        </w:rPr>
        <w:t>.". The files in format." xlsx" or "</w:t>
      </w:r>
      <w:r w:rsidRPr="3C7507F0" w:rsidR="00BB4922">
        <w:rPr>
          <w:rFonts w:cs="Calibri" w:cstheme="minorAscii"/>
          <w:color w:val="auto"/>
          <w:sz w:val="24"/>
          <w:szCs w:val="24"/>
          <w:lang w:val="en"/>
        </w:rPr>
        <w:t>xlsb</w:t>
      </w:r>
      <w:r w:rsidRPr="3C7507F0" w:rsidR="00BB4922">
        <w:rPr>
          <w:rFonts w:cs="Calibri" w:cstheme="minorAscii"/>
          <w:color w:val="auto"/>
          <w:sz w:val="24"/>
          <w:szCs w:val="24"/>
          <w:lang w:val="en"/>
        </w:rPr>
        <w:t xml:space="preserve">" must be </w:t>
      </w:r>
      <w:r w:rsidRPr="3C7507F0" w:rsidR="00BB4922">
        <w:rPr>
          <w:rFonts w:cs="Calibri" w:cstheme="minorAscii"/>
          <w:color w:val="auto"/>
          <w:sz w:val="24"/>
          <w:szCs w:val="24"/>
          <w:lang w:val="en"/>
        </w:rPr>
        <w:t>submitted</w:t>
      </w:r>
      <w:r w:rsidRPr="3C7507F0" w:rsidR="00BB4922">
        <w:rPr>
          <w:rFonts w:cs="Calibri" w:cstheme="minorAscii"/>
          <w:color w:val="auto"/>
          <w:sz w:val="24"/>
          <w:szCs w:val="24"/>
          <w:lang w:val="en"/>
        </w:rPr>
        <w:t xml:space="preserve"> compressed within electronic files in the format/extension ".zip</w:t>
      </w:r>
      <w:r w:rsidRPr="3C7507F0" w:rsidR="00BB4922">
        <w:rPr>
          <w:rFonts w:cs="Calibri" w:cstheme="minorAscii"/>
          <w:color w:val="auto"/>
          <w:sz w:val="24"/>
          <w:szCs w:val="24"/>
          <w:lang w:val="en"/>
        </w:rPr>
        <w:t>", since</w:t>
      </w:r>
      <w:r w:rsidRPr="3C7507F0" w:rsidR="00BB4922">
        <w:rPr>
          <w:rFonts w:cs="Calibri" w:cstheme="minorAscii"/>
          <w:color w:val="auto"/>
          <w:sz w:val="24"/>
          <w:szCs w:val="24"/>
          <w:lang w:val="en"/>
        </w:rPr>
        <w:t xml:space="preserve"> the Electronic Information System </w:t>
      </w:r>
      <w:r w:rsidRPr="3C7507F0" w:rsidR="00882A6B">
        <w:rPr>
          <w:rFonts w:cs="Calibri" w:cstheme="minorAscii"/>
          <w:color w:val="auto"/>
          <w:sz w:val="24"/>
          <w:szCs w:val="24"/>
          <w:lang w:val="en"/>
        </w:rPr>
        <w:t>–</w:t>
      </w:r>
      <w:r w:rsidRPr="3C7507F0" w:rsidR="00BB4922">
        <w:rPr>
          <w:rFonts w:cs="Calibri" w:cstheme="minorAscii"/>
          <w:color w:val="auto"/>
          <w:sz w:val="24"/>
          <w:szCs w:val="24"/>
          <w:lang w:val="en"/>
        </w:rPr>
        <w:t xml:space="preserve"> SEI</w:t>
      </w:r>
      <w:r w:rsidRPr="3C7507F0" w:rsidR="00882A6B">
        <w:rPr>
          <w:rFonts w:cs="Calibri" w:cstheme="minorAscii"/>
          <w:color w:val="auto"/>
          <w:sz w:val="24"/>
          <w:szCs w:val="24"/>
          <w:lang w:val="en"/>
        </w:rPr>
        <w:t xml:space="preserve"> </w:t>
      </w:r>
      <w:r w:rsidRPr="3C7507F0" w:rsidR="00BB4922">
        <w:rPr>
          <w:rFonts w:cs="Calibri" w:cstheme="minorAscii"/>
          <w:color w:val="auto"/>
          <w:sz w:val="24"/>
          <w:szCs w:val="24"/>
          <w:lang w:val="en"/>
        </w:rPr>
        <w:t>accepts only electronic files in formats/extensions ". pdf" and ".zip" up to 30 (thirty) MB.</w:t>
      </w:r>
    </w:p>
    <w:p w:rsidRPr="009F6502" w:rsidR="00BB4922" w:rsidP="3C7507F0" w:rsidRDefault="00BB4922" w14:paraId="491FAEEB" w14:textId="77777777">
      <w:pPr>
        <w:pStyle w:val="PargrafodaLista"/>
        <w:rPr>
          <w:rFonts w:cs="Calibri" w:cstheme="minorAscii"/>
          <w:color w:val="auto"/>
          <w:sz w:val="24"/>
          <w:szCs w:val="24"/>
          <w:lang w:val="en-US"/>
        </w:rPr>
      </w:pPr>
    </w:p>
    <w:p w:rsidRPr="009F6502" w:rsidR="00BB4922" w:rsidP="3C7507F0" w:rsidRDefault="00BB4922" w14:paraId="58B86738" w14:textId="02B096D2">
      <w:pPr>
        <w:pStyle w:val="PargrafodaLista"/>
        <w:numPr>
          <w:ilvl w:val="0"/>
          <w:numId w:val="2"/>
        </w:numPr>
        <w:autoSpaceDE w:val="0"/>
        <w:autoSpaceDN w:val="0"/>
        <w:snapToGrid w:val="0"/>
        <w:jc w:val="both"/>
        <w:rPr>
          <w:rFonts w:cs="Calibri" w:cstheme="minorAscii"/>
          <w:color w:val="auto"/>
          <w:sz w:val="24"/>
          <w:szCs w:val="24"/>
          <w:lang w:val="en-US"/>
        </w:rPr>
      </w:pPr>
      <w:bookmarkStart w:name="_Hlk80265928" w:id="5"/>
      <w:r w:rsidRPr="3C7507F0" w:rsidR="00BB4922">
        <w:rPr>
          <w:rFonts w:cs="Calibri" w:cstheme="minorAscii"/>
          <w:color w:val="auto"/>
          <w:sz w:val="24"/>
          <w:szCs w:val="24"/>
          <w:lang w:val="en"/>
        </w:rPr>
        <w:t xml:space="preserve">Files larger than 30 (thirty) MB must </w:t>
      </w:r>
      <w:r w:rsidRPr="3C7507F0" w:rsidR="00BB4922">
        <w:rPr>
          <w:rFonts w:cs="Calibri" w:cstheme="minorAscii"/>
          <w:color w:val="auto"/>
          <w:sz w:val="24"/>
          <w:szCs w:val="24"/>
          <w:lang w:val="en"/>
        </w:rPr>
        <w:t>be partitioned</w:t>
      </w:r>
      <w:r w:rsidRPr="3C7507F0" w:rsidR="00BB4922">
        <w:rPr>
          <w:rFonts w:cs="Calibri" w:cstheme="minorAscii"/>
          <w:color w:val="auto"/>
          <w:sz w:val="24"/>
          <w:szCs w:val="24"/>
          <w:lang w:val="en"/>
        </w:rPr>
        <w:t>.</w:t>
      </w:r>
      <w:r w:rsidRPr="3C7507F0" w:rsidR="00C51E4A">
        <w:rPr>
          <w:rFonts w:cs="Calibri" w:cstheme="minorAscii"/>
          <w:color w:val="auto"/>
          <w:sz w:val="24"/>
          <w:szCs w:val="24"/>
          <w:lang w:val="en"/>
        </w:rPr>
        <w:t xml:space="preserve"> </w:t>
      </w:r>
      <w:r w:rsidRPr="3C7507F0" w:rsidR="00BB4922">
        <w:rPr>
          <w:rFonts w:cs="Calibri" w:cstheme="minorAscii"/>
          <w:color w:val="auto"/>
          <w:sz w:val="24"/>
          <w:szCs w:val="24"/>
          <w:lang w:val="en"/>
        </w:rPr>
        <w:t xml:space="preserve">Spreadsheets in format." xlsx" can </w:t>
      </w:r>
      <w:r w:rsidRPr="3C7507F0" w:rsidR="00BB4922">
        <w:rPr>
          <w:rFonts w:cs="Calibri" w:cstheme="minorAscii"/>
          <w:color w:val="auto"/>
          <w:sz w:val="24"/>
          <w:szCs w:val="24"/>
          <w:lang w:val="en"/>
        </w:rPr>
        <w:t>be displayed</w:t>
      </w:r>
      <w:r w:rsidRPr="3C7507F0" w:rsidR="00BB4922">
        <w:rPr>
          <w:rFonts w:cs="Calibri" w:cstheme="minorAscii"/>
          <w:color w:val="auto"/>
          <w:sz w:val="24"/>
          <w:szCs w:val="24"/>
          <w:lang w:val="en"/>
        </w:rPr>
        <w:t xml:space="preserve"> in format ". </w:t>
      </w:r>
      <w:r w:rsidRPr="3C7507F0" w:rsidR="00BB4922">
        <w:rPr>
          <w:rFonts w:cs="Calibri" w:cstheme="minorAscii"/>
          <w:color w:val="auto"/>
          <w:sz w:val="24"/>
          <w:szCs w:val="24"/>
          <w:lang w:val="en"/>
        </w:rPr>
        <w:t>xlsb</w:t>
      </w:r>
      <w:r w:rsidRPr="3C7507F0" w:rsidR="00BB4922">
        <w:rPr>
          <w:rFonts w:cs="Calibri" w:cstheme="minorAscii"/>
          <w:color w:val="auto"/>
          <w:sz w:val="24"/>
          <w:szCs w:val="24"/>
          <w:lang w:val="en"/>
        </w:rPr>
        <w:t>,"</w:t>
      </w:r>
      <w:r w:rsidRPr="3C7507F0" w:rsidR="009F3D1A">
        <w:rPr>
          <w:rFonts w:cs="Calibri" w:cstheme="minorAscii"/>
          <w:color w:val="auto"/>
          <w:sz w:val="24"/>
          <w:szCs w:val="24"/>
          <w:lang w:val="en"/>
        </w:rPr>
        <w:t xml:space="preserve"> </w:t>
      </w:r>
      <w:r w:rsidRPr="3C7507F0" w:rsidR="00BB4922">
        <w:rPr>
          <w:rFonts w:cs="Calibri" w:cstheme="minorAscii"/>
          <w:color w:val="auto"/>
          <w:sz w:val="24"/>
          <w:szCs w:val="24"/>
          <w:lang w:val="en"/>
        </w:rPr>
        <w:t xml:space="preserve">reducing its size. If not enough, it </w:t>
      </w:r>
      <w:r w:rsidRPr="3C7507F0" w:rsidR="00BB4922">
        <w:rPr>
          <w:rFonts w:cs="Calibri" w:cstheme="minorAscii"/>
          <w:color w:val="auto"/>
          <w:sz w:val="24"/>
          <w:szCs w:val="24"/>
          <w:lang w:val="en"/>
        </w:rPr>
        <w:t>is suggested</w:t>
      </w:r>
      <w:r w:rsidRPr="3C7507F0" w:rsidR="00BB4922">
        <w:rPr>
          <w:rFonts w:cs="Calibri" w:cstheme="minorAscii"/>
          <w:color w:val="auto"/>
          <w:sz w:val="24"/>
          <w:szCs w:val="24"/>
          <w:lang w:val="en"/>
        </w:rPr>
        <w:t xml:space="preserve"> that appendages in format ". xlsx" is partitioned by tab/year or that the information of a given appendix is </w:t>
      </w:r>
      <w:r w:rsidRPr="3C7507F0" w:rsidR="00BB4922">
        <w:rPr>
          <w:rFonts w:cs="Calibri" w:cstheme="minorAscii"/>
          <w:color w:val="auto"/>
          <w:sz w:val="24"/>
          <w:szCs w:val="24"/>
          <w:lang w:val="en"/>
        </w:rPr>
        <w:t xml:space="preserve">divided into periods, </w:t>
      </w:r>
      <w:r w:rsidRPr="3C7507F0" w:rsidR="00BB4922">
        <w:rPr>
          <w:rFonts w:cs="Calibri" w:cstheme="minorAscii"/>
          <w:color w:val="auto"/>
          <w:sz w:val="24"/>
          <w:szCs w:val="24"/>
          <w:lang w:val="en"/>
        </w:rPr>
        <w:t>semesters</w:t>
      </w:r>
      <w:r w:rsidRPr="3C7507F0" w:rsidR="00BB4922">
        <w:rPr>
          <w:rFonts w:cs="Calibri" w:cstheme="minorAscii"/>
          <w:color w:val="auto"/>
          <w:sz w:val="24"/>
          <w:szCs w:val="24"/>
          <w:lang w:val="en"/>
        </w:rPr>
        <w:t xml:space="preserve"> or quarters, </w:t>
      </w:r>
      <w:r w:rsidRPr="3C7507F0" w:rsidR="00BB4922">
        <w:rPr>
          <w:rFonts w:cs="Calibri" w:cstheme="minorAscii"/>
          <w:color w:val="auto"/>
          <w:sz w:val="24"/>
          <w:szCs w:val="24"/>
          <w:lang w:val="en"/>
        </w:rPr>
        <w:t>in order to</w:t>
      </w:r>
      <w:r w:rsidRPr="3C7507F0" w:rsidR="00BB4922">
        <w:rPr>
          <w:rFonts w:cs="Calibri" w:cstheme="minorAscii"/>
          <w:color w:val="auto"/>
          <w:sz w:val="24"/>
          <w:szCs w:val="24"/>
          <w:lang w:val="en"/>
        </w:rPr>
        <w:t xml:space="preserve"> avoid the division of the period into different files as much as possible.</w:t>
      </w:r>
      <w:bookmarkEnd w:id="5"/>
      <w:r w:rsidRPr="3C7507F0" w:rsidR="002B6CCB">
        <w:rPr>
          <w:color w:val="auto"/>
          <w:lang w:val="en-US"/>
        </w:rPr>
        <w:t xml:space="preserve"> </w:t>
      </w:r>
      <w:bookmarkStart w:name="_Hlk80637893" w:id="6"/>
      <w:r w:rsidRPr="3C7507F0" w:rsidR="002B6CCB">
        <w:rPr>
          <w:rFonts w:cs="Calibri" w:cstheme="minorAscii"/>
          <w:color w:val="auto"/>
          <w:sz w:val="24"/>
          <w:szCs w:val="24"/>
          <w:lang w:val="en"/>
        </w:rPr>
        <w:t xml:space="preserve">It should </w:t>
      </w:r>
      <w:r w:rsidRPr="3C7507F0" w:rsidR="002B6CCB">
        <w:rPr>
          <w:rFonts w:cs="Calibri" w:cstheme="minorAscii"/>
          <w:color w:val="auto"/>
          <w:sz w:val="24"/>
          <w:szCs w:val="24"/>
          <w:lang w:val="en"/>
        </w:rPr>
        <w:t>be emphasized</w:t>
      </w:r>
      <w:r w:rsidRPr="3C7507F0" w:rsidR="002B6CCB">
        <w:rPr>
          <w:rFonts w:cs="Calibri" w:cstheme="minorAscii"/>
          <w:color w:val="auto"/>
          <w:sz w:val="24"/>
          <w:szCs w:val="24"/>
          <w:lang w:val="en"/>
        </w:rPr>
        <w:t xml:space="preserve"> that the time between loading the first </w:t>
      </w:r>
      <w:r w:rsidRPr="3C7507F0" w:rsidR="002B6CCB">
        <w:rPr>
          <w:rFonts w:cs="Calibri" w:cstheme="minorAscii"/>
          <w:color w:val="auto"/>
          <w:sz w:val="24"/>
          <w:szCs w:val="24"/>
          <w:lang w:val="en"/>
        </w:rPr>
        <w:t>document</w:t>
      </w:r>
      <w:r w:rsidRPr="3C7507F0" w:rsidR="002B6CCB">
        <w:rPr>
          <w:rFonts w:cs="Calibri" w:cstheme="minorAscii"/>
          <w:color w:val="auto"/>
          <w:sz w:val="24"/>
          <w:szCs w:val="24"/>
          <w:lang w:val="en"/>
        </w:rPr>
        <w:t xml:space="preserve"> and the last one should not exceed 1h (one hour), since after one hour without finishing the petition, the file will be considered temporary and </w:t>
      </w:r>
      <w:r w:rsidRPr="3C7507F0" w:rsidR="002B6CCB">
        <w:rPr>
          <w:rFonts w:cs="Calibri" w:cstheme="minorAscii"/>
          <w:color w:val="auto"/>
          <w:sz w:val="24"/>
          <w:szCs w:val="24"/>
          <w:lang w:val="en"/>
        </w:rPr>
        <w:t>deleted</w:t>
      </w:r>
      <w:r w:rsidRPr="3C7507F0" w:rsidR="002B6CCB">
        <w:rPr>
          <w:rFonts w:cs="Calibri" w:cstheme="minorAscii"/>
          <w:color w:val="auto"/>
          <w:sz w:val="24"/>
          <w:szCs w:val="24"/>
          <w:lang w:val="en"/>
        </w:rPr>
        <w:t xml:space="preserve"> automatically.</w:t>
      </w:r>
    </w:p>
    <w:bookmarkEnd w:id="4"/>
    <w:bookmarkEnd w:id="6"/>
    <w:p w:rsidRPr="009F6502" w:rsidR="00746039" w:rsidP="3C7507F0" w:rsidRDefault="00746039" w14:paraId="00519B7A" w14:textId="77777777">
      <w:pPr>
        <w:pStyle w:val="PargrafodaLista"/>
        <w:rPr>
          <w:rFonts w:cs="Calibri" w:cstheme="minorAscii"/>
          <w:color w:val="auto"/>
          <w:sz w:val="24"/>
          <w:szCs w:val="24"/>
          <w:lang w:val="en-US"/>
        </w:rPr>
      </w:pPr>
    </w:p>
    <w:p w:rsidRPr="009F6502" w:rsidR="00746039" w:rsidP="3C7507F0" w:rsidRDefault="00746039" w14:paraId="55C64314" w14:textId="77777777">
      <w:pPr>
        <w:pStyle w:val="PargrafodaLista"/>
        <w:numPr>
          <w:ilvl w:val="0"/>
          <w:numId w:val="2"/>
        </w:numPr>
        <w:jc w:val="both"/>
        <w:rPr>
          <w:rFonts w:cs="Calibri" w:cstheme="minorAscii"/>
          <w:color w:val="auto"/>
          <w:sz w:val="24"/>
          <w:szCs w:val="24"/>
          <w:lang w:val="en-US"/>
        </w:rPr>
      </w:pPr>
      <w:r w:rsidRPr="3C7507F0" w:rsidR="00746039">
        <w:rPr>
          <w:rFonts w:cs="Calibri" w:cstheme="minorAscii"/>
          <w:color w:val="auto"/>
          <w:sz w:val="24"/>
          <w:szCs w:val="24"/>
          <w:lang w:val="en-US"/>
        </w:rPr>
        <w:t xml:space="preserve">When processing the data, particularly in “.xlsx” formatted tables, the alphabetic fields must </w:t>
      </w:r>
      <w:r w:rsidRPr="3C7507F0" w:rsidR="00746039">
        <w:rPr>
          <w:rFonts w:cs="Calibri" w:cstheme="minorAscii"/>
          <w:color w:val="auto"/>
          <w:sz w:val="24"/>
          <w:szCs w:val="24"/>
          <w:lang w:val="en-US"/>
        </w:rPr>
        <w:t>be entered</w:t>
      </w:r>
      <w:r w:rsidRPr="3C7507F0" w:rsidR="00746039">
        <w:rPr>
          <w:rFonts w:cs="Calibri" w:cstheme="minorAscii"/>
          <w:color w:val="auto"/>
          <w:sz w:val="24"/>
          <w:szCs w:val="24"/>
          <w:lang w:val="en-US"/>
        </w:rPr>
        <w:t xml:space="preserve"> left-justified and the numeric fields right-justified.</w:t>
      </w:r>
    </w:p>
    <w:p w:rsidRPr="009F6502" w:rsidR="00746039" w:rsidP="3C7507F0" w:rsidRDefault="00746039" w14:paraId="3208331B" w14:textId="77777777">
      <w:pPr>
        <w:pStyle w:val="PargrafodaLista"/>
        <w:spacing w:after="0" w:line="240" w:lineRule="auto"/>
        <w:ind w:left="1077"/>
        <w:jc w:val="both"/>
        <w:rPr>
          <w:rFonts w:cs="Calibri" w:cstheme="minorAscii"/>
          <w:color w:val="auto"/>
          <w:sz w:val="24"/>
          <w:szCs w:val="24"/>
          <w:lang w:val="en-US"/>
        </w:rPr>
      </w:pPr>
    </w:p>
    <w:p w:rsidRPr="009F6502" w:rsidR="00746039" w:rsidP="3C7507F0" w:rsidRDefault="00746039" w14:paraId="7F9D56B1" w14:textId="77777777">
      <w:pPr>
        <w:pStyle w:val="PargrafodaLista"/>
        <w:numPr>
          <w:ilvl w:val="0"/>
          <w:numId w:val="2"/>
        </w:numPr>
        <w:jc w:val="both"/>
        <w:rPr>
          <w:rFonts w:cs="Calibri" w:cstheme="minorAscii"/>
          <w:color w:val="auto"/>
          <w:sz w:val="24"/>
          <w:szCs w:val="24"/>
          <w:lang w:val="en-US"/>
        </w:rPr>
      </w:pPr>
      <w:r w:rsidRPr="3C7507F0" w:rsidR="00746039">
        <w:rPr>
          <w:rFonts w:cs="Calibri" w:cstheme="minorAscii"/>
          <w:color w:val="auto"/>
          <w:sz w:val="24"/>
          <w:szCs w:val="24"/>
          <w:lang w:val="en-US"/>
        </w:rPr>
        <w:t xml:space="preserve">The dates must </w:t>
      </w:r>
      <w:r w:rsidRPr="3C7507F0" w:rsidR="00746039">
        <w:rPr>
          <w:rFonts w:cs="Calibri" w:cstheme="minorAscii"/>
          <w:color w:val="auto"/>
          <w:sz w:val="24"/>
          <w:szCs w:val="24"/>
          <w:lang w:val="en-US"/>
        </w:rPr>
        <w:t>be formatted</w:t>
      </w:r>
      <w:r w:rsidRPr="3C7507F0" w:rsidR="00746039">
        <w:rPr>
          <w:rFonts w:cs="Calibri" w:cstheme="minorAscii"/>
          <w:color w:val="auto"/>
          <w:sz w:val="24"/>
          <w:szCs w:val="24"/>
          <w:lang w:val="en-US"/>
        </w:rPr>
        <w:t xml:space="preserve"> as date fields, and not as alphabetic fields, in the 12/34/5678 format, in which: positions 1 and 2 are equal to (=) day, positions 3 and 4 equal to (=) month, positions 5 to 8 equal to (=) year.</w:t>
      </w:r>
    </w:p>
    <w:p w:rsidRPr="009F6502" w:rsidR="00746039" w:rsidP="3C7507F0" w:rsidRDefault="00746039" w14:paraId="5213B3DE" w14:textId="77777777">
      <w:pPr>
        <w:pStyle w:val="PargrafodaLista"/>
        <w:spacing w:after="0" w:line="240" w:lineRule="auto"/>
        <w:ind w:left="1077"/>
        <w:jc w:val="both"/>
        <w:rPr>
          <w:rFonts w:cs="Calibri" w:cstheme="minorAscii"/>
          <w:color w:val="auto"/>
          <w:sz w:val="24"/>
          <w:szCs w:val="24"/>
          <w:lang w:val="en-US"/>
        </w:rPr>
      </w:pPr>
    </w:p>
    <w:p w:rsidRPr="009F6502" w:rsidR="00746039" w:rsidP="3C7507F0" w:rsidRDefault="00746039" w14:paraId="58E83752" w14:textId="77777777">
      <w:pPr>
        <w:pStyle w:val="PargrafodaLista"/>
        <w:numPr>
          <w:ilvl w:val="0"/>
          <w:numId w:val="2"/>
        </w:numPr>
        <w:jc w:val="both"/>
        <w:rPr>
          <w:rFonts w:cs="Calibri" w:cstheme="minorAscii"/>
          <w:color w:val="auto"/>
          <w:sz w:val="24"/>
          <w:szCs w:val="24"/>
          <w:lang w:val="en-US"/>
        </w:rPr>
      </w:pPr>
      <w:r w:rsidRPr="3C7507F0" w:rsidR="00746039">
        <w:rPr>
          <w:rFonts w:cs="Calibri" w:cstheme="minorAscii"/>
          <w:color w:val="auto"/>
          <w:sz w:val="24"/>
          <w:szCs w:val="24"/>
          <w:lang w:val="en-US"/>
        </w:rPr>
        <w:t xml:space="preserve">Data correspondent to monetary values must </w:t>
      </w:r>
      <w:r w:rsidRPr="3C7507F0" w:rsidR="00746039">
        <w:rPr>
          <w:rFonts w:cs="Calibri" w:cstheme="minorAscii"/>
          <w:color w:val="auto"/>
          <w:sz w:val="24"/>
          <w:szCs w:val="24"/>
          <w:lang w:val="en-US"/>
        </w:rPr>
        <w:t xml:space="preserve">be </w:t>
      </w:r>
      <w:r w:rsidRPr="3C7507F0" w:rsidR="00746039">
        <w:rPr>
          <w:rFonts w:cs="Calibri" w:cstheme="minorAscii"/>
          <w:color w:val="auto"/>
          <w:sz w:val="24"/>
          <w:szCs w:val="24"/>
          <w:lang w:val="en-US"/>
        </w:rPr>
        <w:t>filled</w:t>
      </w:r>
      <w:r w:rsidRPr="3C7507F0" w:rsidR="00746039">
        <w:rPr>
          <w:rFonts w:cs="Calibri" w:cstheme="minorAscii"/>
          <w:color w:val="auto"/>
          <w:sz w:val="24"/>
          <w:szCs w:val="24"/>
          <w:lang w:val="en-US"/>
        </w:rPr>
        <w:t xml:space="preserve"> separating the thousands by dots and the cents by commas. For example: 2.550,30.</w:t>
      </w:r>
    </w:p>
    <w:p w:rsidRPr="009F6502" w:rsidR="00746039" w:rsidP="3C7507F0" w:rsidRDefault="00746039" w14:paraId="5F9F1F4D" w14:textId="77777777">
      <w:pPr>
        <w:pStyle w:val="PargrafodaLista"/>
        <w:spacing w:after="0" w:line="240" w:lineRule="auto"/>
        <w:ind w:left="1077"/>
        <w:jc w:val="both"/>
        <w:rPr>
          <w:rFonts w:cs="Calibri" w:cstheme="minorAscii"/>
          <w:color w:val="auto"/>
          <w:sz w:val="24"/>
          <w:szCs w:val="24"/>
          <w:lang w:val="en-US"/>
        </w:rPr>
      </w:pPr>
    </w:p>
    <w:p w:rsidRPr="009F6502" w:rsidR="00746039" w:rsidP="3C7507F0" w:rsidRDefault="00746039" w14:paraId="7680B6FE" w14:textId="77777777">
      <w:pPr>
        <w:pStyle w:val="PargrafodaLista"/>
        <w:numPr>
          <w:ilvl w:val="0"/>
          <w:numId w:val="2"/>
        </w:numPr>
        <w:jc w:val="both"/>
        <w:rPr>
          <w:rFonts w:cs="Calibri" w:cstheme="minorAscii"/>
          <w:color w:val="auto"/>
          <w:sz w:val="24"/>
          <w:szCs w:val="24"/>
          <w:lang w:val="en-US"/>
        </w:rPr>
      </w:pPr>
      <w:r w:rsidRPr="3C7507F0" w:rsidR="00746039">
        <w:rPr>
          <w:rFonts w:cs="Calibri" w:cstheme="minorAscii"/>
          <w:color w:val="auto"/>
          <w:sz w:val="24"/>
          <w:szCs w:val="24"/>
          <w:lang w:val="en-US"/>
        </w:rPr>
        <w:t xml:space="preserve">All fields must </w:t>
      </w:r>
      <w:r w:rsidRPr="3C7507F0" w:rsidR="00746039">
        <w:rPr>
          <w:rFonts w:cs="Calibri" w:cstheme="minorAscii"/>
          <w:color w:val="auto"/>
          <w:sz w:val="24"/>
          <w:szCs w:val="24"/>
          <w:lang w:val="en-US"/>
        </w:rPr>
        <w:t>be filled</w:t>
      </w:r>
      <w:r w:rsidRPr="3C7507F0" w:rsidR="00746039">
        <w:rPr>
          <w:rFonts w:cs="Calibri" w:cstheme="minorAscii"/>
          <w:color w:val="auto"/>
          <w:sz w:val="24"/>
          <w:szCs w:val="24"/>
          <w:lang w:val="en-US"/>
        </w:rPr>
        <w:t xml:space="preserve">. In </w:t>
      </w:r>
      <w:r w:rsidRPr="3C7507F0" w:rsidR="00746039">
        <w:rPr>
          <w:rFonts w:cs="Calibri" w:cstheme="minorAscii"/>
          <w:color w:val="auto"/>
          <w:sz w:val="24"/>
          <w:szCs w:val="24"/>
          <w:lang w:val="en-US"/>
        </w:rPr>
        <w:t>case which</w:t>
      </w:r>
      <w:r w:rsidRPr="3C7507F0" w:rsidR="00746039">
        <w:rPr>
          <w:rFonts w:cs="Calibri" w:cstheme="minorAscii"/>
          <w:color w:val="auto"/>
          <w:sz w:val="24"/>
          <w:szCs w:val="24"/>
          <w:lang w:val="en-US"/>
        </w:rPr>
        <w:t xml:space="preserve"> there is no response to numeric fields, type number zero; in case there is no response to alphanumeric fields, type the words “none</w:t>
      </w:r>
      <w:r w:rsidRPr="3C7507F0" w:rsidR="00746039">
        <w:rPr>
          <w:rFonts w:cs="Calibri" w:cstheme="minorAscii"/>
          <w:color w:val="auto"/>
          <w:sz w:val="24"/>
          <w:szCs w:val="24"/>
          <w:lang w:val="en-US"/>
        </w:rPr>
        <w:t>”,</w:t>
      </w:r>
      <w:r w:rsidRPr="3C7507F0" w:rsidR="00746039">
        <w:rPr>
          <w:rFonts w:cs="Calibri" w:cstheme="minorAscii"/>
          <w:color w:val="auto"/>
          <w:sz w:val="24"/>
          <w:szCs w:val="24"/>
          <w:lang w:val="en-US"/>
        </w:rPr>
        <w:t xml:space="preserve"> “does not apply</w:t>
      </w:r>
      <w:r w:rsidRPr="3C7507F0" w:rsidR="00746039">
        <w:rPr>
          <w:rFonts w:cs="Calibri" w:cstheme="minorAscii"/>
          <w:color w:val="auto"/>
          <w:sz w:val="24"/>
          <w:szCs w:val="24"/>
          <w:lang w:val="en-US"/>
        </w:rPr>
        <w:t>”,</w:t>
      </w:r>
      <w:r w:rsidRPr="3C7507F0" w:rsidR="00746039">
        <w:rPr>
          <w:rFonts w:cs="Calibri" w:cstheme="minorAscii"/>
          <w:color w:val="auto"/>
          <w:sz w:val="24"/>
          <w:szCs w:val="24"/>
          <w:lang w:val="en-US"/>
        </w:rPr>
        <w:t xml:space="preserve"> “not available</w:t>
      </w:r>
      <w:r w:rsidRPr="3C7507F0" w:rsidR="00746039">
        <w:rPr>
          <w:rFonts w:cs="Calibri" w:cstheme="minorAscii"/>
          <w:color w:val="auto"/>
          <w:sz w:val="24"/>
          <w:szCs w:val="24"/>
          <w:lang w:val="en-US"/>
        </w:rPr>
        <w:t>”,</w:t>
      </w:r>
      <w:r w:rsidRPr="3C7507F0" w:rsidR="00746039">
        <w:rPr>
          <w:rFonts w:cs="Calibri" w:cstheme="minorAscii"/>
          <w:color w:val="auto"/>
          <w:sz w:val="24"/>
          <w:szCs w:val="24"/>
          <w:lang w:val="en-US"/>
        </w:rPr>
        <w:t xml:space="preserve"> according to each case, explaining the reason.</w:t>
      </w:r>
    </w:p>
    <w:p w:rsidRPr="009F6502" w:rsidR="00746039" w:rsidP="3C7507F0" w:rsidRDefault="00746039" w14:paraId="42F92F4D" w14:textId="77777777">
      <w:pPr>
        <w:pStyle w:val="PargrafodaLista"/>
        <w:spacing w:after="0" w:line="240" w:lineRule="auto"/>
        <w:ind w:left="1077"/>
        <w:jc w:val="both"/>
        <w:rPr>
          <w:rFonts w:cs="Calibri" w:cstheme="minorAscii"/>
          <w:color w:val="auto"/>
          <w:sz w:val="24"/>
          <w:szCs w:val="24"/>
          <w:lang w:val="en-US"/>
        </w:rPr>
      </w:pPr>
    </w:p>
    <w:p w:rsidRPr="009F6502" w:rsidR="00746039" w:rsidP="3C7507F0" w:rsidRDefault="00746039" w14:paraId="6C986EB8" w14:textId="77777777">
      <w:pPr>
        <w:pStyle w:val="PargrafodaLista"/>
        <w:numPr>
          <w:ilvl w:val="0"/>
          <w:numId w:val="2"/>
        </w:numPr>
        <w:jc w:val="both"/>
        <w:rPr>
          <w:rFonts w:cs="Calibri" w:cstheme="minorAscii"/>
          <w:color w:val="auto"/>
          <w:sz w:val="24"/>
          <w:szCs w:val="24"/>
          <w:lang w:val="en-US"/>
        </w:rPr>
      </w:pPr>
      <w:r w:rsidRPr="3C7507F0" w:rsidR="00746039">
        <w:rPr>
          <w:rFonts w:cs="Calibri" w:cstheme="minorAscii"/>
          <w:color w:val="auto"/>
          <w:sz w:val="24"/>
          <w:szCs w:val="24"/>
          <w:lang w:val="en-US"/>
        </w:rPr>
        <w:t xml:space="preserve">All worksheets must </w:t>
      </w:r>
      <w:r w:rsidRPr="3C7507F0" w:rsidR="00746039">
        <w:rPr>
          <w:rFonts w:cs="Calibri" w:cstheme="minorAscii"/>
          <w:color w:val="auto"/>
          <w:sz w:val="24"/>
          <w:szCs w:val="24"/>
          <w:lang w:val="en-US"/>
        </w:rPr>
        <w:t>contain</w:t>
      </w:r>
      <w:r w:rsidRPr="3C7507F0" w:rsidR="00746039">
        <w:rPr>
          <w:rFonts w:cs="Calibri" w:cstheme="minorAscii"/>
          <w:color w:val="auto"/>
          <w:sz w:val="24"/>
          <w:szCs w:val="24"/>
          <w:lang w:val="en-US"/>
        </w:rPr>
        <w:t xml:space="preserve"> the calculation </w:t>
      </w:r>
      <w:r w:rsidRPr="3C7507F0" w:rsidR="00746039">
        <w:rPr>
          <w:rFonts w:cs="Calibri" w:cstheme="minorAscii"/>
          <w:color w:val="auto"/>
          <w:sz w:val="24"/>
          <w:szCs w:val="24"/>
          <w:lang w:val="en-US"/>
        </w:rPr>
        <w:t>memory</w:t>
      </w:r>
      <w:r w:rsidRPr="3C7507F0" w:rsidR="00746039">
        <w:rPr>
          <w:rFonts w:cs="Calibri" w:cstheme="minorAscii"/>
          <w:color w:val="auto"/>
          <w:sz w:val="24"/>
          <w:szCs w:val="24"/>
          <w:lang w:val="en-US"/>
        </w:rPr>
        <w:t xml:space="preserve"> and all formulas used.</w:t>
      </w:r>
    </w:p>
    <w:p w:rsidRPr="009F6502" w:rsidR="00573E9F" w:rsidP="3C7507F0" w:rsidRDefault="00573E9F" w14:paraId="2EDC6934" w14:textId="77777777">
      <w:pPr>
        <w:pStyle w:val="PargrafodaLista"/>
        <w:rPr>
          <w:rFonts w:cs="Calibri" w:cstheme="minorAscii"/>
          <w:color w:val="auto"/>
          <w:sz w:val="24"/>
          <w:szCs w:val="24"/>
          <w:lang w:val="en-US"/>
        </w:rPr>
      </w:pPr>
    </w:p>
    <w:p w:rsidRPr="009F6502" w:rsidR="006314CC" w:rsidP="3C7507F0" w:rsidRDefault="006314CC" w14:paraId="58BCBA25" w14:textId="4B9697C8">
      <w:pPr>
        <w:pStyle w:val="PargrafodaLista"/>
        <w:numPr>
          <w:ilvl w:val="0"/>
          <w:numId w:val="2"/>
        </w:numPr>
        <w:jc w:val="both"/>
        <w:rPr>
          <w:rFonts w:cs="Calibri" w:cstheme="minorAscii"/>
          <w:color w:val="auto"/>
          <w:sz w:val="24"/>
          <w:szCs w:val="24"/>
          <w:lang w:val="en-US"/>
        </w:rPr>
      </w:pPr>
      <w:r w:rsidRPr="3C7507F0" w:rsidR="006314CC">
        <w:rPr>
          <w:rFonts w:cs="Calibri" w:cstheme="minorAscii"/>
          <w:color w:val="auto"/>
          <w:sz w:val="24"/>
          <w:szCs w:val="24"/>
          <w:lang w:val="en"/>
        </w:rPr>
        <w:t xml:space="preserve">It </w:t>
      </w:r>
      <w:r w:rsidRPr="3C7507F0" w:rsidR="006314CC">
        <w:rPr>
          <w:rFonts w:cs="Calibri" w:cstheme="minorAscii"/>
          <w:color w:val="auto"/>
          <w:sz w:val="24"/>
          <w:szCs w:val="24"/>
          <w:lang w:val="en"/>
        </w:rPr>
        <w:t>is suggested</w:t>
      </w:r>
      <w:r w:rsidRPr="3C7507F0" w:rsidR="006314CC">
        <w:rPr>
          <w:rFonts w:cs="Calibri" w:cstheme="minorAscii"/>
          <w:color w:val="auto"/>
          <w:sz w:val="24"/>
          <w:szCs w:val="24"/>
          <w:lang w:val="en"/>
        </w:rPr>
        <w:t xml:space="preserve"> that documents delivered in PDF format be searchable. When scanned, which </w:t>
      </w:r>
      <w:r w:rsidRPr="3C7507F0" w:rsidR="006314CC">
        <w:rPr>
          <w:rFonts w:cs="Calibri" w:cstheme="minorAscii"/>
          <w:color w:val="auto"/>
          <w:sz w:val="24"/>
          <w:szCs w:val="24"/>
          <w:lang w:val="en"/>
        </w:rPr>
        <w:t>are preferably processed</w:t>
      </w:r>
      <w:r w:rsidRPr="3C7507F0" w:rsidR="006314CC">
        <w:rPr>
          <w:rFonts w:cs="Calibri" w:cstheme="minorAscii"/>
          <w:color w:val="auto"/>
          <w:sz w:val="24"/>
          <w:szCs w:val="24"/>
          <w:lang w:val="en"/>
        </w:rPr>
        <w:t xml:space="preserve"> with OCR technology to enable content</w:t>
      </w:r>
      <w:r w:rsidRPr="3C7507F0" w:rsidR="009F3D1A">
        <w:rPr>
          <w:rFonts w:cs="Calibri" w:cstheme="minorAscii"/>
          <w:color w:val="auto"/>
          <w:sz w:val="24"/>
          <w:szCs w:val="24"/>
          <w:lang w:val="en"/>
        </w:rPr>
        <w:t xml:space="preserve"> </w:t>
      </w:r>
      <w:r w:rsidRPr="3C7507F0" w:rsidR="006314CC">
        <w:rPr>
          <w:rFonts w:cs="Calibri" w:cstheme="minorAscii"/>
          <w:color w:val="auto"/>
          <w:sz w:val="24"/>
          <w:szCs w:val="24"/>
          <w:lang w:val="en"/>
        </w:rPr>
        <w:t>search. In the case</w:t>
      </w:r>
      <w:r w:rsidRPr="3C7507F0" w:rsidR="006314CC">
        <w:rPr>
          <w:rFonts w:cs="Calibri" w:cstheme="minorAscii"/>
          <w:color w:val="auto"/>
          <w:lang w:val="en"/>
        </w:rPr>
        <w:t xml:space="preserve"> </w:t>
      </w:r>
      <w:r w:rsidRPr="3C7507F0" w:rsidR="006314CC">
        <w:rPr>
          <w:rFonts w:cs="Calibri" w:cstheme="minorAscii"/>
          <w:color w:val="auto"/>
          <w:sz w:val="24"/>
          <w:szCs w:val="24"/>
          <w:lang w:val="en"/>
        </w:rPr>
        <w:t>of born-digital documents,</w:t>
      </w:r>
      <w:r w:rsidRPr="3C7507F0" w:rsidR="006314CC">
        <w:rPr>
          <w:rFonts w:cs="Calibri" w:cstheme="minorAscii"/>
          <w:color w:val="auto"/>
          <w:lang w:val="en"/>
        </w:rPr>
        <w:t xml:space="preserve"> </w:t>
      </w:r>
      <w:r w:rsidRPr="3C7507F0" w:rsidR="006314CC">
        <w:rPr>
          <w:rFonts w:cs="Calibri" w:cstheme="minorAscii"/>
          <w:color w:val="auto"/>
          <w:sz w:val="24"/>
          <w:szCs w:val="24"/>
          <w:lang w:val="en"/>
        </w:rPr>
        <w:t>it is</w:t>
      </w:r>
      <w:r w:rsidRPr="3C7507F0" w:rsidR="006314CC">
        <w:rPr>
          <w:rFonts w:cs="Calibri" w:cstheme="minorAscii"/>
          <w:color w:val="auto"/>
          <w:lang w:val="en"/>
        </w:rPr>
        <w:t xml:space="preserve"> </w:t>
      </w:r>
      <w:r w:rsidRPr="3C7507F0" w:rsidR="006314CC">
        <w:rPr>
          <w:rFonts w:cs="Calibri" w:cstheme="minorAscii"/>
          <w:color w:val="auto"/>
          <w:sz w:val="24"/>
          <w:szCs w:val="24"/>
          <w:lang w:val="en"/>
        </w:rPr>
        <w:t>recommended that the content be indexed and searchable.</w:t>
      </w:r>
    </w:p>
    <w:p w:rsidRPr="009F6502" w:rsidR="00BB4922" w:rsidP="3C7507F0" w:rsidRDefault="00BB4922" w14:paraId="17DCD231" w14:textId="77777777">
      <w:pPr>
        <w:pStyle w:val="PargrafodaLista"/>
        <w:rPr>
          <w:rFonts w:cs="Calibri" w:cstheme="minorAscii"/>
          <w:color w:val="auto"/>
          <w:sz w:val="24"/>
          <w:szCs w:val="24"/>
          <w:lang w:val="en-US"/>
        </w:rPr>
      </w:pPr>
    </w:p>
    <w:p w:rsidRPr="009F6502" w:rsidR="00BB4922" w:rsidP="3C7507F0" w:rsidRDefault="00BB4922" w14:paraId="0F1FC719" w14:textId="3E259790">
      <w:pPr>
        <w:pStyle w:val="PargrafodaLista"/>
        <w:numPr>
          <w:ilvl w:val="0"/>
          <w:numId w:val="2"/>
        </w:numPr>
        <w:jc w:val="both"/>
        <w:rPr>
          <w:color w:val="auto"/>
          <w:sz w:val="24"/>
          <w:szCs w:val="24"/>
          <w:lang w:val="en-US"/>
        </w:rPr>
      </w:pPr>
      <w:r w:rsidRPr="3C7507F0" w:rsidR="00BB4922">
        <w:rPr>
          <w:color w:val="auto"/>
          <w:sz w:val="24"/>
          <w:szCs w:val="24"/>
          <w:lang w:val="en-US"/>
        </w:rPr>
        <w:t>In accordance with</w:t>
      </w:r>
      <w:r w:rsidRPr="3C7507F0" w:rsidR="00BB4922">
        <w:rPr>
          <w:color w:val="auto"/>
          <w:sz w:val="24"/>
          <w:szCs w:val="24"/>
          <w:lang w:val="en-US"/>
        </w:rPr>
        <w:t xml:space="preserve"> the provisions of SECEX Ordinance No. </w:t>
      </w:r>
      <w:r w:rsidRPr="3C7507F0" w:rsidR="00D95F46">
        <w:rPr>
          <w:color w:val="auto"/>
          <w:sz w:val="24"/>
          <w:szCs w:val="24"/>
          <w:lang w:val="en-US"/>
        </w:rPr>
        <w:t>162</w:t>
      </w:r>
      <w:r w:rsidRPr="3C7507F0" w:rsidR="00BB4922">
        <w:rPr>
          <w:color w:val="auto"/>
          <w:sz w:val="24"/>
          <w:szCs w:val="24"/>
          <w:lang w:val="en-US"/>
        </w:rPr>
        <w:t>, 202</w:t>
      </w:r>
      <w:r w:rsidRPr="3C7507F0" w:rsidR="00D95F46">
        <w:rPr>
          <w:color w:val="auto"/>
          <w:sz w:val="24"/>
          <w:szCs w:val="24"/>
          <w:lang w:val="en-US"/>
        </w:rPr>
        <w:t>2</w:t>
      </w:r>
      <w:r w:rsidRPr="3C7507F0" w:rsidR="00BB4922">
        <w:rPr>
          <w:color w:val="auto"/>
          <w:sz w:val="24"/>
          <w:szCs w:val="24"/>
          <w:lang w:val="en-US"/>
        </w:rPr>
        <w:t xml:space="preserve">, and </w:t>
      </w:r>
      <w:r w:rsidRPr="3C7507F0" w:rsidR="00BB4922">
        <w:rPr>
          <w:color w:val="auto"/>
          <w:sz w:val="24"/>
          <w:szCs w:val="24"/>
          <w:lang w:val="en-US"/>
        </w:rPr>
        <w:t>pursuant to</w:t>
      </w:r>
      <w:r w:rsidRPr="3C7507F0" w:rsidR="00BB4922">
        <w:rPr>
          <w:color w:val="auto"/>
          <w:sz w:val="24"/>
          <w:szCs w:val="24"/>
          <w:lang w:val="en-US"/>
        </w:rPr>
        <w:t xml:space="preserve"> Article 17 of Law No. 12.995, 2014, all procedural acts of investigations and commercial defense procedures shall be digitally signed with the use of a digital certificate issued under the Brazilian Public Keys Infrastructure - ICP-</w:t>
      </w:r>
      <w:r w:rsidRPr="3C7507F0" w:rsidR="00BB4922">
        <w:rPr>
          <w:color w:val="auto"/>
          <w:sz w:val="24"/>
          <w:szCs w:val="24"/>
          <w:lang w:val="en-US"/>
        </w:rPr>
        <w:t>Brasil</w:t>
      </w:r>
      <w:r w:rsidRPr="3C7507F0" w:rsidR="00BB4922">
        <w:rPr>
          <w:color w:val="auto"/>
          <w:sz w:val="24"/>
          <w:szCs w:val="24"/>
          <w:lang w:val="en-US"/>
        </w:rPr>
        <w:t>. For the purposes of complying with the provisions of the legislation, it is sufficient that only the application, provided that it contains a list of all documents filed and attached, is digitally signed by a qualified legal representative of the corresponding interested party with the use of a digital certificate issued under the ICP-Brazil before its submission in SEI.</w:t>
      </w:r>
    </w:p>
    <w:p w:rsidRPr="009F6502" w:rsidR="00A63308" w:rsidP="3C7507F0" w:rsidRDefault="00A63308" w14:paraId="41D0409D" w14:textId="77777777">
      <w:pPr>
        <w:rPr>
          <w:rFonts w:cs="Calibri" w:cstheme="minorAscii"/>
          <w:color w:val="auto"/>
          <w:sz w:val="24"/>
          <w:szCs w:val="24"/>
          <w:lang w:val="en-US"/>
        </w:rPr>
      </w:pPr>
      <w:r w:rsidRPr="3C7507F0">
        <w:rPr>
          <w:rFonts w:cs="Calibri" w:cstheme="minorAscii"/>
          <w:color w:val="auto"/>
          <w:sz w:val="24"/>
          <w:szCs w:val="24"/>
          <w:lang w:val="en-US"/>
        </w:rPr>
        <w:br w:type="page"/>
      </w:r>
    </w:p>
    <w:p w:rsidRPr="009F6502" w:rsidR="00A63308" w:rsidP="3C7507F0" w:rsidRDefault="00F851FB" w14:paraId="6D4BAE95" w14:textId="77777777">
      <w:pPr>
        <w:jc w:val="center"/>
        <w:rPr>
          <w:rFonts w:cs="Calibri" w:cstheme="minorAscii"/>
          <w:b w:val="1"/>
          <w:bCs w:val="1"/>
          <w:color w:val="auto"/>
          <w:sz w:val="24"/>
          <w:szCs w:val="24"/>
          <w:lang w:val="en-US"/>
        </w:rPr>
      </w:pPr>
      <w:r w:rsidRPr="009F6502">
        <w:rPr>
          <w:rFonts w:cstheme="minorHAnsi"/>
          <w:noProof/>
          <w:sz w:val="24"/>
          <w:szCs w:val="24"/>
          <w:lang w:eastAsia="pt-BR"/>
        </w:rPr>
        <mc:AlternateContent>
          <mc:Choice Requires="wps">
            <w:drawing>
              <wp:anchor distT="0" distB="0" distL="114300" distR="114300" simplePos="0" relativeHeight="251667456" behindDoc="0" locked="0" layoutInCell="1" allowOverlap="1" wp14:anchorId="05EC13B5" wp14:editId="4CBCB8BB">
                <wp:simplePos x="0" y="0"/>
                <wp:positionH relativeFrom="column">
                  <wp:posOffset>23884</wp:posOffset>
                </wp:positionH>
                <wp:positionV relativeFrom="paragraph">
                  <wp:posOffset>-54592</wp:posOffset>
                </wp:positionV>
                <wp:extent cx="6162675" cy="264501"/>
                <wp:effectExtent l="0" t="0" r="28575" b="21590"/>
                <wp:wrapNone/>
                <wp:docPr id="14" name="Retângulo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62675" cy="264501"/>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w14:anchorId="60CE0CE4">
              <v:rect id="Retângulo 14" style="position:absolute;margin-left:1.9pt;margin-top:-4.3pt;width:485.25pt;height:20.8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6" filled="f" w14:anchorId="49DE4E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"/>
            </w:pict>
          </mc:Fallback>
        </mc:AlternateContent>
      </w:r>
      <w:r w:rsidRPr="3C7507F0" w:rsidR="00F851FB">
        <w:rPr>
          <w:rFonts w:cs="Calibri" w:cstheme="minorAscii"/>
          <w:b w:val="1"/>
          <w:bCs w:val="1"/>
          <w:color w:val="auto"/>
          <w:sz w:val="24"/>
          <w:szCs w:val="24"/>
          <w:lang w:val="en-US"/>
        </w:rPr>
        <w:t>I</w:t>
      </w:r>
      <w:r w:rsidRPr="3C7507F0" w:rsidR="00A63308">
        <w:rPr>
          <w:rFonts w:cs="Calibri" w:cstheme="minorAscii"/>
          <w:b w:val="1"/>
          <w:bCs w:val="1"/>
          <w:color w:val="auto"/>
          <w:sz w:val="24"/>
          <w:szCs w:val="24"/>
          <w:lang w:val="en-US"/>
        </w:rPr>
        <w:t xml:space="preserve"> – I</w:t>
      </w:r>
      <w:r w:rsidRPr="3C7507F0" w:rsidR="00F851FB">
        <w:rPr>
          <w:rFonts w:cs="Calibri" w:cstheme="minorAscii"/>
          <w:b w:val="1"/>
          <w:bCs w:val="1"/>
          <w:color w:val="auto"/>
          <w:sz w:val="24"/>
          <w:szCs w:val="24"/>
          <w:lang w:val="en-US"/>
        </w:rPr>
        <w:t>NFORMATION ABOUT THE COMPANY</w:t>
      </w:r>
    </w:p>
    <w:p w:rsidRPr="009F6502" w:rsidR="00A63308" w:rsidP="3C7507F0" w:rsidRDefault="00A63308" w14:paraId="0B758B62" w14:textId="77777777">
      <w:pPr>
        <w:spacing w:before="240" w:line="240" w:lineRule="auto"/>
        <w:jc w:val="both"/>
        <w:rPr>
          <w:rFonts w:cs="Calibri" w:cstheme="minorAscii"/>
          <w:i w:val="1"/>
          <w:iCs w:val="1"/>
          <w:color w:val="auto"/>
          <w:sz w:val="24"/>
          <w:szCs w:val="24"/>
          <w:lang w:val="en-US"/>
        </w:rPr>
      </w:pPr>
      <w:r w:rsidRPr="3C7507F0" w:rsidR="00A63308">
        <w:rPr>
          <w:rFonts w:cs="Calibri" w:cstheme="minorAscii"/>
          <w:i w:val="1"/>
          <w:iCs w:val="1"/>
          <w:color w:val="auto"/>
          <w:sz w:val="24"/>
          <w:szCs w:val="24"/>
          <w:lang w:val="en-US"/>
        </w:rPr>
        <w:t xml:space="preserve">The purpose of this section is to </w:t>
      </w:r>
      <w:r w:rsidRPr="3C7507F0" w:rsidR="00CE6372">
        <w:rPr>
          <w:rFonts w:cs="Calibri" w:cstheme="minorAscii"/>
          <w:i w:val="1"/>
          <w:iCs w:val="1"/>
          <w:color w:val="auto"/>
          <w:sz w:val="24"/>
          <w:szCs w:val="24"/>
          <w:lang w:val="en-US"/>
        </w:rPr>
        <w:t>gather</w:t>
      </w:r>
      <w:r w:rsidRPr="3C7507F0" w:rsidR="00A63308">
        <w:rPr>
          <w:rFonts w:cs="Calibri" w:cstheme="minorAscii"/>
          <w:i w:val="1"/>
          <w:iCs w:val="1"/>
          <w:color w:val="auto"/>
          <w:sz w:val="24"/>
          <w:szCs w:val="24"/>
          <w:lang w:val="en-US"/>
        </w:rPr>
        <w:t xml:space="preserve"> information that will allow the drafting of a general view of the company. Below you will find questions about the company’s operational, </w:t>
      </w:r>
      <w:r w:rsidRPr="3C7507F0" w:rsidR="00A63308">
        <w:rPr>
          <w:rFonts w:cs="Calibri" w:cstheme="minorAscii"/>
          <w:i w:val="1"/>
          <w:iCs w:val="1"/>
          <w:color w:val="auto"/>
          <w:sz w:val="24"/>
          <w:szCs w:val="24"/>
          <w:lang w:val="en-US"/>
        </w:rPr>
        <w:t>legal</w:t>
      </w:r>
      <w:r w:rsidRPr="3C7507F0" w:rsidR="00A63308">
        <w:rPr>
          <w:rFonts w:cs="Calibri" w:cstheme="minorAscii"/>
          <w:i w:val="1"/>
          <w:iCs w:val="1"/>
          <w:color w:val="auto"/>
          <w:sz w:val="24"/>
          <w:szCs w:val="24"/>
          <w:lang w:val="en-US"/>
        </w:rPr>
        <w:t xml:space="preserve"> and accounting structure, as well as about its relationship with affiliate</w:t>
      </w:r>
      <w:r w:rsidRPr="3C7507F0" w:rsidR="00CE6372">
        <w:rPr>
          <w:rFonts w:cs="Calibri" w:cstheme="minorAscii"/>
          <w:i w:val="1"/>
          <w:iCs w:val="1"/>
          <w:color w:val="auto"/>
          <w:sz w:val="24"/>
          <w:szCs w:val="24"/>
          <w:lang w:val="en-US"/>
        </w:rPr>
        <w:t>d parties</w:t>
      </w:r>
      <w:r w:rsidRPr="3C7507F0" w:rsidR="00A63308">
        <w:rPr>
          <w:rFonts w:cs="Calibri" w:cstheme="minorAscii"/>
          <w:i w:val="1"/>
          <w:iCs w:val="1"/>
          <w:color w:val="auto"/>
          <w:sz w:val="24"/>
          <w:szCs w:val="24"/>
          <w:lang w:val="en-US"/>
        </w:rPr>
        <w:t>.</w:t>
      </w:r>
    </w:p>
    <w:p w:rsidRPr="009F6502" w:rsidR="00A63308" w:rsidP="3C7507F0" w:rsidRDefault="00A63308" w14:paraId="3770EED1" w14:textId="77777777">
      <w:pPr>
        <w:pStyle w:val="PargrafodaLista"/>
        <w:numPr>
          <w:ilvl w:val="0"/>
          <w:numId w:val="1"/>
        </w:numPr>
        <w:spacing w:before="240"/>
        <w:jc w:val="both"/>
        <w:rPr>
          <w:rFonts w:cs="Calibri" w:cstheme="minorAscii"/>
          <w:b w:val="1"/>
          <w:bCs w:val="1"/>
          <w:color w:val="auto"/>
          <w:sz w:val="24"/>
          <w:szCs w:val="24"/>
          <w:lang w:val="en-US"/>
        </w:rPr>
      </w:pPr>
      <w:r w:rsidRPr="3C7507F0" w:rsidR="00A63308">
        <w:rPr>
          <w:rFonts w:cs="Calibri" w:cstheme="minorAscii"/>
          <w:b w:val="1"/>
          <w:bCs w:val="1"/>
          <w:color w:val="auto"/>
          <w:sz w:val="24"/>
          <w:szCs w:val="24"/>
          <w:lang w:val="en-US"/>
        </w:rPr>
        <w:t>General Information</w:t>
      </w:r>
    </w:p>
    <w:p w:rsidRPr="009F6502" w:rsidR="00A63308" w:rsidP="3C7507F0" w:rsidRDefault="00CE6372" w14:paraId="028694F5" w14:textId="77777777">
      <w:pPr>
        <w:spacing w:after="0"/>
        <w:ind w:left="709"/>
        <w:jc w:val="both"/>
        <w:rPr>
          <w:rFonts w:cs="Calibri" w:cstheme="minorAscii"/>
          <w:color w:val="auto"/>
          <w:sz w:val="24"/>
          <w:szCs w:val="24"/>
          <w:lang w:val="en-US"/>
        </w:rPr>
      </w:pPr>
      <w:r w:rsidRPr="3C7507F0" w:rsidR="00CE6372">
        <w:rPr>
          <w:rFonts w:cs="Calibri" w:cstheme="minorAscii"/>
          <w:color w:val="auto"/>
          <w:sz w:val="24"/>
          <w:szCs w:val="24"/>
          <w:lang w:val="en-US"/>
        </w:rPr>
        <w:t>Company n</w:t>
      </w:r>
      <w:r w:rsidRPr="3C7507F0" w:rsidR="00A63308">
        <w:rPr>
          <w:rFonts w:cs="Calibri" w:cstheme="minorAscii"/>
          <w:color w:val="auto"/>
          <w:sz w:val="24"/>
          <w:szCs w:val="24"/>
          <w:lang w:val="en-US"/>
        </w:rPr>
        <w:t xml:space="preserve">ame, as presented on the company’s </w:t>
      </w:r>
      <w:r w:rsidRPr="3C7507F0" w:rsidR="00357067">
        <w:rPr>
          <w:rFonts w:cs="Calibri" w:cstheme="minorAscii"/>
          <w:color w:val="auto"/>
          <w:sz w:val="24"/>
          <w:szCs w:val="24"/>
          <w:lang w:val="en-US"/>
        </w:rPr>
        <w:t>acts of incorporation</w:t>
      </w:r>
      <w:r w:rsidRPr="3C7507F0" w:rsidR="00A63308">
        <w:rPr>
          <w:rFonts w:cs="Calibri" w:cstheme="minorAscii"/>
          <w:color w:val="auto"/>
          <w:sz w:val="24"/>
          <w:szCs w:val="24"/>
          <w:lang w:val="en-US"/>
        </w:rPr>
        <w:t>:</w:t>
      </w:r>
    </w:p>
    <w:p w:rsidRPr="009F6502" w:rsidR="00A63308" w:rsidP="3C7507F0" w:rsidRDefault="00A63308" w14:paraId="000D23FE" w14:textId="77777777">
      <w:pPr>
        <w:spacing w:after="0"/>
        <w:ind w:left="709"/>
        <w:jc w:val="both"/>
        <w:rPr>
          <w:rFonts w:cs="Calibri" w:cstheme="minorAscii"/>
          <w:color w:val="auto"/>
          <w:sz w:val="24"/>
          <w:szCs w:val="24"/>
          <w:lang w:val="en-US"/>
        </w:rPr>
      </w:pPr>
      <w:r w:rsidRPr="3C7507F0" w:rsidR="00A63308">
        <w:rPr>
          <w:rFonts w:cs="Calibri" w:cstheme="minorAscii"/>
          <w:color w:val="auto"/>
          <w:sz w:val="24"/>
          <w:szCs w:val="24"/>
          <w:lang w:val="en-US"/>
        </w:rPr>
        <w:t>Address:</w:t>
      </w:r>
    </w:p>
    <w:p w:rsidRPr="009F6502" w:rsidR="00A63308" w:rsidP="3C7507F0" w:rsidRDefault="00A63308" w14:paraId="132A8877" w14:textId="77777777">
      <w:pPr>
        <w:spacing w:after="0"/>
        <w:ind w:left="709"/>
        <w:jc w:val="both"/>
        <w:rPr>
          <w:rFonts w:cs="Calibri" w:cstheme="minorAscii"/>
          <w:color w:val="auto"/>
          <w:sz w:val="24"/>
          <w:szCs w:val="24"/>
          <w:lang w:val="en-US"/>
        </w:rPr>
      </w:pPr>
      <w:r w:rsidRPr="3C7507F0" w:rsidR="00A63308">
        <w:rPr>
          <w:rFonts w:cs="Calibri" w:cstheme="minorAscii"/>
          <w:color w:val="auto"/>
          <w:sz w:val="24"/>
          <w:szCs w:val="24"/>
          <w:lang w:val="en-US"/>
        </w:rPr>
        <w:t>Telephone number:</w:t>
      </w:r>
    </w:p>
    <w:p w:rsidRPr="009F6502" w:rsidR="00A63308" w:rsidP="3C7507F0" w:rsidRDefault="00A63308" w14:paraId="61C208C0" w14:textId="77777777">
      <w:pPr>
        <w:spacing w:after="0"/>
        <w:ind w:left="709"/>
        <w:jc w:val="both"/>
        <w:rPr>
          <w:rFonts w:cs="Calibri" w:cstheme="minorAscii"/>
          <w:color w:val="auto"/>
          <w:sz w:val="24"/>
          <w:szCs w:val="24"/>
          <w:lang w:val="en-US"/>
        </w:rPr>
      </w:pPr>
      <w:r w:rsidRPr="3C7507F0" w:rsidR="00A63308">
        <w:rPr>
          <w:rFonts w:cs="Calibri" w:cstheme="minorAscii"/>
          <w:color w:val="auto"/>
          <w:sz w:val="24"/>
          <w:szCs w:val="24"/>
          <w:lang w:val="en-US"/>
        </w:rPr>
        <w:t>Website:</w:t>
      </w:r>
    </w:p>
    <w:p w:rsidRPr="009F6502" w:rsidR="00EA5AF7" w:rsidP="3C7507F0" w:rsidRDefault="00EA5AF7" w14:paraId="6BD6A093" w14:textId="77777777">
      <w:pPr>
        <w:spacing w:after="0" w:line="240" w:lineRule="auto"/>
        <w:ind w:left="709"/>
        <w:jc w:val="both"/>
        <w:rPr>
          <w:rFonts w:cs="Calibri" w:cstheme="minorAscii"/>
          <w:color w:val="auto"/>
          <w:sz w:val="24"/>
          <w:szCs w:val="24"/>
          <w:lang w:val="en-US"/>
        </w:rPr>
      </w:pPr>
    </w:p>
    <w:p w:rsidRPr="009F6502" w:rsidR="00A63308" w:rsidP="3C7507F0" w:rsidRDefault="00A63308" w14:paraId="23DB2270" w14:textId="061F4472">
      <w:pPr>
        <w:pStyle w:val="PargrafodaLista"/>
        <w:numPr>
          <w:ilvl w:val="0"/>
          <w:numId w:val="1"/>
        </w:numPr>
        <w:jc w:val="both"/>
        <w:rPr>
          <w:rFonts w:cs="Calibri" w:cstheme="minorAscii"/>
          <w:b w:val="1"/>
          <w:bCs w:val="1"/>
          <w:color w:val="auto"/>
          <w:sz w:val="24"/>
          <w:szCs w:val="24"/>
          <w:lang w:val="en-US"/>
        </w:rPr>
      </w:pPr>
      <w:r w:rsidRPr="3C7507F0" w:rsidR="00A63308">
        <w:rPr>
          <w:rFonts w:cs="Calibri" w:cstheme="minorAscii"/>
          <w:b w:val="1"/>
          <w:bCs w:val="1"/>
          <w:color w:val="auto"/>
          <w:sz w:val="24"/>
          <w:szCs w:val="24"/>
          <w:lang w:val="en-US"/>
        </w:rPr>
        <w:t xml:space="preserve">Authorized Representative at </w:t>
      </w:r>
      <w:r w:rsidRPr="3C7507F0" w:rsidR="0071145F">
        <w:rPr>
          <w:rFonts w:cs="Calibri" w:cstheme="minorAscii"/>
          <w:b w:val="1"/>
          <w:bCs w:val="1"/>
          <w:color w:val="auto"/>
          <w:sz w:val="24"/>
          <w:szCs w:val="24"/>
          <w:lang w:val="en-US"/>
        </w:rPr>
        <w:t>DECOM</w:t>
      </w:r>
    </w:p>
    <w:p w:rsidRPr="009F6502" w:rsidR="00A63308" w:rsidP="3C7507F0" w:rsidRDefault="00A63308" w14:paraId="28C4E00E" w14:textId="29737F14">
      <w:pPr>
        <w:ind w:left="708"/>
        <w:jc w:val="both"/>
        <w:rPr>
          <w:rFonts w:cs="Calibri" w:cstheme="minorAscii"/>
          <w:color w:val="auto"/>
          <w:sz w:val="24"/>
          <w:szCs w:val="24"/>
          <w:lang w:val="en-US"/>
        </w:rPr>
      </w:pPr>
      <w:r w:rsidRPr="3C7507F0" w:rsidR="00A63308">
        <w:rPr>
          <w:rFonts w:cs="Calibri" w:cstheme="minorAscii"/>
          <w:color w:val="auto"/>
          <w:sz w:val="24"/>
          <w:szCs w:val="24"/>
          <w:lang w:val="en-US"/>
        </w:rPr>
        <w:t>Provide data of only one addressee</w:t>
      </w:r>
      <w:r w:rsidRPr="3C7507F0" w:rsidR="00854030">
        <w:rPr>
          <w:rFonts w:cs="Calibri" w:cstheme="minorAscii"/>
          <w:color w:val="auto"/>
          <w:sz w:val="24"/>
          <w:szCs w:val="24"/>
          <w:lang w:val="en-US"/>
        </w:rPr>
        <w:t xml:space="preserve"> and the address to which the documents sent by </w:t>
      </w:r>
      <w:r w:rsidRPr="3C7507F0" w:rsidR="0071145F">
        <w:rPr>
          <w:rFonts w:cs="Calibri" w:cstheme="minorAscii"/>
          <w:color w:val="auto"/>
          <w:sz w:val="24"/>
          <w:szCs w:val="24"/>
          <w:lang w:val="en-US"/>
        </w:rPr>
        <w:t>DECOM</w:t>
      </w:r>
      <w:r w:rsidRPr="3C7507F0" w:rsidR="00854030">
        <w:rPr>
          <w:rFonts w:cs="Calibri" w:cstheme="minorAscii"/>
          <w:color w:val="auto"/>
          <w:sz w:val="24"/>
          <w:szCs w:val="24"/>
          <w:lang w:val="en-US"/>
        </w:rPr>
        <w:t xml:space="preserve"> must be </w:t>
      </w:r>
      <w:r w:rsidRPr="3C7507F0" w:rsidR="00854030">
        <w:rPr>
          <w:rFonts w:cs="Calibri" w:cstheme="minorAscii"/>
          <w:color w:val="auto"/>
          <w:sz w:val="24"/>
          <w:szCs w:val="24"/>
          <w:lang w:val="en-US"/>
        </w:rPr>
        <w:t>forwarded</w:t>
      </w:r>
      <w:r w:rsidRPr="3C7507F0" w:rsidR="00364353">
        <w:rPr>
          <w:rFonts w:cs="Calibri" w:cstheme="minorAscii"/>
          <w:color w:val="auto"/>
          <w:sz w:val="24"/>
          <w:szCs w:val="24"/>
          <w:lang w:val="en-US"/>
        </w:rPr>
        <w:t>.</w:t>
      </w:r>
      <w:r w:rsidRPr="3C7507F0" w:rsidR="00854030">
        <w:rPr>
          <w:rFonts w:cs="Calibri" w:cstheme="minorAscii"/>
          <w:color w:val="auto"/>
          <w:sz w:val="24"/>
          <w:szCs w:val="24"/>
          <w:lang w:val="en-US"/>
        </w:rPr>
        <w:t xml:space="preserve"> </w:t>
      </w:r>
    </w:p>
    <w:p w:rsidRPr="009F6502" w:rsidR="00A63308" w:rsidP="3C7507F0" w:rsidRDefault="00A63308" w14:paraId="23D449DC" w14:textId="77777777">
      <w:pPr>
        <w:spacing w:after="0"/>
        <w:ind w:left="709"/>
        <w:jc w:val="both"/>
        <w:rPr>
          <w:rFonts w:cs="Calibri" w:cstheme="minorAscii"/>
          <w:color w:val="auto"/>
          <w:sz w:val="24"/>
          <w:szCs w:val="24"/>
          <w:lang w:val="en-US"/>
        </w:rPr>
      </w:pPr>
      <w:r w:rsidRPr="3C7507F0" w:rsidR="00A63308">
        <w:rPr>
          <w:rFonts w:cs="Calibri" w:cstheme="minorAscii"/>
          <w:color w:val="auto"/>
          <w:sz w:val="24"/>
          <w:szCs w:val="24"/>
          <w:lang w:val="en-US"/>
        </w:rPr>
        <w:t>Name:</w:t>
      </w:r>
    </w:p>
    <w:p w:rsidRPr="009F6502" w:rsidR="00A63308" w:rsidP="3C7507F0" w:rsidRDefault="00CE6372" w14:paraId="22224F6C" w14:textId="77777777">
      <w:pPr>
        <w:spacing w:after="0"/>
        <w:ind w:left="709"/>
        <w:jc w:val="both"/>
        <w:rPr>
          <w:rFonts w:cs="Calibri" w:cstheme="minorAscii"/>
          <w:color w:val="auto"/>
          <w:sz w:val="24"/>
          <w:szCs w:val="24"/>
          <w:lang w:val="en-US"/>
        </w:rPr>
      </w:pPr>
      <w:r w:rsidRPr="3C7507F0" w:rsidR="00CE6372">
        <w:rPr>
          <w:rFonts w:cs="Calibri" w:cstheme="minorAscii"/>
          <w:color w:val="auto"/>
          <w:sz w:val="24"/>
          <w:szCs w:val="24"/>
          <w:lang w:val="en-US"/>
        </w:rPr>
        <w:t>Job position</w:t>
      </w:r>
      <w:r w:rsidRPr="3C7507F0" w:rsidR="00A63308">
        <w:rPr>
          <w:rFonts w:cs="Calibri" w:cstheme="minorAscii"/>
          <w:color w:val="auto"/>
          <w:sz w:val="24"/>
          <w:szCs w:val="24"/>
          <w:lang w:val="en-US"/>
        </w:rPr>
        <w:t>:</w:t>
      </w:r>
    </w:p>
    <w:p w:rsidRPr="009F6502" w:rsidR="00A63308" w:rsidP="3C7507F0" w:rsidRDefault="00A63308" w14:paraId="194D9530" w14:textId="77777777">
      <w:pPr>
        <w:spacing w:after="0"/>
        <w:ind w:left="709"/>
        <w:jc w:val="both"/>
        <w:rPr>
          <w:rFonts w:cs="Calibri" w:cstheme="minorAscii"/>
          <w:color w:val="auto"/>
          <w:sz w:val="24"/>
          <w:szCs w:val="24"/>
          <w:lang w:val="en-US"/>
        </w:rPr>
      </w:pPr>
      <w:r w:rsidRPr="3C7507F0" w:rsidR="00A63308">
        <w:rPr>
          <w:rFonts w:cs="Calibri" w:cstheme="minorAscii"/>
          <w:color w:val="auto"/>
          <w:sz w:val="24"/>
          <w:szCs w:val="24"/>
          <w:lang w:val="en-US"/>
        </w:rPr>
        <w:t>Address:</w:t>
      </w:r>
    </w:p>
    <w:p w:rsidRPr="009F6502" w:rsidR="00A63308" w:rsidP="3C7507F0" w:rsidRDefault="00A63308" w14:paraId="506119B2" w14:textId="77777777">
      <w:pPr>
        <w:spacing w:after="0"/>
        <w:ind w:left="709"/>
        <w:jc w:val="both"/>
        <w:rPr>
          <w:rFonts w:cs="Calibri" w:cstheme="minorAscii"/>
          <w:color w:val="auto"/>
          <w:sz w:val="24"/>
          <w:szCs w:val="24"/>
          <w:lang w:val="en-US"/>
        </w:rPr>
      </w:pPr>
      <w:r w:rsidRPr="3C7507F0" w:rsidR="00A63308">
        <w:rPr>
          <w:rFonts w:cs="Calibri" w:cstheme="minorAscii"/>
          <w:color w:val="auto"/>
          <w:sz w:val="24"/>
          <w:szCs w:val="24"/>
          <w:lang w:val="en-US"/>
        </w:rPr>
        <w:t>Telephone number:</w:t>
      </w:r>
      <w:r w:rsidRPr="3C7507F0" w:rsidR="00E80E5C">
        <w:rPr>
          <w:rFonts w:cs="Calibri" w:cstheme="minorAscii"/>
          <w:color w:val="auto"/>
          <w:sz w:val="24"/>
          <w:szCs w:val="24"/>
          <w:lang w:val="en-US"/>
        </w:rPr>
        <w:t xml:space="preserve"> </w:t>
      </w:r>
    </w:p>
    <w:p w:rsidRPr="009F6502" w:rsidR="00A63308" w:rsidP="3C7507F0" w:rsidRDefault="00CE6372" w14:paraId="3823918A" w14:textId="77777777">
      <w:pPr>
        <w:spacing w:after="0"/>
        <w:ind w:left="709"/>
        <w:jc w:val="both"/>
        <w:rPr>
          <w:rFonts w:cs="Calibri" w:cstheme="minorAscii"/>
          <w:color w:val="auto"/>
          <w:sz w:val="24"/>
          <w:szCs w:val="24"/>
          <w:lang w:val="en-US"/>
        </w:rPr>
      </w:pPr>
      <w:r w:rsidRPr="3C7507F0" w:rsidR="00CE6372">
        <w:rPr>
          <w:rFonts w:cs="Calibri" w:cstheme="minorAscii"/>
          <w:color w:val="auto"/>
          <w:sz w:val="24"/>
          <w:szCs w:val="24"/>
          <w:lang w:val="en-US"/>
        </w:rPr>
        <w:t>Electronic a</w:t>
      </w:r>
      <w:r w:rsidRPr="3C7507F0" w:rsidR="00A63308">
        <w:rPr>
          <w:rFonts w:cs="Calibri" w:cstheme="minorAscii"/>
          <w:color w:val="auto"/>
          <w:sz w:val="24"/>
          <w:szCs w:val="24"/>
          <w:lang w:val="en-US"/>
        </w:rPr>
        <w:t>ddress (e-mail):</w:t>
      </w:r>
    </w:p>
    <w:p w:rsidRPr="009F6502" w:rsidR="00A07F82" w:rsidP="3C7507F0" w:rsidRDefault="00A07F82" w14:paraId="479326BC" w14:textId="77777777">
      <w:pPr>
        <w:spacing w:after="0"/>
        <w:ind w:left="709"/>
        <w:jc w:val="both"/>
        <w:rPr>
          <w:rFonts w:cs="Calibri" w:cstheme="minorAscii"/>
          <w:color w:val="auto"/>
          <w:sz w:val="24"/>
          <w:szCs w:val="24"/>
          <w:lang w:val="en-US"/>
        </w:rPr>
      </w:pPr>
    </w:p>
    <w:p w:rsidRPr="009F6502" w:rsidR="00A63308" w:rsidP="3C7507F0" w:rsidRDefault="00A63308" w14:paraId="7341DEB3" w14:textId="77777777">
      <w:pPr>
        <w:pStyle w:val="PargrafodaLista"/>
        <w:numPr>
          <w:ilvl w:val="0"/>
          <w:numId w:val="1"/>
        </w:numPr>
        <w:jc w:val="both"/>
        <w:rPr>
          <w:rFonts w:cs="Calibri" w:cstheme="minorAscii"/>
          <w:b w:val="1"/>
          <w:bCs w:val="1"/>
          <w:color w:val="auto"/>
          <w:sz w:val="24"/>
          <w:szCs w:val="24"/>
          <w:lang w:val="en-US"/>
        </w:rPr>
      </w:pPr>
      <w:r w:rsidRPr="3C7507F0" w:rsidR="00A63308">
        <w:rPr>
          <w:rFonts w:cs="Calibri" w:cstheme="minorAscii"/>
          <w:b w:val="1"/>
          <w:bCs w:val="1"/>
          <w:color w:val="auto"/>
          <w:sz w:val="24"/>
          <w:szCs w:val="24"/>
          <w:lang w:val="en-US"/>
        </w:rPr>
        <w:t>Corporate structure and Affiliations</w:t>
      </w:r>
    </w:p>
    <w:p w:rsidRPr="009F6502" w:rsidR="00CE6372" w:rsidP="3C7507F0" w:rsidRDefault="00CE6372" w14:paraId="41096227" w14:textId="77777777">
      <w:pPr>
        <w:pStyle w:val="PargrafodaLista"/>
        <w:ind w:left="360"/>
        <w:jc w:val="both"/>
        <w:rPr>
          <w:rFonts w:cs="Calibri" w:cstheme="minorAscii"/>
          <w:color w:val="auto"/>
          <w:sz w:val="24"/>
          <w:szCs w:val="24"/>
          <w:lang w:val="en-US"/>
        </w:rPr>
      </w:pPr>
    </w:p>
    <w:p w:rsidRPr="009F6502" w:rsidR="00A63308" w:rsidP="3C7507F0" w:rsidRDefault="00A63308" w14:paraId="20074604" w14:textId="0C7F577F">
      <w:pPr>
        <w:pStyle w:val="PargrafodaLista"/>
        <w:numPr>
          <w:ilvl w:val="1"/>
          <w:numId w:val="1"/>
        </w:numPr>
        <w:jc w:val="both"/>
        <w:rPr>
          <w:rFonts w:cs="Calibri" w:cstheme="minorAscii"/>
          <w:color w:val="auto"/>
          <w:sz w:val="24"/>
          <w:szCs w:val="24"/>
          <w:lang w:val="en-US"/>
        </w:rPr>
      </w:pPr>
      <w:r w:rsidRPr="3C7507F0" w:rsidR="00A63308">
        <w:rPr>
          <w:rFonts w:cs="Calibri" w:cstheme="minorAscii"/>
          <w:color w:val="auto"/>
          <w:sz w:val="24"/>
          <w:szCs w:val="24"/>
          <w:lang w:val="en-US"/>
        </w:rPr>
        <w:t xml:space="preserve">Provide an organizational chart of your company’s operational structure and a description of each of its units’ functioning. It is particularly important </w:t>
      </w:r>
      <w:r w:rsidRPr="3C7507F0" w:rsidR="00A63308">
        <w:rPr>
          <w:rFonts w:cs="Calibri" w:cstheme="minorAscii"/>
          <w:color w:val="auto"/>
          <w:sz w:val="24"/>
          <w:szCs w:val="24"/>
          <w:lang w:val="en-US"/>
        </w:rPr>
        <w:t xml:space="preserve">that the description of those units involved in the development, </w:t>
      </w:r>
      <w:r w:rsidRPr="3C7507F0" w:rsidR="003C1010">
        <w:rPr>
          <w:rFonts w:cs="Calibri" w:cstheme="minorAscii"/>
          <w:color w:val="auto"/>
          <w:sz w:val="24"/>
          <w:szCs w:val="24"/>
          <w:lang w:val="en-US"/>
        </w:rPr>
        <w:t>manufacturing</w:t>
      </w:r>
      <w:r w:rsidRPr="3C7507F0" w:rsidR="00A63308">
        <w:rPr>
          <w:rFonts w:cs="Calibri" w:cstheme="minorAscii"/>
          <w:color w:val="auto"/>
          <w:sz w:val="24"/>
          <w:szCs w:val="24"/>
          <w:lang w:val="en-US"/>
        </w:rPr>
        <w:t xml:space="preserve">, </w:t>
      </w:r>
      <w:r w:rsidRPr="3C7507F0" w:rsidR="00A63308">
        <w:rPr>
          <w:rFonts w:cs="Calibri" w:cstheme="minorAscii"/>
          <w:color w:val="auto"/>
          <w:sz w:val="24"/>
          <w:szCs w:val="24"/>
          <w:lang w:val="en-US"/>
        </w:rPr>
        <w:t>sale</w:t>
      </w:r>
      <w:r w:rsidRPr="3C7507F0" w:rsidR="00A63308">
        <w:rPr>
          <w:rFonts w:cs="Calibri" w:cstheme="minorAscii"/>
          <w:color w:val="auto"/>
          <w:sz w:val="24"/>
          <w:szCs w:val="24"/>
          <w:lang w:val="en-US"/>
        </w:rPr>
        <w:t xml:space="preserve"> and/or distribution of the </w:t>
      </w:r>
      <w:r w:rsidRPr="3C7507F0" w:rsidR="00E80E5C">
        <w:rPr>
          <w:rFonts w:cs="Calibri" w:cstheme="minorAscii"/>
          <w:color w:val="auto"/>
          <w:sz w:val="24"/>
          <w:szCs w:val="24"/>
          <w:lang w:val="en-US"/>
        </w:rPr>
        <w:t>product</w:t>
      </w:r>
      <w:r w:rsidRPr="3C7507F0" w:rsidR="00A63308">
        <w:rPr>
          <w:rFonts w:cs="Calibri" w:cstheme="minorAscii"/>
          <w:color w:val="auto"/>
          <w:sz w:val="24"/>
          <w:szCs w:val="24"/>
          <w:lang w:val="en-US"/>
        </w:rPr>
        <w:t xml:space="preserve"> under investigation </w:t>
      </w:r>
      <w:r w:rsidRPr="3C7507F0" w:rsidR="00A63308">
        <w:rPr>
          <w:rFonts w:cs="Calibri" w:cstheme="minorAscii"/>
          <w:color w:val="auto"/>
          <w:sz w:val="24"/>
          <w:szCs w:val="24"/>
          <w:lang w:val="en-US"/>
        </w:rPr>
        <w:t>be sufficiently detailed</w:t>
      </w:r>
      <w:r w:rsidRPr="3C7507F0" w:rsidR="00A63308">
        <w:rPr>
          <w:rFonts w:cs="Calibri" w:cstheme="minorAscii"/>
          <w:color w:val="auto"/>
          <w:sz w:val="24"/>
          <w:szCs w:val="24"/>
          <w:lang w:val="en-US"/>
        </w:rPr>
        <w:t xml:space="preserve"> </w:t>
      </w:r>
      <w:r w:rsidRPr="3C7507F0" w:rsidR="00A63308">
        <w:rPr>
          <w:rFonts w:cs="Calibri" w:cstheme="minorAscii"/>
          <w:color w:val="auto"/>
          <w:sz w:val="24"/>
          <w:szCs w:val="24"/>
          <w:lang w:val="en-US"/>
        </w:rPr>
        <w:t>in order to</w:t>
      </w:r>
      <w:r w:rsidRPr="3C7507F0" w:rsidR="00A63308">
        <w:rPr>
          <w:rFonts w:cs="Calibri" w:cstheme="minorAscii"/>
          <w:color w:val="auto"/>
          <w:sz w:val="24"/>
          <w:szCs w:val="24"/>
          <w:lang w:val="en-US"/>
        </w:rPr>
        <w:t xml:space="preserve"> </w:t>
      </w:r>
      <w:r w:rsidRPr="3C7507F0" w:rsidR="00A63308">
        <w:rPr>
          <w:rFonts w:cs="Calibri" w:cstheme="minorAscii"/>
          <w:color w:val="auto"/>
          <w:sz w:val="24"/>
          <w:szCs w:val="24"/>
          <w:lang w:val="en-US"/>
        </w:rPr>
        <w:t xml:space="preserve">provide </w:t>
      </w:r>
      <w:r w:rsidRPr="3C7507F0" w:rsidR="0071145F">
        <w:rPr>
          <w:rFonts w:cs="Calibri" w:cstheme="minorAscii"/>
          <w:color w:val="auto"/>
          <w:sz w:val="24"/>
          <w:szCs w:val="24"/>
          <w:lang w:val="en-US"/>
        </w:rPr>
        <w:t>DECOM</w:t>
      </w:r>
      <w:r w:rsidRPr="3C7507F0" w:rsidR="00A63308">
        <w:rPr>
          <w:rFonts w:cs="Calibri" w:cstheme="minorAscii"/>
          <w:color w:val="auto"/>
          <w:sz w:val="24"/>
          <w:szCs w:val="24"/>
          <w:lang w:val="en-US"/>
        </w:rPr>
        <w:t xml:space="preserve"> with a perfect understanding of the described activities</w:t>
      </w:r>
      <w:r w:rsidRPr="3C7507F0" w:rsidR="00E80E5C">
        <w:rPr>
          <w:rFonts w:cs="Calibri" w:cstheme="minorAscii"/>
          <w:color w:val="auto"/>
          <w:sz w:val="24"/>
          <w:szCs w:val="24"/>
          <w:lang w:val="en-US"/>
        </w:rPr>
        <w:t>.</w:t>
      </w:r>
    </w:p>
    <w:p w:rsidRPr="009F6502" w:rsidR="00A07F82" w:rsidP="3C7507F0" w:rsidRDefault="00A07F82" w14:paraId="5215C4BE" w14:textId="77777777">
      <w:pPr>
        <w:pStyle w:val="PargrafodaLista"/>
        <w:spacing w:after="0" w:line="240" w:lineRule="auto"/>
        <w:ind w:left="792"/>
        <w:jc w:val="both"/>
        <w:rPr>
          <w:rFonts w:cs="Calibri" w:cstheme="minorAscii"/>
          <w:color w:val="auto"/>
          <w:sz w:val="24"/>
          <w:szCs w:val="24"/>
          <w:lang w:val="en-US"/>
        </w:rPr>
      </w:pPr>
    </w:p>
    <w:p w:rsidRPr="009F6502" w:rsidR="00A63308" w:rsidP="3C7507F0" w:rsidRDefault="00A63308" w14:paraId="28299D31" w14:textId="77777777">
      <w:pPr>
        <w:pStyle w:val="PargrafodaLista"/>
        <w:numPr>
          <w:ilvl w:val="1"/>
          <w:numId w:val="1"/>
        </w:numPr>
        <w:jc w:val="both"/>
        <w:rPr>
          <w:rFonts w:cs="Calibri" w:cstheme="minorAscii"/>
          <w:color w:val="auto"/>
          <w:sz w:val="24"/>
          <w:szCs w:val="24"/>
          <w:lang w:val="en-US"/>
        </w:rPr>
      </w:pPr>
      <w:r w:rsidRPr="3C7507F0" w:rsidR="00A63308">
        <w:rPr>
          <w:rFonts w:cs="Calibri" w:cstheme="minorAscii"/>
          <w:color w:val="auto"/>
          <w:sz w:val="24"/>
          <w:szCs w:val="24"/>
          <w:lang w:val="en-US"/>
        </w:rPr>
        <w:t xml:space="preserve">Provide a list of all the production facilities, sales and/or administrative offices and research and development facilities related to the </w:t>
      </w:r>
      <w:r w:rsidRPr="3C7507F0" w:rsidR="00E80E5C">
        <w:rPr>
          <w:rFonts w:cs="Calibri" w:cstheme="minorAscii"/>
          <w:color w:val="auto"/>
          <w:sz w:val="24"/>
          <w:szCs w:val="24"/>
          <w:lang w:val="en-US"/>
        </w:rPr>
        <w:t>product</w:t>
      </w:r>
      <w:r w:rsidRPr="3C7507F0" w:rsidR="00E80E5C">
        <w:rPr>
          <w:rFonts w:cs="Calibri" w:cstheme="minorAscii"/>
          <w:color w:val="auto"/>
          <w:sz w:val="24"/>
          <w:szCs w:val="24"/>
          <w:lang w:val="en-US"/>
        </w:rPr>
        <w:t xml:space="preserve"> </w:t>
      </w:r>
      <w:r w:rsidRPr="3C7507F0" w:rsidR="00A63308">
        <w:rPr>
          <w:rFonts w:cs="Calibri" w:cstheme="minorAscii"/>
          <w:color w:val="auto"/>
          <w:sz w:val="24"/>
          <w:szCs w:val="24"/>
          <w:lang w:val="en-US"/>
        </w:rPr>
        <w:t xml:space="preserve">under investigation </w:t>
      </w:r>
      <w:r w:rsidRPr="3C7507F0" w:rsidR="00A63308">
        <w:rPr>
          <w:rFonts w:cs="Calibri" w:cstheme="minorAscii"/>
          <w:color w:val="auto"/>
          <w:sz w:val="24"/>
          <w:szCs w:val="24"/>
          <w:lang w:val="en-US"/>
        </w:rPr>
        <w:t>operated</w:t>
      </w:r>
      <w:r w:rsidRPr="3C7507F0" w:rsidR="00A63308">
        <w:rPr>
          <w:rFonts w:cs="Calibri" w:cstheme="minorAscii"/>
          <w:color w:val="auto"/>
          <w:sz w:val="24"/>
          <w:szCs w:val="24"/>
          <w:lang w:val="en-US"/>
        </w:rPr>
        <w:t xml:space="preserve"> by your company and its affiliates in your country and abroad, as well as their respective locations. </w:t>
      </w:r>
    </w:p>
    <w:p w:rsidRPr="009F6502" w:rsidR="00A07F82" w:rsidP="3C7507F0" w:rsidRDefault="00A07F82" w14:paraId="5F80376B" w14:textId="77777777">
      <w:pPr>
        <w:pStyle w:val="PargrafodaLista"/>
        <w:spacing w:after="0" w:line="240" w:lineRule="auto"/>
        <w:rPr>
          <w:rFonts w:cs="Calibri" w:cstheme="minorAscii"/>
          <w:color w:val="auto"/>
          <w:sz w:val="24"/>
          <w:szCs w:val="24"/>
          <w:lang w:val="en-US"/>
        </w:rPr>
      </w:pPr>
    </w:p>
    <w:p w:rsidRPr="009F6502" w:rsidR="00A63308" w:rsidP="3C7507F0" w:rsidRDefault="00A63308" w14:paraId="54DADCCF" w14:textId="77777777">
      <w:pPr>
        <w:pStyle w:val="PargrafodaLista"/>
        <w:numPr>
          <w:ilvl w:val="1"/>
          <w:numId w:val="1"/>
        </w:numPr>
        <w:jc w:val="both"/>
        <w:rPr>
          <w:rFonts w:cs="Calibri" w:cstheme="minorAscii"/>
          <w:color w:val="auto"/>
          <w:sz w:val="24"/>
          <w:szCs w:val="24"/>
          <w:lang w:val="en-US"/>
        </w:rPr>
      </w:pPr>
      <w:r w:rsidRPr="3C7507F0" w:rsidR="00A63308">
        <w:rPr>
          <w:rFonts w:cs="Calibri" w:cstheme="minorAscii"/>
          <w:color w:val="auto"/>
          <w:sz w:val="24"/>
          <w:szCs w:val="24"/>
          <w:lang w:val="en-US"/>
        </w:rPr>
        <w:t xml:space="preserve"> Provide an organization</w:t>
      </w:r>
      <w:r w:rsidRPr="3C7507F0" w:rsidR="00A428AD">
        <w:rPr>
          <w:rFonts w:cs="Calibri" w:cstheme="minorAscii"/>
          <w:color w:val="auto"/>
          <w:sz w:val="24"/>
          <w:szCs w:val="24"/>
          <w:lang w:val="en-US"/>
        </w:rPr>
        <w:t>al</w:t>
      </w:r>
      <w:r w:rsidRPr="3C7507F0" w:rsidR="00A63308">
        <w:rPr>
          <w:rFonts w:cs="Calibri" w:cstheme="minorAscii"/>
          <w:color w:val="auto"/>
          <w:sz w:val="24"/>
          <w:szCs w:val="24"/>
          <w:lang w:val="en-US"/>
        </w:rPr>
        <w:t xml:space="preserve"> chart of your company’s legal structure, including all </w:t>
      </w:r>
      <w:r w:rsidRPr="3C7507F0" w:rsidR="00A428AD">
        <w:rPr>
          <w:rFonts w:cs="Calibri" w:cstheme="minorAscii"/>
          <w:color w:val="auto"/>
          <w:sz w:val="24"/>
          <w:szCs w:val="24"/>
          <w:lang w:val="en-US"/>
        </w:rPr>
        <w:t>affiliated parties.</w:t>
      </w:r>
      <w:r w:rsidRPr="3C7507F0" w:rsidR="00A63308">
        <w:rPr>
          <w:rFonts w:cs="Calibri" w:cstheme="minorAscii"/>
          <w:color w:val="auto"/>
          <w:sz w:val="24"/>
          <w:szCs w:val="24"/>
          <w:lang w:val="en-US"/>
        </w:rPr>
        <w:t xml:space="preserve"> Parties will be considered affiliated if</w:t>
      </w:r>
      <w:r w:rsidRPr="3C7507F0" w:rsidR="00A428AD">
        <w:rPr>
          <w:rFonts w:cs="Calibri" w:cstheme="minorAscii"/>
          <w:color w:val="auto"/>
          <w:sz w:val="24"/>
          <w:szCs w:val="24"/>
          <w:lang w:val="en-US"/>
        </w:rPr>
        <w:t>:</w:t>
      </w:r>
    </w:p>
    <w:p w:rsidRPr="009F6502" w:rsidR="00A07F82" w:rsidP="3C7507F0" w:rsidRDefault="00A07F82" w14:paraId="6B55E257" w14:textId="77777777">
      <w:pPr>
        <w:pStyle w:val="PargrafodaLista"/>
        <w:ind w:left="792"/>
        <w:jc w:val="both"/>
        <w:rPr>
          <w:rFonts w:cs="Calibri" w:cstheme="minorAscii"/>
          <w:color w:val="auto"/>
          <w:sz w:val="24"/>
          <w:szCs w:val="24"/>
          <w:lang w:val="en-US"/>
        </w:rPr>
      </w:pPr>
    </w:p>
    <w:p w:rsidRPr="009F6502" w:rsidR="00A63308" w:rsidP="3C7507F0" w:rsidRDefault="00A63308" w14:paraId="58D90815" w14:textId="77777777">
      <w:pPr>
        <w:pStyle w:val="PargrafodaLista"/>
        <w:numPr>
          <w:ilvl w:val="2"/>
          <w:numId w:val="1"/>
        </w:numPr>
        <w:spacing w:before="120" w:after="120"/>
        <w:ind w:left="1225" w:hanging="374"/>
        <w:jc w:val="both"/>
        <w:rPr>
          <w:rFonts w:cs="Calibri" w:cstheme="minorAscii"/>
          <w:color w:val="auto"/>
          <w:sz w:val="24"/>
          <w:szCs w:val="24"/>
          <w:lang w:val="en-US"/>
        </w:rPr>
      </w:pPr>
      <w:r w:rsidRPr="3C7507F0" w:rsidR="00A63308">
        <w:rPr>
          <w:rFonts w:cs="Calibri" w:cstheme="minorAscii"/>
          <w:color w:val="auto"/>
          <w:sz w:val="24"/>
          <w:szCs w:val="24"/>
          <w:lang w:val="en-US"/>
        </w:rPr>
        <w:t>One of them occupies a responsibility or a direction pos</w:t>
      </w:r>
      <w:r w:rsidRPr="3C7507F0" w:rsidR="00D40C66">
        <w:rPr>
          <w:rFonts w:cs="Calibri" w:cstheme="minorAscii"/>
          <w:color w:val="auto"/>
          <w:sz w:val="24"/>
          <w:szCs w:val="24"/>
          <w:lang w:val="en-US"/>
        </w:rPr>
        <w:t>i</w:t>
      </w:r>
      <w:r w:rsidRPr="3C7507F0" w:rsidR="00A63308">
        <w:rPr>
          <w:rFonts w:cs="Calibri" w:cstheme="minorAscii"/>
          <w:color w:val="auto"/>
          <w:sz w:val="24"/>
          <w:szCs w:val="24"/>
          <w:lang w:val="en-US"/>
        </w:rPr>
        <w:t>t</w:t>
      </w:r>
      <w:r w:rsidRPr="3C7507F0" w:rsidR="00D40C66">
        <w:rPr>
          <w:rFonts w:cs="Calibri" w:cstheme="minorAscii"/>
          <w:color w:val="auto"/>
          <w:sz w:val="24"/>
          <w:szCs w:val="24"/>
          <w:lang w:val="en-US"/>
        </w:rPr>
        <w:t>ion</w:t>
      </w:r>
      <w:r w:rsidRPr="3C7507F0" w:rsidR="00A63308">
        <w:rPr>
          <w:rFonts w:cs="Calibri" w:cstheme="minorAscii"/>
          <w:color w:val="auto"/>
          <w:sz w:val="24"/>
          <w:szCs w:val="24"/>
          <w:lang w:val="en-US"/>
        </w:rPr>
        <w:t xml:space="preserve"> in another pa</w:t>
      </w:r>
      <w:r w:rsidRPr="3C7507F0" w:rsidR="00A428AD">
        <w:rPr>
          <w:rFonts w:cs="Calibri" w:cstheme="minorAscii"/>
          <w:color w:val="auto"/>
          <w:sz w:val="24"/>
          <w:szCs w:val="24"/>
          <w:lang w:val="en-US"/>
        </w:rPr>
        <w:t xml:space="preserve">rty’s </w:t>
      </w:r>
      <w:r w:rsidRPr="3C7507F0" w:rsidR="00A428AD">
        <w:rPr>
          <w:rFonts w:cs="Calibri" w:cstheme="minorAscii"/>
          <w:color w:val="auto"/>
          <w:sz w:val="24"/>
          <w:szCs w:val="24"/>
          <w:lang w:val="en-US"/>
        </w:rPr>
        <w:t>company;</w:t>
      </w:r>
    </w:p>
    <w:p w:rsidRPr="009F6502" w:rsidR="00A63308" w:rsidP="3C7507F0" w:rsidRDefault="00A63308" w14:paraId="1917FDCD" w14:textId="77777777">
      <w:pPr>
        <w:pStyle w:val="PargrafodaLista"/>
        <w:numPr>
          <w:ilvl w:val="2"/>
          <w:numId w:val="1"/>
        </w:numPr>
        <w:spacing w:before="120" w:after="120"/>
        <w:ind w:left="1225" w:hanging="374"/>
        <w:jc w:val="both"/>
        <w:rPr>
          <w:rFonts w:cs="Calibri" w:cstheme="minorAscii"/>
          <w:color w:val="auto"/>
          <w:sz w:val="24"/>
          <w:szCs w:val="24"/>
          <w:lang w:val="en-US"/>
        </w:rPr>
      </w:pPr>
      <w:r w:rsidRPr="3C7507F0" w:rsidR="00A63308">
        <w:rPr>
          <w:rFonts w:cs="Calibri" w:cstheme="minorAscii"/>
          <w:color w:val="auto"/>
          <w:sz w:val="24"/>
          <w:szCs w:val="24"/>
          <w:lang w:val="en-US"/>
        </w:rPr>
        <w:t xml:space="preserve">The parties </w:t>
      </w:r>
      <w:r w:rsidRPr="3C7507F0" w:rsidR="00A63308">
        <w:rPr>
          <w:rFonts w:cs="Calibri" w:cstheme="minorAscii"/>
          <w:color w:val="auto"/>
          <w:sz w:val="24"/>
          <w:szCs w:val="24"/>
          <w:lang w:val="en-US"/>
        </w:rPr>
        <w:t>are legally recognized</w:t>
      </w:r>
      <w:r w:rsidRPr="3C7507F0" w:rsidR="00A63308">
        <w:rPr>
          <w:rFonts w:cs="Calibri" w:cstheme="minorAscii"/>
          <w:color w:val="auto"/>
          <w:sz w:val="24"/>
          <w:szCs w:val="24"/>
          <w:lang w:val="en-US"/>
        </w:rPr>
        <w:t xml:space="preserve"> as </w:t>
      </w:r>
      <w:r w:rsidRPr="3C7507F0" w:rsidR="00A63308">
        <w:rPr>
          <w:rFonts w:cs="Calibri" w:cstheme="minorAscii"/>
          <w:color w:val="auto"/>
          <w:sz w:val="24"/>
          <w:szCs w:val="24"/>
          <w:lang w:val="en-US"/>
        </w:rPr>
        <w:t>business associates</w:t>
      </w:r>
      <w:r w:rsidRPr="3C7507F0" w:rsidR="00A63308">
        <w:rPr>
          <w:rFonts w:cs="Calibri" w:cstheme="minorAscii"/>
          <w:color w:val="auto"/>
          <w:sz w:val="24"/>
          <w:szCs w:val="24"/>
          <w:lang w:val="en-US"/>
        </w:rPr>
        <w:t>;</w:t>
      </w:r>
    </w:p>
    <w:p w:rsidRPr="009F6502" w:rsidR="00A63308" w:rsidP="3C7507F0" w:rsidRDefault="00A63308" w14:paraId="487051BA" w14:textId="77777777">
      <w:pPr>
        <w:pStyle w:val="PargrafodaLista"/>
        <w:numPr>
          <w:ilvl w:val="2"/>
          <w:numId w:val="1"/>
        </w:numPr>
        <w:spacing w:before="120" w:after="120"/>
        <w:ind w:left="1225" w:hanging="374"/>
        <w:jc w:val="both"/>
        <w:rPr>
          <w:rFonts w:cs="Calibri" w:cstheme="minorAscii"/>
          <w:color w:val="auto"/>
          <w:sz w:val="24"/>
          <w:szCs w:val="24"/>
          <w:lang w:val="en-US"/>
        </w:rPr>
      </w:pPr>
      <w:r w:rsidRPr="3C7507F0" w:rsidR="00A63308">
        <w:rPr>
          <w:rFonts w:cs="Calibri" w:cstheme="minorAscii"/>
          <w:color w:val="auto"/>
          <w:sz w:val="24"/>
          <w:szCs w:val="24"/>
          <w:lang w:val="en-US"/>
        </w:rPr>
        <w:t xml:space="preserve">The parties are employer and </w:t>
      </w:r>
      <w:r w:rsidRPr="3C7507F0" w:rsidR="00A63308">
        <w:rPr>
          <w:rFonts w:cs="Calibri" w:cstheme="minorAscii"/>
          <w:color w:val="auto"/>
          <w:sz w:val="24"/>
          <w:szCs w:val="24"/>
          <w:lang w:val="en-US"/>
        </w:rPr>
        <w:t>employee;</w:t>
      </w:r>
    </w:p>
    <w:p w:rsidRPr="009F6502" w:rsidR="00A63308" w:rsidP="3C7507F0" w:rsidRDefault="00A63308" w14:paraId="17FC2583" w14:textId="77777777">
      <w:pPr>
        <w:pStyle w:val="PargrafodaLista"/>
        <w:numPr>
          <w:ilvl w:val="2"/>
          <w:numId w:val="1"/>
        </w:numPr>
        <w:spacing w:before="120" w:after="120"/>
        <w:ind w:left="1225" w:hanging="374"/>
        <w:jc w:val="both"/>
        <w:rPr>
          <w:rFonts w:cs="Calibri" w:cstheme="minorAscii"/>
          <w:color w:val="auto"/>
          <w:sz w:val="24"/>
          <w:szCs w:val="24"/>
          <w:lang w:val="en-US"/>
        </w:rPr>
      </w:pPr>
      <w:r w:rsidRPr="3C7507F0" w:rsidR="00A63308">
        <w:rPr>
          <w:rFonts w:cs="Calibri" w:cstheme="minorAscii"/>
          <w:color w:val="auto"/>
          <w:sz w:val="24"/>
          <w:szCs w:val="24"/>
          <w:lang w:val="en-US"/>
        </w:rPr>
        <w:t xml:space="preserve">Any person, directly or indirectly, owns, </w:t>
      </w:r>
      <w:r w:rsidRPr="3C7507F0" w:rsidR="00A63308">
        <w:rPr>
          <w:rFonts w:cs="Calibri" w:cstheme="minorAscii"/>
          <w:color w:val="auto"/>
          <w:sz w:val="24"/>
          <w:szCs w:val="24"/>
          <w:lang w:val="en-US"/>
        </w:rPr>
        <w:t>controls</w:t>
      </w:r>
      <w:r w:rsidRPr="3C7507F0" w:rsidR="00A63308">
        <w:rPr>
          <w:rFonts w:cs="Calibri" w:cstheme="minorAscii"/>
          <w:color w:val="auto"/>
          <w:sz w:val="24"/>
          <w:szCs w:val="24"/>
          <w:lang w:val="en-US"/>
        </w:rPr>
        <w:t xml:space="preserve"> or holds with power to vote five percent or more of the voting stock or </w:t>
      </w:r>
      <w:r w:rsidRPr="3C7507F0" w:rsidR="00A63308">
        <w:rPr>
          <w:rFonts w:cs="Calibri" w:cstheme="minorAscii"/>
          <w:color w:val="auto"/>
          <w:sz w:val="24"/>
          <w:szCs w:val="24"/>
          <w:lang w:val="en-US"/>
        </w:rPr>
        <w:t>shares of any orga</w:t>
      </w:r>
      <w:r w:rsidRPr="3C7507F0" w:rsidR="00F006CC">
        <w:rPr>
          <w:rFonts w:cs="Calibri" w:cstheme="minorAscii"/>
          <w:color w:val="auto"/>
          <w:sz w:val="24"/>
          <w:szCs w:val="24"/>
          <w:lang w:val="en-US"/>
        </w:rPr>
        <w:t>nization and such organization</w:t>
      </w:r>
      <w:r w:rsidRPr="3C7507F0" w:rsidR="00A63308">
        <w:rPr>
          <w:rFonts w:cs="Calibri" w:cstheme="minorAscii"/>
          <w:color w:val="auto"/>
          <w:sz w:val="24"/>
          <w:szCs w:val="24"/>
          <w:lang w:val="en-US"/>
        </w:rPr>
        <w:t xml:space="preserve">; </w:t>
      </w:r>
    </w:p>
    <w:p w:rsidRPr="009F6502" w:rsidR="00A63308" w:rsidP="3C7507F0" w:rsidRDefault="00A63308" w14:paraId="3F37DD5E" w14:textId="77777777">
      <w:pPr>
        <w:pStyle w:val="PargrafodaLista"/>
        <w:numPr>
          <w:ilvl w:val="2"/>
          <w:numId w:val="1"/>
        </w:numPr>
        <w:spacing w:before="120" w:after="120"/>
        <w:ind w:left="1225" w:hanging="374"/>
        <w:jc w:val="both"/>
        <w:rPr>
          <w:rFonts w:cs="Calibri" w:cstheme="minorAscii"/>
          <w:color w:val="auto"/>
          <w:sz w:val="24"/>
          <w:szCs w:val="24"/>
          <w:lang w:val="en-US"/>
        </w:rPr>
      </w:pPr>
      <w:r w:rsidRPr="3C7507F0" w:rsidR="00A63308">
        <w:rPr>
          <w:rFonts w:cs="Calibri" w:cstheme="minorAscii"/>
          <w:color w:val="auto"/>
          <w:sz w:val="24"/>
          <w:szCs w:val="24"/>
          <w:lang w:val="en-US"/>
        </w:rPr>
        <w:t xml:space="preserve">One of the parties, directly or indirectly, controls another </w:t>
      </w:r>
      <w:r w:rsidRPr="3C7507F0" w:rsidR="00A63308">
        <w:rPr>
          <w:rFonts w:cs="Calibri" w:cstheme="minorAscii"/>
          <w:color w:val="auto"/>
          <w:sz w:val="24"/>
          <w:szCs w:val="24"/>
          <w:lang w:val="en-US"/>
        </w:rPr>
        <w:t>party;</w:t>
      </w:r>
    </w:p>
    <w:p w:rsidRPr="009F6502" w:rsidR="00A63308" w:rsidP="3C7507F0" w:rsidRDefault="00A63308" w14:paraId="5D3443A0" w14:textId="77777777">
      <w:pPr>
        <w:pStyle w:val="PargrafodaLista"/>
        <w:numPr>
          <w:ilvl w:val="2"/>
          <w:numId w:val="1"/>
        </w:numPr>
        <w:spacing w:before="120" w:after="120"/>
        <w:ind w:left="1225" w:hanging="374"/>
        <w:jc w:val="both"/>
        <w:rPr>
          <w:rFonts w:cs="Calibri" w:cstheme="minorAscii"/>
          <w:color w:val="auto"/>
          <w:sz w:val="24"/>
          <w:szCs w:val="24"/>
          <w:lang w:val="en-US"/>
        </w:rPr>
      </w:pPr>
      <w:r w:rsidRPr="3C7507F0" w:rsidR="00A63308">
        <w:rPr>
          <w:rFonts w:cs="Calibri" w:cstheme="minorAscii"/>
          <w:color w:val="auto"/>
          <w:sz w:val="24"/>
          <w:szCs w:val="24"/>
          <w:lang w:val="en-US"/>
        </w:rPr>
        <w:t xml:space="preserve">The parties are, directly or indirectly, controlled by a third </w:t>
      </w:r>
      <w:r w:rsidRPr="3C7507F0" w:rsidR="00A63308">
        <w:rPr>
          <w:rFonts w:cs="Calibri" w:cstheme="minorAscii"/>
          <w:color w:val="auto"/>
          <w:sz w:val="24"/>
          <w:szCs w:val="24"/>
          <w:lang w:val="en-US"/>
        </w:rPr>
        <w:t>party;</w:t>
      </w:r>
    </w:p>
    <w:p w:rsidRPr="009F6502" w:rsidR="00A63308" w:rsidP="3C7507F0" w:rsidRDefault="00A63308" w14:paraId="39134138" w14:textId="77777777">
      <w:pPr>
        <w:pStyle w:val="PargrafodaLista"/>
        <w:numPr>
          <w:ilvl w:val="2"/>
          <w:numId w:val="1"/>
        </w:numPr>
        <w:spacing w:before="120" w:after="120"/>
        <w:ind w:left="1225" w:hanging="374"/>
        <w:jc w:val="both"/>
        <w:rPr>
          <w:rFonts w:cs="Calibri" w:cstheme="minorAscii"/>
          <w:color w:val="auto"/>
          <w:sz w:val="24"/>
          <w:szCs w:val="24"/>
          <w:lang w:val="en-US"/>
        </w:rPr>
      </w:pPr>
      <w:r w:rsidRPr="3C7507F0" w:rsidR="00A63308">
        <w:rPr>
          <w:rFonts w:cs="Calibri" w:cstheme="minorAscii"/>
          <w:color w:val="auto"/>
          <w:sz w:val="24"/>
          <w:szCs w:val="24"/>
          <w:lang w:val="en-US"/>
        </w:rPr>
        <w:t xml:space="preserve">Together, both parties control, directly or indirectly, a third </w:t>
      </w:r>
      <w:r w:rsidRPr="3C7507F0" w:rsidR="00A63308">
        <w:rPr>
          <w:rFonts w:cs="Calibri" w:cstheme="minorAscii"/>
          <w:color w:val="auto"/>
          <w:sz w:val="24"/>
          <w:szCs w:val="24"/>
          <w:lang w:val="en-US"/>
        </w:rPr>
        <w:t>party;</w:t>
      </w:r>
    </w:p>
    <w:p w:rsidRPr="009F6502" w:rsidR="00A63308" w:rsidP="3C7507F0" w:rsidRDefault="00A63308" w14:paraId="32B9D0FE" w14:textId="77777777">
      <w:pPr>
        <w:pStyle w:val="PargrafodaLista"/>
        <w:numPr>
          <w:ilvl w:val="2"/>
          <w:numId w:val="1"/>
        </w:numPr>
        <w:spacing w:before="120" w:after="120"/>
        <w:ind w:left="1225" w:hanging="374"/>
        <w:jc w:val="both"/>
        <w:rPr>
          <w:rFonts w:cs="Calibri" w:cstheme="minorAscii"/>
          <w:color w:val="auto"/>
          <w:sz w:val="24"/>
          <w:szCs w:val="24"/>
          <w:lang w:val="en-US"/>
        </w:rPr>
      </w:pPr>
      <w:r w:rsidRPr="3C7507F0" w:rsidR="00A63308">
        <w:rPr>
          <w:rFonts w:cs="Calibri" w:cstheme="minorAscii"/>
          <w:color w:val="auto"/>
          <w:sz w:val="24"/>
          <w:szCs w:val="24"/>
          <w:lang w:val="en-US"/>
        </w:rPr>
        <w:t>The parties are members of the same family; or</w:t>
      </w:r>
    </w:p>
    <w:p w:rsidRPr="009F6502" w:rsidR="00A63308" w:rsidP="3C7507F0" w:rsidRDefault="00A63308" w14:paraId="1D937D56" w14:textId="77777777">
      <w:pPr>
        <w:pStyle w:val="PargrafodaLista"/>
        <w:numPr>
          <w:ilvl w:val="2"/>
          <w:numId w:val="1"/>
        </w:numPr>
        <w:spacing w:before="120" w:after="120"/>
        <w:ind w:left="1225" w:hanging="374"/>
        <w:jc w:val="both"/>
        <w:rPr>
          <w:rFonts w:cs="Calibri" w:cstheme="minorAscii"/>
          <w:color w:val="auto"/>
          <w:sz w:val="24"/>
          <w:szCs w:val="24"/>
          <w:lang w:val="en-US"/>
        </w:rPr>
      </w:pPr>
      <w:r w:rsidRPr="3C7507F0" w:rsidR="00A63308">
        <w:rPr>
          <w:rFonts w:cs="Calibri" w:cstheme="minorAscii"/>
          <w:color w:val="auto"/>
          <w:sz w:val="24"/>
          <w:szCs w:val="24"/>
          <w:lang w:val="en-US"/>
        </w:rPr>
        <w:t xml:space="preserve">There is a relationship of economic, </w:t>
      </w:r>
      <w:r w:rsidRPr="3C7507F0" w:rsidR="00A63308">
        <w:rPr>
          <w:rFonts w:cs="Calibri" w:cstheme="minorAscii"/>
          <w:color w:val="auto"/>
          <w:sz w:val="24"/>
          <w:szCs w:val="24"/>
          <w:lang w:val="en-US"/>
        </w:rPr>
        <w:t>financial</w:t>
      </w:r>
      <w:r w:rsidRPr="3C7507F0" w:rsidR="00A63308">
        <w:rPr>
          <w:rFonts w:cs="Calibri" w:cstheme="minorAscii"/>
          <w:color w:val="auto"/>
          <w:sz w:val="24"/>
          <w:szCs w:val="24"/>
          <w:lang w:val="en-US"/>
        </w:rPr>
        <w:t xml:space="preserve"> </w:t>
      </w:r>
      <w:r w:rsidRPr="3C7507F0" w:rsidR="00A63308">
        <w:rPr>
          <w:rFonts w:cs="Calibri" w:cstheme="minorAscii"/>
          <w:color w:val="auto"/>
          <w:sz w:val="24"/>
          <w:szCs w:val="24"/>
          <w:lang w:val="en-US"/>
        </w:rPr>
        <w:t xml:space="preserve">or technological dependence with customers, </w:t>
      </w:r>
      <w:r w:rsidRPr="3C7507F0" w:rsidR="00A63308">
        <w:rPr>
          <w:rFonts w:cs="Calibri" w:cstheme="minorAscii"/>
          <w:color w:val="auto"/>
          <w:sz w:val="24"/>
          <w:szCs w:val="24"/>
          <w:lang w:val="en-US"/>
        </w:rPr>
        <w:t>suppliers</w:t>
      </w:r>
      <w:r w:rsidRPr="3C7507F0" w:rsidR="00A63308">
        <w:rPr>
          <w:rFonts w:cs="Calibri" w:cstheme="minorAscii"/>
          <w:color w:val="auto"/>
          <w:sz w:val="24"/>
          <w:szCs w:val="24"/>
          <w:lang w:val="en-US"/>
        </w:rPr>
        <w:t xml:space="preserve"> or lenders.</w:t>
      </w:r>
    </w:p>
    <w:p w:rsidRPr="009F6502" w:rsidR="00A63308" w:rsidP="3C7507F0" w:rsidRDefault="00A63308" w14:paraId="3E3C16A5" w14:textId="77777777">
      <w:pPr>
        <w:pStyle w:val="PargrafodaLista"/>
        <w:numPr>
          <w:ilvl w:val="1"/>
          <w:numId w:val="1"/>
        </w:numPr>
        <w:jc w:val="both"/>
        <w:rPr>
          <w:rFonts w:cs="Calibri" w:cstheme="minorAscii"/>
          <w:color w:val="auto"/>
          <w:sz w:val="24"/>
          <w:szCs w:val="24"/>
          <w:lang w:val="en-US"/>
        </w:rPr>
      </w:pPr>
      <w:r w:rsidRPr="3C7507F0" w:rsidR="00A63308">
        <w:rPr>
          <w:rFonts w:cs="Calibri" w:cstheme="minorAscii"/>
          <w:color w:val="auto"/>
          <w:sz w:val="24"/>
          <w:szCs w:val="24"/>
          <w:lang w:val="en-US"/>
        </w:rPr>
        <w:t xml:space="preserve">State whether the companies classified as affiliated parties act in the manufacturing, raw material </w:t>
      </w:r>
      <w:r w:rsidRPr="3C7507F0" w:rsidR="00F27F89">
        <w:rPr>
          <w:rFonts w:cs="Calibri" w:cstheme="minorAscii"/>
          <w:color w:val="auto"/>
          <w:sz w:val="24"/>
          <w:szCs w:val="24"/>
          <w:lang w:val="en-US"/>
        </w:rPr>
        <w:t>supply</w:t>
      </w:r>
      <w:r w:rsidRPr="3C7507F0" w:rsidR="00A63308">
        <w:rPr>
          <w:rFonts w:cs="Calibri" w:cstheme="minorAscii"/>
          <w:color w:val="auto"/>
          <w:sz w:val="24"/>
          <w:szCs w:val="24"/>
          <w:lang w:val="en-US"/>
        </w:rPr>
        <w:t xml:space="preserve">, service rendering or commercialization of the subject </w:t>
      </w:r>
      <w:r w:rsidRPr="3C7507F0" w:rsidR="00E80E5C">
        <w:rPr>
          <w:rFonts w:cs="Calibri" w:cstheme="minorAscii"/>
          <w:color w:val="auto"/>
          <w:sz w:val="24"/>
          <w:szCs w:val="24"/>
          <w:lang w:val="en-US"/>
        </w:rPr>
        <w:t>product</w:t>
      </w:r>
      <w:r w:rsidRPr="3C7507F0" w:rsidR="00A63308">
        <w:rPr>
          <w:rFonts w:cs="Calibri" w:cstheme="minorAscii"/>
          <w:color w:val="auto"/>
          <w:sz w:val="24"/>
          <w:szCs w:val="24"/>
          <w:lang w:val="en-US"/>
        </w:rPr>
        <w:t xml:space="preserve">. Describe in </w:t>
      </w:r>
      <w:r w:rsidRPr="3C7507F0" w:rsidR="00A63308">
        <w:rPr>
          <w:rFonts w:cs="Calibri" w:cstheme="minorAscii"/>
          <w:color w:val="auto"/>
          <w:sz w:val="24"/>
          <w:szCs w:val="24"/>
          <w:lang w:val="en-US"/>
        </w:rPr>
        <w:t>details</w:t>
      </w:r>
      <w:r w:rsidRPr="3C7507F0" w:rsidR="00A63308">
        <w:rPr>
          <w:rFonts w:cs="Calibri" w:cstheme="minorAscii"/>
          <w:color w:val="auto"/>
          <w:sz w:val="24"/>
          <w:szCs w:val="24"/>
          <w:lang w:val="en-US"/>
        </w:rPr>
        <w:t xml:space="preserve"> the activities executed by each affiliated party.</w:t>
      </w:r>
    </w:p>
    <w:p w:rsidRPr="009F6502" w:rsidR="00A07F82" w:rsidP="3C7507F0" w:rsidRDefault="00A07F82" w14:paraId="223D9FF2" w14:textId="77777777">
      <w:pPr>
        <w:pStyle w:val="PargrafodaLista"/>
        <w:spacing w:after="0" w:line="240" w:lineRule="auto"/>
        <w:ind w:left="794"/>
        <w:jc w:val="both"/>
        <w:rPr>
          <w:rFonts w:cs="Calibri" w:cstheme="minorAscii"/>
          <w:color w:val="auto"/>
          <w:sz w:val="24"/>
          <w:szCs w:val="24"/>
          <w:lang w:val="en-US"/>
        </w:rPr>
      </w:pPr>
    </w:p>
    <w:p w:rsidRPr="009F6502" w:rsidR="00A63308" w:rsidP="3C7507F0" w:rsidRDefault="00A63308" w14:paraId="312DBEE3" w14:textId="77777777">
      <w:pPr>
        <w:pStyle w:val="PargrafodaLista"/>
        <w:numPr>
          <w:ilvl w:val="1"/>
          <w:numId w:val="1"/>
        </w:numPr>
        <w:jc w:val="both"/>
        <w:rPr>
          <w:rFonts w:cs="Calibri" w:cstheme="minorAscii"/>
          <w:color w:val="auto"/>
          <w:sz w:val="24"/>
          <w:szCs w:val="24"/>
          <w:lang w:val="en-US"/>
        </w:rPr>
      </w:pPr>
      <w:r w:rsidRPr="3C7507F0" w:rsidR="00A63308">
        <w:rPr>
          <w:rFonts w:cs="Calibri" w:cstheme="minorAscii"/>
          <w:color w:val="auto"/>
          <w:sz w:val="24"/>
          <w:szCs w:val="24"/>
          <w:lang w:val="en-US"/>
        </w:rPr>
        <w:t xml:space="preserve">List all stockholders that directly or indirectly hold more than five percent of your company’s capital, your controller’s </w:t>
      </w:r>
      <w:r w:rsidRPr="3C7507F0" w:rsidR="00A63308">
        <w:rPr>
          <w:rFonts w:cs="Calibri" w:cstheme="minorAscii"/>
          <w:color w:val="auto"/>
          <w:sz w:val="24"/>
          <w:szCs w:val="24"/>
          <w:lang w:val="en-US"/>
        </w:rPr>
        <w:t>capital</w:t>
      </w:r>
      <w:r w:rsidRPr="3C7507F0" w:rsidR="00A63308">
        <w:rPr>
          <w:rFonts w:cs="Calibri" w:cstheme="minorAscii"/>
          <w:color w:val="auto"/>
          <w:sz w:val="24"/>
          <w:szCs w:val="24"/>
          <w:lang w:val="en-US"/>
        </w:rPr>
        <w:t xml:space="preserve"> and/or your controller’s subsidiaries’ capital</w:t>
      </w:r>
      <w:r w:rsidRPr="3C7507F0" w:rsidR="00352AE2">
        <w:rPr>
          <w:rFonts w:cs="Calibri" w:cstheme="minorAscii"/>
          <w:color w:val="auto"/>
          <w:sz w:val="24"/>
          <w:szCs w:val="24"/>
          <w:lang w:val="en-US"/>
        </w:rPr>
        <w:t>.</w:t>
      </w:r>
    </w:p>
    <w:p w:rsidRPr="009F6502" w:rsidR="00A07F82" w:rsidP="3C7507F0" w:rsidRDefault="00A07F82" w14:paraId="4300D83E" w14:textId="77777777">
      <w:pPr>
        <w:pStyle w:val="PargrafodaLista"/>
        <w:spacing w:after="0" w:line="240" w:lineRule="auto"/>
        <w:ind w:left="794"/>
        <w:jc w:val="both"/>
        <w:rPr>
          <w:rFonts w:cs="Calibri" w:cstheme="minorAscii"/>
          <w:color w:val="auto"/>
          <w:sz w:val="24"/>
          <w:szCs w:val="24"/>
          <w:lang w:val="en-US"/>
        </w:rPr>
      </w:pPr>
    </w:p>
    <w:p w:rsidRPr="009F6502" w:rsidR="00A63308" w:rsidP="3C7507F0" w:rsidRDefault="00A63308" w14:paraId="12748AD5" w14:textId="77777777">
      <w:pPr>
        <w:pStyle w:val="PargrafodaLista"/>
        <w:numPr>
          <w:ilvl w:val="1"/>
          <w:numId w:val="1"/>
        </w:numPr>
        <w:jc w:val="both"/>
        <w:rPr>
          <w:rFonts w:cs="Calibri" w:cstheme="minorAscii"/>
          <w:color w:val="auto"/>
          <w:sz w:val="24"/>
          <w:szCs w:val="24"/>
          <w:lang w:val="en-US"/>
        </w:rPr>
      </w:pPr>
      <w:r w:rsidRPr="3C7507F0" w:rsidR="00A63308">
        <w:rPr>
          <w:rFonts w:cs="Calibri" w:cstheme="minorAscii"/>
          <w:color w:val="auto"/>
          <w:sz w:val="24"/>
          <w:szCs w:val="24"/>
          <w:lang w:val="en-US"/>
        </w:rPr>
        <w:t xml:space="preserve">The company may present a public bulletin that provides the requested information in </w:t>
      </w:r>
      <w:r w:rsidRPr="3C7507F0" w:rsidR="00A63308">
        <w:rPr>
          <w:rFonts w:cs="Calibri" w:cstheme="minorAscii"/>
          <w:color w:val="auto"/>
          <w:sz w:val="24"/>
          <w:szCs w:val="24"/>
          <w:lang w:val="en-US"/>
        </w:rPr>
        <w:t>details</w:t>
      </w:r>
      <w:r w:rsidRPr="3C7507F0" w:rsidR="00A63308">
        <w:rPr>
          <w:rFonts w:cs="Calibri" w:cstheme="minorAscii"/>
          <w:color w:val="auto"/>
          <w:sz w:val="24"/>
          <w:szCs w:val="24"/>
          <w:lang w:val="en-US"/>
        </w:rPr>
        <w:t>.</w:t>
      </w:r>
    </w:p>
    <w:p w:rsidRPr="009F6502" w:rsidR="00A07F82" w:rsidP="3C7507F0" w:rsidRDefault="00A07F82" w14:paraId="1BFECBB9" w14:textId="77777777">
      <w:pPr>
        <w:pStyle w:val="PargrafodaLista"/>
        <w:spacing w:after="0" w:line="240" w:lineRule="auto"/>
        <w:ind w:left="794"/>
        <w:jc w:val="both"/>
        <w:rPr>
          <w:rFonts w:cs="Calibri" w:cstheme="minorAscii"/>
          <w:color w:val="auto"/>
          <w:sz w:val="24"/>
          <w:szCs w:val="24"/>
          <w:lang w:val="en-US"/>
        </w:rPr>
      </w:pPr>
    </w:p>
    <w:p w:rsidRPr="009F6502" w:rsidR="00A63308" w:rsidP="3C7507F0" w:rsidRDefault="00A63308" w14:paraId="18DA307B" w14:textId="77777777">
      <w:pPr>
        <w:pStyle w:val="PargrafodaLista"/>
        <w:numPr>
          <w:ilvl w:val="1"/>
          <w:numId w:val="1"/>
        </w:numPr>
        <w:jc w:val="both"/>
        <w:rPr>
          <w:rFonts w:cs="Calibri" w:cstheme="minorAscii"/>
          <w:color w:val="auto"/>
          <w:sz w:val="24"/>
          <w:szCs w:val="24"/>
          <w:lang w:val="en-US"/>
        </w:rPr>
      </w:pPr>
      <w:r w:rsidRPr="3C7507F0" w:rsidR="00A63308">
        <w:rPr>
          <w:rFonts w:cs="Calibri" w:cstheme="minorAscii"/>
          <w:color w:val="auto"/>
          <w:sz w:val="24"/>
          <w:szCs w:val="24"/>
          <w:lang w:val="en-US"/>
        </w:rPr>
        <w:t>State the existence of any specific sector policy that</w:t>
      </w:r>
      <w:r w:rsidRPr="3C7507F0" w:rsidR="00045CFC">
        <w:rPr>
          <w:rFonts w:cs="Calibri" w:cstheme="minorAscii"/>
          <w:color w:val="auto"/>
          <w:sz w:val="24"/>
          <w:szCs w:val="24"/>
          <w:lang w:val="en-US"/>
        </w:rPr>
        <w:t xml:space="preserve"> interferes with</w:t>
      </w:r>
      <w:r w:rsidRPr="3C7507F0" w:rsidR="00A63308">
        <w:rPr>
          <w:rFonts w:cs="Calibri" w:cstheme="minorAscii"/>
          <w:color w:val="auto"/>
          <w:sz w:val="24"/>
          <w:szCs w:val="24"/>
          <w:lang w:val="en-US"/>
        </w:rPr>
        <w:t xml:space="preserve"> the company’s economic activities.</w:t>
      </w:r>
    </w:p>
    <w:p w:rsidRPr="009F6502" w:rsidR="00A07F82" w:rsidP="3C7507F0" w:rsidRDefault="00A07F82" w14:paraId="0582A1F9" w14:textId="77777777">
      <w:pPr>
        <w:pStyle w:val="PargrafodaLista"/>
        <w:spacing w:after="0" w:line="240" w:lineRule="auto"/>
        <w:ind w:left="794"/>
        <w:jc w:val="both"/>
        <w:rPr>
          <w:rFonts w:cs="Calibri" w:cstheme="minorAscii"/>
          <w:color w:val="auto"/>
          <w:sz w:val="24"/>
          <w:szCs w:val="24"/>
          <w:lang w:val="en-US"/>
        </w:rPr>
      </w:pPr>
    </w:p>
    <w:p w:rsidRPr="009F6502" w:rsidR="00A07F82" w:rsidP="3C7507F0" w:rsidRDefault="00A63308" w14:paraId="7F8C8546" w14:textId="77777777">
      <w:pPr>
        <w:pStyle w:val="PargrafodaLista"/>
        <w:numPr>
          <w:ilvl w:val="1"/>
          <w:numId w:val="1"/>
        </w:numPr>
        <w:jc w:val="both"/>
        <w:rPr>
          <w:rFonts w:cs="Calibri" w:cstheme="minorAscii"/>
          <w:color w:val="auto"/>
          <w:sz w:val="24"/>
          <w:szCs w:val="24"/>
          <w:lang w:val="en-US"/>
        </w:rPr>
      </w:pPr>
      <w:r w:rsidRPr="3C7507F0" w:rsidR="00A63308">
        <w:rPr>
          <w:rFonts w:cs="Calibri" w:cstheme="minorAscii"/>
          <w:color w:val="auto"/>
          <w:sz w:val="24"/>
          <w:szCs w:val="24"/>
          <w:lang w:val="en-US"/>
        </w:rPr>
        <w:t xml:space="preserve">Describe, if applicable, any kind of direct or indirect governmental </w:t>
      </w:r>
      <w:r w:rsidRPr="3C7507F0" w:rsidR="00A63308">
        <w:rPr>
          <w:rFonts w:cs="Calibri" w:cstheme="minorAscii"/>
          <w:color w:val="auto"/>
          <w:sz w:val="24"/>
          <w:szCs w:val="24"/>
          <w:lang w:val="en-US"/>
        </w:rPr>
        <w:t>incentives</w:t>
      </w:r>
      <w:r w:rsidRPr="3C7507F0" w:rsidR="00A63308">
        <w:rPr>
          <w:rFonts w:cs="Calibri" w:cstheme="minorAscii"/>
          <w:color w:val="auto"/>
          <w:sz w:val="24"/>
          <w:szCs w:val="24"/>
          <w:lang w:val="en-US"/>
        </w:rPr>
        <w:t xml:space="preserve"> granted to the manufacturing, commercialization and/or exporting of the subject </w:t>
      </w:r>
      <w:r w:rsidRPr="3C7507F0" w:rsidR="00E80E5C">
        <w:rPr>
          <w:rFonts w:cs="Calibri" w:cstheme="minorAscii"/>
          <w:color w:val="auto"/>
          <w:sz w:val="24"/>
          <w:szCs w:val="24"/>
          <w:lang w:val="en-US"/>
        </w:rPr>
        <w:t>product</w:t>
      </w:r>
      <w:r w:rsidRPr="3C7507F0" w:rsidR="00A63308">
        <w:rPr>
          <w:rFonts w:cs="Calibri" w:cstheme="minorAscii"/>
          <w:color w:val="auto"/>
          <w:sz w:val="24"/>
          <w:szCs w:val="24"/>
          <w:lang w:val="en-US"/>
        </w:rPr>
        <w:t>.</w:t>
      </w:r>
    </w:p>
    <w:p w:rsidRPr="009F6502" w:rsidR="00A07F82" w:rsidP="3C7507F0" w:rsidRDefault="00A07F82" w14:paraId="4CE1DAFF" w14:textId="77777777">
      <w:pPr>
        <w:pStyle w:val="PargrafodaLista"/>
        <w:spacing w:after="0" w:line="240" w:lineRule="auto"/>
        <w:ind w:left="792"/>
        <w:jc w:val="both"/>
        <w:rPr>
          <w:rFonts w:cs="Calibri" w:cstheme="minorAscii"/>
          <w:color w:val="auto"/>
          <w:sz w:val="24"/>
          <w:szCs w:val="24"/>
          <w:lang w:val="en-US"/>
        </w:rPr>
      </w:pPr>
    </w:p>
    <w:p w:rsidRPr="009F6502" w:rsidR="00A63308" w:rsidP="3C7507F0" w:rsidRDefault="00A63308" w14:paraId="0F9B3930" w14:textId="77777777">
      <w:pPr>
        <w:pStyle w:val="PargrafodaLista"/>
        <w:numPr>
          <w:ilvl w:val="0"/>
          <w:numId w:val="1"/>
        </w:numPr>
        <w:jc w:val="both"/>
        <w:rPr>
          <w:rFonts w:cs="Calibri" w:cstheme="minorAscii"/>
          <w:b w:val="1"/>
          <w:bCs w:val="1"/>
          <w:color w:val="auto"/>
          <w:sz w:val="24"/>
          <w:szCs w:val="24"/>
          <w:lang w:val="en-US"/>
        </w:rPr>
      </w:pPr>
      <w:r w:rsidRPr="3C7507F0" w:rsidR="00A63308">
        <w:rPr>
          <w:rFonts w:cs="Calibri" w:cstheme="minorAscii"/>
          <w:b w:val="1"/>
          <w:bCs w:val="1"/>
          <w:color w:val="auto"/>
          <w:sz w:val="24"/>
          <w:szCs w:val="24"/>
          <w:lang w:val="en-US"/>
        </w:rPr>
        <w:t xml:space="preserve">Accounting and Financial Practices </w:t>
      </w:r>
    </w:p>
    <w:p w:rsidRPr="009F6502" w:rsidR="00A07F82" w:rsidP="3C7507F0" w:rsidRDefault="00A07F82" w14:paraId="50EDA407" w14:textId="77777777">
      <w:pPr>
        <w:pStyle w:val="PargrafodaLista"/>
        <w:spacing w:after="0" w:line="240" w:lineRule="auto"/>
        <w:ind w:left="360"/>
        <w:jc w:val="both"/>
        <w:rPr>
          <w:rFonts w:cs="Calibri" w:cstheme="minorAscii"/>
          <w:color w:val="auto"/>
          <w:sz w:val="24"/>
          <w:szCs w:val="24"/>
          <w:lang w:val="en-US"/>
        </w:rPr>
      </w:pPr>
    </w:p>
    <w:p w:rsidRPr="009F6502" w:rsidR="00A63308" w:rsidP="3C7507F0" w:rsidRDefault="00A63308" w14:paraId="47BA8638" w14:textId="77777777">
      <w:pPr>
        <w:pStyle w:val="PargrafodaLista"/>
        <w:numPr>
          <w:ilvl w:val="1"/>
          <w:numId w:val="1"/>
        </w:numPr>
        <w:jc w:val="both"/>
        <w:rPr>
          <w:rFonts w:cs="Calibri" w:cstheme="minorAscii"/>
          <w:color w:val="auto"/>
          <w:sz w:val="24"/>
          <w:szCs w:val="24"/>
          <w:lang w:val="en-US"/>
        </w:rPr>
      </w:pPr>
      <w:r w:rsidRPr="3C7507F0" w:rsidR="00A63308">
        <w:rPr>
          <w:rFonts w:cs="Calibri" w:cstheme="minorAscii"/>
          <w:color w:val="auto"/>
          <w:sz w:val="24"/>
          <w:szCs w:val="24"/>
          <w:lang w:val="en-US"/>
        </w:rPr>
        <w:t xml:space="preserve">Describe, in </w:t>
      </w:r>
      <w:r w:rsidRPr="3C7507F0" w:rsidR="00A63308">
        <w:rPr>
          <w:rFonts w:cs="Calibri" w:cstheme="minorAscii"/>
          <w:color w:val="auto"/>
          <w:sz w:val="24"/>
          <w:szCs w:val="24"/>
          <w:lang w:val="en-US"/>
        </w:rPr>
        <w:t>details</w:t>
      </w:r>
      <w:r w:rsidRPr="3C7507F0" w:rsidR="00A63308">
        <w:rPr>
          <w:rFonts w:cs="Calibri" w:cstheme="minorAscii"/>
          <w:color w:val="auto"/>
          <w:sz w:val="24"/>
          <w:szCs w:val="24"/>
          <w:lang w:val="en-US"/>
        </w:rPr>
        <w:t xml:space="preserve">, your company’s accounting and financial practices, that is, how the respective records </w:t>
      </w:r>
      <w:r w:rsidRPr="3C7507F0" w:rsidR="00A63308">
        <w:rPr>
          <w:rFonts w:cs="Calibri" w:cstheme="minorAscii"/>
          <w:color w:val="auto"/>
          <w:sz w:val="24"/>
          <w:szCs w:val="24"/>
          <w:lang w:val="en-US"/>
        </w:rPr>
        <w:t>are kept</w:t>
      </w:r>
      <w:r w:rsidRPr="3C7507F0" w:rsidR="00A63308">
        <w:rPr>
          <w:rFonts w:cs="Calibri" w:cstheme="minorAscii"/>
          <w:color w:val="auto"/>
          <w:sz w:val="24"/>
          <w:szCs w:val="24"/>
          <w:lang w:val="en-US"/>
        </w:rPr>
        <w:t xml:space="preserve"> and what the </w:t>
      </w:r>
      <w:r w:rsidRPr="3C7507F0" w:rsidR="00A63308">
        <w:rPr>
          <w:rFonts w:cs="Calibri" w:cstheme="minorAscii"/>
          <w:color w:val="auto"/>
          <w:sz w:val="24"/>
          <w:szCs w:val="24"/>
          <w:lang w:val="en-US"/>
        </w:rPr>
        <w:t>period of time</w:t>
      </w:r>
      <w:r w:rsidRPr="3C7507F0" w:rsidR="00A63308">
        <w:rPr>
          <w:rFonts w:cs="Calibri" w:cstheme="minorAscii"/>
          <w:color w:val="auto"/>
          <w:sz w:val="24"/>
          <w:szCs w:val="24"/>
          <w:lang w:val="en-US"/>
        </w:rPr>
        <w:t xml:space="preserve"> used by the company’s accounting is. </w:t>
      </w:r>
    </w:p>
    <w:p w:rsidRPr="009F6502" w:rsidR="00A07F82" w:rsidP="3C7507F0" w:rsidRDefault="00A07F82" w14:paraId="59BBFED7" w14:textId="77777777">
      <w:pPr>
        <w:pStyle w:val="PargrafodaLista"/>
        <w:spacing w:after="0" w:line="240" w:lineRule="auto"/>
        <w:ind w:left="792"/>
        <w:jc w:val="both"/>
        <w:rPr>
          <w:rFonts w:cs="Calibri" w:cstheme="minorAscii"/>
          <w:color w:val="auto"/>
          <w:sz w:val="24"/>
          <w:szCs w:val="24"/>
          <w:lang w:val="en-US"/>
        </w:rPr>
      </w:pPr>
    </w:p>
    <w:p w:rsidRPr="009F6502" w:rsidR="00A63308" w:rsidP="3C7507F0" w:rsidRDefault="00A63308" w14:paraId="1C2C588C" w14:textId="77777777">
      <w:pPr>
        <w:pStyle w:val="PargrafodaLista"/>
        <w:numPr>
          <w:ilvl w:val="1"/>
          <w:numId w:val="1"/>
        </w:numPr>
        <w:jc w:val="both"/>
        <w:rPr>
          <w:rFonts w:cs="Calibri" w:cstheme="minorAscii"/>
          <w:color w:val="auto"/>
          <w:sz w:val="24"/>
          <w:szCs w:val="24"/>
          <w:lang w:val="en-US"/>
        </w:rPr>
      </w:pPr>
      <w:r w:rsidRPr="3C7507F0" w:rsidR="00A63308">
        <w:rPr>
          <w:rFonts w:cs="Calibri" w:cstheme="minorAscii"/>
          <w:color w:val="auto"/>
          <w:sz w:val="24"/>
          <w:szCs w:val="24"/>
          <w:lang w:val="en-US"/>
        </w:rPr>
        <w:t>Indicate how the data of your company’s financial accounting are summarized in the financial statements</w:t>
      </w:r>
      <w:r w:rsidRPr="3C7507F0" w:rsidR="00482610">
        <w:rPr>
          <w:rFonts w:cs="Calibri" w:cstheme="minorAscii"/>
          <w:color w:val="auto"/>
          <w:sz w:val="24"/>
          <w:szCs w:val="24"/>
          <w:lang w:val="en-US"/>
        </w:rPr>
        <w:t>.</w:t>
      </w:r>
    </w:p>
    <w:p w:rsidRPr="009F6502" w:rsidR="00A07F82" w:rsidP="3C7507F0" w:rsidRDefault="00A07F82" w14:paraId="6C4DAF8D" w14:textId="77777777">
      <w:pPr>
        <w:pStyle w:val="PargrafodaLista"/>
        <w:ind w:left="792"/>
        <w:jc w:val="both"/>
        <w:rPr>
          <w:rFonts w:cs="Calibri" w:cstheme="minorAscii"/>
          <w:color w:val="auto"/>
          <w:sz w:val="24"/>
          <w:szCs w:val="24"/>
          <w:lang w:val="en-US"/>
        </w:rPr>
      </w:pPr>
    </w:p>
    <w:p w:rsidRPr="009F6502" w:rsidR="00A63308" w:rsidP="3C7507F0" w:rsidRDefault="00A63308" w14:paraId="7B549301" w14:textId="77777777">
      <w:pPr>
        <w:pStyle w:val="PargrafodaLista"/>
        <w:numPr>
          <w:ilvl w:val="1"/>
          <w:numId w:val="1"/>
        </w:numPr>
        <w:jc w:val="both"/>
        <w:rPr>
          <w:rFonts w:cs="Calibri" w:cstheme="minorAscii"/>
          <w:color w:val="auto"/>
          <w:sz w:val="24"/>
          <w:szCs w:val="24"/>
          <w:lang w:val="en-US"/>
        </w:rPr>
      </w:pPr>
      <w:r w:rsidRPr="3C7507F0" w:rsidR="00A63308">
        <w:rPr>
          <w:rFonts w:cs="Calibri" w:cstheme="minorAscii"/>
          <w:color w:val="auto"/>
          <w:sz w:val="24"/>
          <w:szCs w:val="24"/>
          <w:lang w:val="en-US"/>
        </w:rPr>
        <w:t xml:space="preserve">Explain, in </w:t>
      </w:r>
      <w:r w:rsidRPr="3C7507F0" w:rsidR="00A63308">
        <w:rPr>
          <w:rFonts w:cs="Calibri" w:cstheme="minorAscii"/>
          <w:color w:val="auto"/>
          <w:sz w:val="24"/>
          <w:szCs w:val="24"/>
          <w:lang w:val="en-US"/>
        </w:rPr>
        <w:t>details</w:t>
      </w:r>
      <w:r w:rsidRPr="3C7507F0" w:rsidR="00A63308">
        <w:rPr>
          <w:rFonts w:cs="Calibri" w:cstheme="minorAscii"/>
          <w:color w:val="auto"/>
          <w:sz w:val="24"/>
          <w:szCs w:val="24"/>
          <w:lang w:val="en-US"/>
        </w:rPr>
        <w:t xml:space="preserve">, how </w:t>
      </w:r>
      <w:r w:rsidRPr="3C7507F0" w:rsidR="00045CFC">
        <w:rPr>
          <w:rFonts w:cs="Calibri" w:cstheme="minorAscii"/>
          <w:color w:val="auto"/>
          <w:sz w:val="24"/>
          <w:szCs w:val="24"/>
          <w:lang w:val="en-US"/>
        </w:rPr>
        <w:t>your</w:t>
      </w:r>
      <w:r w:rsidRPr="3C7507F0" w:rsidR="00A63308">
        <w:rPr>
          <w:rFonts w:cs="Calibri" w:cstheme="minorAscii"/>
          <w:color w:val="auto"/>
          <w:sz w:val="24"/>
          <w:szCs w:val="24"/>
          <w:lang w:val="en-US"/>
        </w:rPr>
        <w:t xml:space="preserve"> company’s sales are recorded, </w:t>
      </w:r>
      <w:r w:rsidRPr="3C7507F0" w:rsidR="00A63308">
        <w:rPr>
          <w:rFonts w:cs="Calibri" w:cstheme="minorAscii"/>
          <w:color w:val="auto"/>
          <w:sz w:val="24"/>
          <w:szCs w:val="24"/>
          <w:lang w:val="en-US"/>
        </w:rPr>
        <w:t>stating</w:t>
      </w:r>
      <w:r w:rsidRPr="3C7507F0" w:rsidR="00A63308">
        <w:rPr>
          <w:rFonts w:cs="Calibri" w:cstheme="minorAscii"/>
          <w:color w:val="auto"/>
          <w:sz w:val="24"/>
          <w:szCs w:val="24"/>
          <w:lang w:val="en-US"/>
        </w:rPr>
        <w:t xml:space="preserve"> all account books used for this purpose.</w:t>
      </w:r>
    </w:p>
    <w:p w:rsidRPr="009F6502" w:rsidR="00A07F82" w:rsidP="3C7507F0" w:rsidRDefault="00A07F82" w14:paraId="76988505" w14:textId="77777777">
      <w:pPr>
        <w:pStyle w:val="PargrafodaLista"/>
        <w:spacing w:after="0" w:line="240" w:lineRule="auto"/>
        <w:ind w:left="792"/>
        <w:jc w:val="both"/>
        <w:rPr>
          <w:rFonts w:cs="Calibri" w:cstheme="minorAscii"/>
          <w:color w:val="auto"/>
          <w:sz w:val="24"/>
          <w:szCs w:val="24"/>
          <w:lang w:val="en-US"/>
        </w:rPr>
      </w:pPr>
    </w:p>
    <w:p w:rsidRPr="009F6502" w:rsidR="00A63308" w:rsidP="3C7507F0" w:rsidRDefault="00A63308" w14:paraId="5434142A" w14:textId="77777777">
      <w:pPr>
        <w:pStyle w:val="PargrafodaLista"/>
        <w:numPr>
          <w:ilvl w:val="1"/>
          <w:numId w:val="1"/>
        </w:numPr>
        <w:jc w:val="both"/>
        <w:rPr>
          <w:rFonts w:cs="Calibri" w:cstheme="minorAscii"/>
          <w:color w:val="auto"/>
          <w:sz w:val="24"/>
          <w:szCs w:val="24"/>
          <w:lang w:val="en-US"/>
        </w:rPr>
      </w:pPr>
      <w:r w:rsidRPr="3C7507F0" w:rsidR="00A63308">
        <w:rPr>
          <w:rFonts w:cs="Calibri" w:cstheme="minorAscii"/>
          <w:color w:val="auto"/>
          <w:sz w:val="24"/>
          <w:szCs w:val="24"/>
          <w:lang w:val="en-US"/>
        </w:rPr>
        <w:t>Provide a flowchart illustrating the system used by your company and its respective account books.</w:t>
      </w:r>
    </w:p>
    <w:p w:rsidRPr="009F6502" w:rsidR="00A07F82" w:rsidP="3C7507F0" w:rsidRDefault="00A07F82" w14:paraId="6CF67921" w14:textId="77777777">
      <w:pPr>
        <w:pStyle w:val="PargrafodaLista"/>
        <w:ind w:left="792"/>
        <w:jc w:val="both"/>
        <w:rPr>
          <w:rFonts w:cs="Calibri" w:cstheme="minorAscii"/>
          <w:color w:val="auto"/>
          <w:sz w:val="24"/>
          <w:szCs w:val="24"/>
          <w:lang w:val="en-US"/>
        </w:rPr>
      </w:pPr>
    </w:p>
    <w:p w:rsidRPr="009F6502" w:rsidR="00A63308" w:rsidP="3C7507F0" w:rsidRDefault="00045CFC" w14:paraId="4691DA14" w14:textId="77777777">
      <w:pPr>
        <w:pStyle w:val="PargrafodaLista"/>
        <w:numPr>
          <w:ilvl w:val="1"/>
          <w:numId w:val="1"/>
        </w:numPr>
        <w:jc w:val="both"/>
        <w:rPr>
          <w:rFonts w:cs="Calibri" w:cstheme="minorAscii"/>
          <w:color w:val="auto"/>
          <w:sz w:val="24"/>
          <w:szCs w:val="24"/>
          <w:lang w:val="en-US"/>
        </w:rPr>
      </w:pPr>
      <w:r w:rsidRPr="3C7507F0" w:rsidR="00045CFC">
        <w:rPr>
          <w:rFonts w:cs="Calibri" w:cstheme="minorAscii"/>
          <w:color w:val="auto"/>
          <w:sz w:val="24"/>
          <w:szCs w:val="24"/>
          <w:lang w:val="en-US"/>
        </w:rPr>
        <w:t>Explain how your</w:t>
      </w:r>
      <w:r w:rsidRPr="3C7507F0" w:rsidR="00A63308">
        <w:rPr>
          <w:rFonts w:cs="Calibri" w:cstheme="minorAscii"/>
          <w:color w:val="auto"/>
          <w:sz w:val="24"/>
          <w:szCs w:val="24"/>
          <w:lang w:val="en-US"/>
        </w:rPr>
        <w:t xml:space="preserve"> company classifies in its records sales in the domestic market, exports to a third</w:t>
      </w:r>
      <w:r w:rsidRPr="3C7507F0" w:rsidR="00045CFC">
        <w:rPr>
          <w:rFonts w:cs="Calibri" w:cstheme="minorAscii"/>
          <w:color w:val="auto"/>
          <w:sz w:val="24"/>
          <w:szCs w:val="24"/>
          <w:lang w:val="en-US"/>
        </w:rPr>
        <w:t>-</w:t>
      </w:r>
      <w:r w:rsidRPr="3C7507F0" w:rsidR="00A63308">
        <w:rPr>
          <w:rFonts w:cs="Calibri" w:cstheme="minorAscii"/>
          <w:color w:val="auto"/>
          <w:sz w:val="24"/>
          <w:szCs w:val="24"/>
          <w:lang w:val="en-US"/>
        </w:rPr>
        <w:t>country</w:t>
      </w:r>
      <w:r w:rsidRPr="3C7507F0" w:rsidR="00045CFC">
        <w:rPr>
          <w:rFonts w:cs="Calibri" w:cstheme="minorAscii"/>
          <w:color w:val="auto"/>
          <w:sz w:val="24"/>
          <w:szCs w:val="24"/>
          <w:lang w:val="en-US"/>
        </w:rPr>
        <w:t xml:space="preserve"> market</w:t>
      </w:r>
      <w:r w:rsidRPr="3C7507F0" w:rsidR="00A63308">
        <w:rPr>
          <w:rFonts w:cs="Calibri" w:cstheme="minorAscii"/>
          <w:color w:val="auto"/>
          <w:sz w:val="24"/>
          <w:szCs w:val="24"/>
          <w:lang w:val="en-US"/>
        </w:rPr>
        <w:t xml:space="preserve">, exports to Brazil and, when </w:t>
      </w:r>
      <w:r w:rsidRPr="3C7507F0" w:rsidR="00045CFC">
        <w:rPr>
          <w:rFonts w:cs="Calibri" w:cstheme="minorAscii"/>
          <w:color w:val="auto"/>
          <w:sz w:val="24"/>
          <w:szCs w:val="24"/>
          <w:lang w:val="en-US"/>
        </w:rPr>
        <w:t>existent</w:t>
      </w:r>
      <w:r w:rsidRPr="3C7507F0" w:rsidR="00A63308">
        <w:rPr>
          <w:rFonts w:cs="Calibri" w:cstheme="minorAscii"/>
          <w:color w:val="auto"/>
          <w:sz w:val="24"/>
          <w:szCs w:val="24"/>
          <w:lang w:val="en-US"/>
        </w:rPr>
        <w:t xml:space="preserve">, sales </w:t>
      </w:r>
      <w:r w:rsidRPr="3C7507F0" w:rsidR="00F75CF0">
        <w:rPr>
          <w:rFonts w:cs="Calibri" w:cstheme="minorAscii"/>
          <w:color w:val="auto"/>
          <w:sz w:val="24"/>
          <w:szCs w:val="24"/>
          <w:lang w:val="en-US"/>
        </w:rPr>
        <w:t>intended for</w:t>
      </w:r>
      <w:r w:rsidRPr="3C7507F0" w:rsidR="00045CFC">
        <w:rPr>
          <w:rFonts w:cs="Calibri" w:cstheme="minorAscii"/>
          <w:color w:val="auto"/>
          <w:sz w:val="24"/>
          <w:szCs w:val="24"/>
          <w:lang w:val="en-US"/>
        </w:rPr>
        <w:t xml:space="preserve"> Free Zones and Export Processing Zones.</w:t>
      </w:r>
    </w:p>
    <w:p w:rsidRPr="009F6502" w:rsidR="00A07F82" w:rsidP="3C7507F0" w:rsidRDefault="00A07F82" w14:paraId="64680B1A" w14:textId="77777777">
      <w:pPr>
        <w:pStyle w:val="PargrafodaLista"/>
        <w:spacing w:after="0" w:line="240" w:lineRule="auto"/>
        <w:ind w:left="792"/>
        <w:jc w:val="both"/>
        <w:rPr>
          <w:rFonts w:cs="Calibri" w:cstheme="minorAscii"/>
          <w:color w:val="auto"/>
          <w:sz w:val="24"/>
          <w:szCs w:val="24"/>
          <w:lang w:val="en-US"/>
        </w:rPr>
      </w:pPr>
    </w:p>
    <w:p w:rsidRPr="009F6502" w:rsidR="00A63308" w:rsidP="3C7507F0" w:rsidRDefault="00A63308" w14:paraId="067EDC7C" w14:textId="77777777">
      <w:pPr>
        <w:pStyle w:val="PargrafodaLista"/>
        <w:numPr>
          <w:ilvl w:val="1"/>
          <w:numId w:val="1"/>
        </w:numPr>
        <w:jc w:val="both"/>
        <w:rPr>
          <w:rFonts w:cs="Calibri" w:cstheme="minorAscii"/>
          <w:color w:val="auto"/>
          <w:sz w:val="24"/>
          <w:szCs w:val="24"/>
          <w:lang w:val="en-US"/>
        </w:rPr>
      </w:pPr>
      <w:r w:rsidRPr="3C7507F0" w:rsidR="00A63308">
        <w:rPr>
          <w:rFonts w:cs="Calibri" w:cstheme="minorAscii"/>
          <w:color w:val="auto"/>
          <w:sz w:val="24"/>
          <w:szCs w:val="24"/>
          <w:lang w:val="en-US"/>
        </w:rPr>
        <w:t xml:space="preserve">Describe your company’s cost accounting system and how it </w:t>
      </w:r>
      <w:r w:rsidRPr="3C7507F0" w:rsidR="00A63308">
        <w:rPr>
          <w:rFonts w:cs="Calibri" w:cstheme="minorAscii"/>
          <w:color w:val="auto"/>
          <w:sz w:val="24"/>
          <w:szCs w:val="24"/>
          <w:lang w:val="en-US"/>
        </w:rPr>
        <w:t>is used</w:t>
      </w:r>
      <w:r w:rsidRPr="3C7507F0" w:rsidR="00A63308">
        <w:rPr>
          <w:rFonts w:cs="Calibri" w:cstheme="minorAscii"/>
          <w:color w:val="auto"/>
          <w:sz w:val="24"/>
          <w:szCs w:val="24"/>
          <w:lang w:val="en-US"/>
        </w:rPr>
        <w:t xml:space="preserve"> to record, classify, </w:t>
      </w:r>
      <w:r w:rsidRPr="3C7507F0" w:rsidR="00A63308">
        <w:rPr>
          <w:rFonts w:cs="Calibri" w:cstheme="minorAscii"/>
          <w:color w:val="auto"/>
          <w:sz w:val="24"/>
          <w:szCs w:val="24"/>
          <w:lang w:val="en-US"/>
        </w:rPr>
        <w:t>aggregate</w:t>
      </w:r>
      <w:r w:rsidRPr="3C7507F0" w:rsidR="00A63308">
        <w:rPr>
          <w:rFonts w:cs="Calibri" w:cstheme="minorAscii"/>
          <w:color w:val="auto"/>
          <w:sz w:val="24"/>
          <w:szCs w:val="24"/>
          <w:lang w:val="en-US"/>
        </w:rPr>
        <w:t xml:space="preserve"> and </w:t>
      </w:r>
      <w:r w:rsidRPr="3C7507F0" w:rsidR="00A63308">
        <w:rPr>
          <w:rFonts w:cs="Calibri" w:cstheme="minorAscii"/>
          <w:color w:val="auto"/>
          <w:sz w:val="24"/>
          <w:szCs w:val="24"/>
          <w:lang w:val="en-US"/>
        </w:rPr>
        <w:t>allocate</w:t>
      </w:r>
      <w:r w:rsidRPr="3C7507F0" w:rsidR="00A63308">
        <w:rPr>
          <w:rFonts w:cs="Calibri" w:cstheme="minorAscii"/>
          <w:color w:val="auto"/>
          <w:sz w:val="24"/>
          <w:szCs w:val="24"/>
          <w:lang w:val="en-US"/>
        </w:rPr>
        <w:t xml:space="preserve"> the costs incurred </w:t>
      </w:r>
      <w:r w:rsidRPr="3C7507F0" w:rsidR="009B7107">
        <w:rPr>
          <w:rFonts w:cs="Calibri" w:cstheme="minorAscii"/>
          <w:color w:val="auto"/>
          <w:sz w:val="24"/>
          <w:szCs w:val="24"/>
          <w:lang w:val="en-US"/>
        </w:rPr>
        <w:t xml:space="preserve">in the production of </w:t>
      </w:r>
      <w:r w:rsidRPr="3C7507F0" w:rsidR="00A63308">
        <w:rPr>
          <w:rFonts w:cs="Calibri" w:cstheme="minorAscii"/>
          <w:color w:val="auto"/>
          <w:sz w:val="24"/>
          <w:szCs w:val="24"/>
          <w:lang w:val="en-US"/>
        </w:rPr>
        <w:t xml:space="preserve">the </w:t>
      </w:r>
      <w:r w:rsidRPr="3C7507F0" w:rsidR="00E80E5C">
        <w:rPr>
          <w:rFonts w:cs="Calibri" w:cstheme="minorAscii"/>
          <w:color w:val="auto"/>
          <w:sz w:val="24"/>
          <w:szCs w:val="24"/>
          <w:lang w:val="en-US"/>
        </w:rPr>
        <w:t>product</w:t>
      </w:r>
      <w:r w:rsidRPr="3C7507F0" w:rsidR="00A63308">
        <w:rPr>
          <w:rFonts w:cs="Calibri" w:cstheme="minorAscii"/>
          <w:color w:val="auto"/>
          <w:sz w:val="24"/>
          <w:szCs w:val="24"/>
          <w:lang w:val="en-US"/>
        </w:rPr>
        <w:t xml:space="preserve"> under </w:t>
      </w:r>
      <w:r w:rsidRPr="3C7507F0" w:rsidR="00E80E5C">
        <w:rPr>
          <w:rFonts w:cs="Calibri" w:cstheme="minorAscii"/>
          <w:color w:val="auto"/>
          <w:sz w:val="24"/>
          <w:szCs w:val="24"/>
          <w:lang w:val="en-US"/>
        </w:rPr>
        <w:t>investigation</w:t>
      </w:r>
      <w:r w:rsidRPr="3C7507F0" w:rsidR="00A63308">
        <w:rPr>
          <w:rFonts w:cs="Calibri" w:cstheme="minorAscii"/>
          <w:color w:val="auto"/>
          <w:sz w:val="24"/>
          <w:szCs w:val="24"/>
          <w:lang w:val="en-US"/>
        </w:rPr>
        <w:t xml:space="preserve"> </w:t>
      </w:r>
      <w:r w:rsidRPr="3C7507F0" w:rsidR="00A63308">
        <w:rPr>
          <w:rFonts w:cs="Calibri" w:cstheme="minorAscii"/>
          <w:color w:val="auto"/>
          <w:sz w:val="24"/>
          <w:szCs w:val="24"/>
          <w:lang w:val="en-US"/>
        </w:rPr>
        <w:t>in the normal course of business. The description must be presented in a narrative form and followed by a flowchart.</w:t>
      </w:r>
    </w:p>
    <w:p w:rsidRPr="009F6502" w:rsidR="00A07F82" w:rsidP="3C7507F0" w:rsidRDefault="00A07F82" w14:paraId="4BDD3413" w14:textId="77777777">
      <w:pPr>
        <w:pStyle w:val="PargrafodaLista"/>
        <w:spacing w:after="0" w:line="240" w:lineRule="auto"/>
        <w:ind w:left="792"/>
        <w:jc w:val="both"/>
        <w:rPr>
          <w:rFonts w:cs="Calibri" w:cstheme="minorAscii"/>
          <w:color w:val="auto"/>
          <w:sz w:val="24"/>
          <w:szCs w:val="24"/>
          <w:lang w:val="en-US"/>
        </w:rPr>
      </w:pPr>
    </w:p>
    <w:p w:rsidRPr="009F6502" w:rsidR="00A63308" w:rsidP="3C7507F0" w:rsidRDefault="00A63308" w14:paraId="00238B22" w14:textId="77777777">
      <w:pPr>
        <w:pStyle w:val="PargrafodaLista"/>
        <w:numPr>
          <w:ilvl w:val="1"/>
          <w:numId w:val="1"/>
        </w:numPr>
        <w:jc w:val="both"/>
        <w:rPr>
          <w:rFonts w:cs="Calibri" w:cstheme="minorAscii"/>
          <w:color w:val="auto"/>
          <w:sz w:val="24"/>
          <w:szCs w:val="24"/>
          <w:lang w:val="en-US"/>
        </w:rPr>
      </w:pPr>
      <w:r w:rsidRPr="3C7507F0" w:rsidR="00A63308">
        <w:rPr>
          <w:rFonts w:cs="Calibri" w:cstheme="minorAscii"/>
          <w:color w:val="auto"/>
          <w:sz w:val="24"/>
          <w:szCs w:val="24"/>
          <w:lang w:val="en-US"/>
        </w:rPr>
        <w:t xml:space="preserve">Describe how the costs incurred throughout the whole manufacturing process are recorded, </w:t>
      </w:r>
      <w:r w:rsidRPr="3C7507F0" w:rsidR="00A63308">
        <w:rPr>
          <w:rFonts w:cs="Calibri" w:cstheme="minorAscii"/>
          <w:color w:val="auto"/>
          <w:sz w:val="24"/>
          <w:szCs w:val="24"/>
          <w:lang w:val="en-US"/>
        </w:rPr>
        <w:t>discriminating</w:t>
      </w:r>
      <w:r w:rsidRPr="3C7507F0" w:rsidR="00A63308">
        <w:rPr>
          <w:rFonts w:cs="Calibri" w:cstheme="minorAscii"/>
          <w:color w:val="auto"/>
          <w:sz w:val="24"/>
          <w:szCs w:val="24"/>
          <w:lang w:val="en-US"/>
        </w:rPr>
        <w:t xml:space="preserve"> all the several auxiliary cost ledgers kept by </w:t>
      </w:r>
      <w:r w:rsidRPr="3C7507F0" w:rsidR="009B7107">
        <w:rPr>
          <w:rFonts w:cs="Calibri" w:cstheme="minorAscii"/>
          <w:color w:val="auto"/>
          <w:sz w:val="24"/>
          <w:szCs w:val="24"/>
          <w:lang w:val="en-US"/>
        </w:rPr>
        <w:t>your</w:t>
      </w:r>
      <w:r w:rsidRPr="3C7507F0" w:rsidR="00A63308">
        <w:rPr>
          <w:rFonts w:cs="Calibri" w:cstheme="minorAscii"/>
          <w:color w:val="auto"/>
          <w:sz w:val="24"/>
          <w:szCs w:val="24"/>
          <w:lang w:val="en-US"/>
        </w:rPr>
        <w:t xml:space="preserve"> company. Explain in which way </w:t>
      </w:r>
      <w:r w:rsidRPr="3C7507F0" w:rsidR="009B7107">
        <w:rPr>
          <w:rFonts w:cs="Calibri" w:cstheme="minorAscii"/>
          <w:color w:val="auto"/>
          <w:sz w:val="24"/>
          <w:szCs w:val="24"/>
          <w:lang w:val="en-US"/>
        </w:rPr>
        <w:t>your</w:t>
      </w:r>
      <w:r w:rsidRPr="3C7507F0" w:rsidR="00A63308">
        <w:rPr>
          <w:rFonts w:cs="Calibri" w:cstheme="minorAscii"/>
          <w:color w:val="auto"/>
          <w:sz w:val="24"/>
          <w:szCs w:val="24"/>
          <w:lang w:val="en-US"/>
        </w:rPr>
        <w:t xml:space="preserve"> company’s cost accounting system reconciles to the financial accounting system.</w:t>
      </w:r>
    </w:p>
    <w:p w:rsidRPr="009F6502" w:rsidR="00A07F82" w:rsidP="3C7507F0" w:rsidRDefault="00A07F82" w14:paraId="6E9D3CBD" w14:textId="77777777">
      <w:pPr>
        <w:pStyle w:val="PargrafodaLista"/>
        <w:spacing w:after="0" w:line="240" w:lineRule="auto"/>
        <w:ind w:left="792"/>
        <w:jc w:val="both"/>
        <w:rPr>
          <w:rFonts w:cs="Calibri" w:cstheme="minorAscii"/>
          <w:color w:val="auto"/>
          <w:sz w:val="24"/>
          <w:szCs w:val="24"/>
          <w:lang w:val="en-US"/>
        </w:rPr>
      </w:pPr>
    </w:p>
    <w:p w:rsidRPr="009F6502" w:rsidR="00A63308" w:rsidP="3C7507F0" w:rsidRDefault="00A63308" w14:paraId="21301101" w14:textId="77777777">
      <w:pPr>
        <w:pStyle w:val="PargrafodaLista"/>
        <w:numPr>
          <w:ilvl w:val="1"/>
          <w:numId w:val="1"/>
        </w:numPr>
        <w:jc w:val="both"/>
        <w:rPr>
          <w:rFonts w:cs="Calibri" w:cstheme="minorAscii"/>
          <w:color w:val="auto"/>
          <w:sz w:val="24"/>
          <w:szCs w:val="24"/>
          <w:lang w:val="en-US"/>
        </w:rPr>
      </w:pPr>
      <w:r w:rsidRPr="3C7507F0" w:rsidR="00A63308">
        <w:rPr>
          <w:rFonts w:cs="Calibri" w:cstheme="minorAscii"/>
          <w:color w:val="auto"/>
          <w:sz w:val="24"/>
          <w:szCs w:val="24"/>
          <w:lang w:val="en-US"/>
        </w:rPr>
        <w:t>State the accounting software used by your company (Examples: SAP, Oracle, etc.)</w:t>
      </w:r>
    </w:p>
    <w:p w:rsidRPr="009F6502" w:rsidR="00A07F82" w:rsidP="3C7507F0" w:rsidRDefault="00A07F82" w14:paraId="4C091C45" w14:textId="77777777">
      <w:pPr>
        <w:pStyle w:val="PargrafodaLista"/>
        <w:spacing w:after="0" w:line="240" w:lineRule="auto"/>
        <w:ind w:left="792"/>
        <w:jc w:val="both"/>
        <w:rPr>
          <w:rFonts w:cs="Calibri" w:cstheme="minorAscii"/>
          <w:color w:val="auto"/>
          <w:sz w:val="24"/>
          <w:szCs w:val="24"/>
          <w:lang w:val="en-US"/>
        </w:rPr>
      </w:pPr>
    </w:p>
    <w:p w:rsidRPr="009F6502" w:rsidR="00A63308" w:rsidP="3C7507F0" w:rsidRDefault="00A63308" w14:paraId="148E52CB" w14:textId="77777777">
      <w:pPr>
        <w:pStyle w:val="PargrafodaLista"/>
        <w:numPr>
          <w:ilvl w:val="1"/>
          <w:numId w:val="1"/>
        </w:numPr>
        <w:jc w:val="both"/>
        <w:rPr>
          <w:rFonts w:cs="Calibri" w:cstheme="minorAscii"/>
          <w:color w:val="auto"/>
          <w:sz w:val="24"/>
          <w:szCs w:val="24"/>
          <w:lang w:val="en-US"/>
        </w:rPr>
      </w:pPr>
      <w:r w:rsidRPr="3C7507F0" w:rsidR="00A63308">
        <w:rPr>
          <w:rFonts w:cs="Calibri" w:cstheme="minorAscii"/>
          <w:color w:val="auto"/>
          <w:sz w:val="24"/>
          <w:szCs w:val="24"/>
          <w:lang w:val="en-US"/>
        </w:rPr>
        <w:t xml:space="preserve">Provide the following financial documents for the two most recent fiscal years. In case your company’s fiscal year does not match that of the investigation, it will </w:t>
      </w:r>
      <w:r w:rsidRPr="3C7507F0" w:rsidR="00A63308">
        <w:rPr>
          <w:rFonts w:cs="Calibri" w:cstheme="minorAscii"/>
          <w:color w:val="auto"/>
          <w:sz w:val="24"/>
          <w:szCs w:val="24"/>
          <w:lang w:val="en-US"/>
        </w:rPr>
        <w:t xml:space="preserve">be </w:t>
      </w:r>
      <w:r w:rsidRPr="3C7507F0" w:rsidR="00A63308">
        <w:rPr>
          <w:rFonts w:cs="Calibri" w:cstheme="minorAscii"/>
          <w:color w:val="auto"/>
          <w:sz w:val="24"/>
          <w:szCs w:val="24"/>
          <w:lang w:val="en-US"/>
        </w:rPr>
        <w:t>requested</w:t>
      </w:r>
      <w:r w:rsidRPr="3C7507F0" w:rsidR="00A63308">
        <w:rPr>
          <w:rFonts w:cs="Calibri" w:cstheme="minorAscii"/>
          <w:color w:val="auto"/>
          <w:sz w:val="24"/>
          <w:szCs w:val="24"/>
          <w:lang w:val="en-US"/>
        </w:rPr>
        <w:t xml:space="preserve"> that you attach </w:t>
      </w:r>
      <w:r w:rsidRPr="3C7507F0" w:rsidR="00D350E8">
        <w:rPr>
          <w:rFonts w:cs="Calibri" w:cstheme="minorAscii"/>
          <w:color w:val="auto"/>
          <w:sz w:val="24"/>
          <w:szCs w:val="24"/>
          <w:lang w:val="en-US"/>
        </w:rPr>
        <w:t xml:space="preserve">trial balances, </w:t>
      </w:r>
      <w:r w:rsidRPr="3C7507F0" w:rsidR="00352AE2">
        <w:rPr>
          <w:rFonts w:cs="Calibri" w:cstheme="minorAscii"/>
          <w:color w:val="auto"/>
          <w:sz w:val="24"/>
          <w:szCs w:val="24"/>
          <w:lang w:val="en-US"/>
        </w:rPr>
        <w:t>profit and loss reports</w:t>
      </w:r>
      <w:r w:rsidRPr="3C7507F0" w:rsidR="00A63308">
        <w:rPr>
          <w:rFonts w:cs="Calibri" w:cstheme="minorAscii"/>
          <w:color w:val="auto"/>
          <w:sz w:val="24"/>
          <w:szCs w:val="24"/>
          <w:lang w:val="en-US"/>
        </w:rPr>
        <w:t xml:space="preserve"> and any other documents issued in</w:t>
      </w:r>
      <w:r w:rsidRPr="3C7507F0" w:rsidR="009B7107">
        <w:rPr>
          <w:rFonts w:cs="Calibri" w:cstheme="minorAscii"/>
          <w:color w:val="auto"/>
          <w:sz w:val="24"/>
          <w:szCs w:val="24"/>
          <w:lang w:val="en-US"/>
        </w:rPr>
        <w:t xml:space="preserve"> a</w:t>
      </w:r>
      <w:r w:rsidRPr="3C7507F0" w:rsidR="00A63308">
        <w:rPr>
          <w:rFonts w:cs="Calibri" w:cstheme="minorAscii"/>
          <w:color w:val="auto"/>
          <w:sz w:val="24"/>
          <w:szCs w:val="24"/>
          <w:lang w:val="en-US"/>
        </w:rPr>
        <w:t xml:space="preserve"> monthly, </w:t>
      </w:r>
      <w:r w:rsidRPr="3C7507F0" w:rsidR="00A63308">
        <w:rPr>
          <w:rFonts w:cs="Calibri" w:cstheme="minorAscii"/>
          <w:color w:val="auto"/>
          <w:sz w:val="24"/>
          <w:szCs w:val="24"/>
          <w:lang w:val="en-US"/>
        </w:rPr>
        <w:t>quarterly</w:t>
      </w:r>
      <w:r w:rsidRPr="3C7507F0" w:rsidR="00A63308">
        <w:rPr>
          <w:rFonts w:cs="Calibri" w:cstheme="minorAscii"/>
          <w:color w:val="auto"/>
          <w:sz w:val="24"/>
          <w:szCs w:val="24"/>
          <w:lang w:val="en-US"/>
        </w:rPr>
        <w:t xml:space="preserve"> or semiannual basis that cover the period of investigation. </w:t>
      </w:r>
    </w:p>
    <w:p w:rsidRPr="009F6502" w:rsidR="00A82854" w:rsidP="3C7507F0" w:rsidRDefault="00A82854" w14:paraId="330AF36A" w14:textId="77777777">
      <w:pPr>
        <w:pStyle w:val="PargrafodaLista"/>
        <w:ind w:left="792"/>
        <w:jc w:val="both"/>
        <w:rPr>
          <w:rFonts w:cs="Calibri" w:cstheme="minorAscii"/>
          <w:color w:val="auto"/>
          <w:sz w:val="24"/>
          <w:szCs w:val="24"/>
          <w:lang w:val="en-US"/>
        </w:rPr>
      </w:pPr>
    </w:p>
    <w:p w:rsidRPr="009F6502" w:rsidR="00A63308" w:rsidP="3C7507F0" w:rsidRDefault="00A63308" w14:paraId="4628EFCA" w14:textId="77777777">
      <w:pPr>
        <w:pStyle w:val="PargrafodaLista"/>
        <w:numPr>
          <w:ilvl w:val="3"/>
          <w:numId w:val="3"/>
        </w:numPr>
        <w:jc w:val="both"/>
        <w:rPr>
          <w:rFonts w:cs="Calibri" w:cstheme="minorAscii"/>
          <w:color w:val="auto"/>
          <w:sz w:val="24"/>
          <w:szCs w:val="24"/>
          <w:lang w:val="en-US"/>
        </w:rPr>
      </w:pPr>
      <w:r w:rsidRPr="3C7507F0" w:rsidR="00A63308">
        <w:rPr>
          <w:rFonts w:cs="Calibri" w:cstheme="minorAscii"/>
          <w:color w:val="auto"/>
          <w:sz w:val="24"/>
          <w:szCs w:val="24"/>
          <w:lang w:val="en-US"/>
        </w:rPr>
        <w:t xml:space="preserve">Complete chart of </w:t>
      </w:r>
      <w:r w:rsidRPr="3C7507F0" w:rsidR="00A63308">
        <w:rPr>
          <w:rFonts w:cs="Calibri" w:cstheme="minorAscii"/>
          <w:color w:val="auto"/>
          <w:sz w:val="24"/>
          <w:szCs w:val="24"/>
          <w:lang w:val="en-US"/>
        </w:rPr>
        <w:t>accounts;</w:t>
      </w:r>
    </w:p>
    <w:p w:rsidRPr="009F6502" w:rsidR="00A63308" w:rsidP="3C7507F0" w:rsidRDefault="00A63308" w14:paraId="2B8400C2" w14:textId="77777777">
      <w:pPr>
        <w:pStyle w:val="PargrafodaLista"/>
        <w:numPr>
          <w:ilvl w:val="3"/>
          <w:numId w:val="3"/>
        </w:numPr>
        <w:jc w:val="both"/>
        <w:rPr>
          <w:rFonts w:cs="Calibri" w:cstheme="minorAscii"/>
          <w:color w:val="auto"/>
          <w:sz w:val="24"/>
          <w:szCs w:val="24"/>
          <w:lang w:val="en-US"/>
        </w:rPr>
      </w:pPr>
      <w:r w:rsidRPr="3C7507F0" w:rsidR="00A63308">
        <w:rPr>
          <w:rFonts w:cs="Calibri" w:cstheme="minorAscii"/>
          <w:color w:val="auto"/>
          <w:sz w:val="24"/>
          <w:szCs w:val="24"/>
          <w:lang w:val="en-US"/>
        </w:rPr>
        <w:t>Consolidated and audited financial statements, including all</w:t>
      </w:r>
      <w:r w:rsidRPr="3C7507F0" w:rsidR="009B7107">
        <w:rPr>
          <w:rFonts w:cs="Calibri" w:cstheme="minorAscii"/>
          <w:color w:val="auto"/>
          <w:sz w:val="24"/>
          <w:szCs w:val="24"/>
          <w:lang w:val="en-US"/>
        </w:rPr>
        <w:t xml:space="preserve"> explanation notes to the accounts and auditor’s </w:t>
      </w:r>
      <w:r w:rsidRPr="3C7507F0" w:rsidR="009B7107">
        <w:rPr>
          <w:rFonts w:cs="Calibri" w:cstheme="minorAscii"/>
          <w:color w:val="auto"/>
          <w:sz w:val="24"/>
          <w:szCs w:val="24"/>
          <w:lang w:val="en-US"/>
        </w:rPr>
        <w:t>opinion;</w:t>
      </w:r>
    </w:p>
    <w:p w:rsidRPr="009F6502" w:rsidR="00A63308" w:rsidP="3C7507F0" w:rsidRDefault="00A63308" w14:paraId="021DED4B" w14:textId="77777777">
      <w:pPr>
        <w:pStyle w:val="PargrafodaLista"/>
        <w:numPr>
          <w:ilvl w:val="3"/>
          <w:numId w:val="3"/>
        </w:numPr>
        <w:jc w:val="both"/>
        <w:rPr>
          <w:rFonts w:cs="Calibri" w:cstheme="minorAscii"/>
          <w:color w:val="auto"/>
          <w:sz w:val="24"/>
          <w:szCs w:val="24"/>
          <w:lang w:val="en-US"/>
        </w:rPr>
      </w:pPr>
      <w:r w:rsidRPr="3C7507F0" w:rsidR="00A63308">
        <w:rPr>
          <w:rFonts w:cs="Calibri" w:cstheme="minorAscii"/>
          <w:color w:val="auto"/>
          <w:sz w:val="24"/>
          <w:szCs w:val="24"/>
          <w:lang w:val="en-US"/>
        </w:rPr>
        <w:t>Internal balances</w:t>
      </w:r>
      <w:r w:rsidRPr="3C7507F0" w:rsidR="00325B7A">
        <w:rPr>
          <w:rFonts w:cs="Calibri" w:cstheme="minorAscii"/>
          <w:color w:val="auto"/>
          <w:sz w:val="24"/>
          <w:szCs w:val="24"/>
          <w:lang w:val="en-US"/>
        </w:rPr>
        <w:t xml:space="preserve"> and</w:t>
      </w:r>
      <w:r w:rsidRPr="3C7507F0" w:rsidR="00352AE2">
        <w:rPr>
          <w:rFonts w:cs="Calibri" w:cstheme="minorAscii"/>
          <w:color w:val="auto"/>
          <w:sz w:val="24"/>
          <w:szCs w:val="24"/>
          <w:lang w:val="en-US"/>
        </w:rPr>
        <w:t xml:space="preserve"> profit and loss reports</w:t>
      </w:r>
      <w:r w:rsidRPr="3C7507F0" w:rsidR="00325B7A">
        <w:rPr>
          <w:rFonts w:cs="Calibri" w:cstheme="minorAscii"/>
          <w:color w:val="auto"/>
          <w:sz w:val="24"/>
          <w:szCs w:val="24"/>
          <w:lang w:val="en-US"/>
        </w:rPr>
        <w:t xml:space="preserve"> </w:t>
      </w:r>
      <w:r w:rsidRPr="3C7507F0" w:rsidR="00A63308">
        <w:rPr>
          <w:rFonts w:cs="Calibri" w:cstheme="minorAscii"/>
          <w:color w:val="auto"/>
          <w:sz w:val="24"/>
          <w:szCs w:val="24"/>
          <w:lang w:val="en-US"/>
        </w:rPr>
        <w:t>prepared or kept by the company for the subject product.</w:t>
      </w:r>
    </w:p>
    <w:p w:rsidRPr="009F6502" w:rsidR="00A63308" w:rsidP="3C7507F0" w:rsidRDefault="00A63308" w14:paraId="51250F6A" w14:textId="77777777">
      <w:pPr>
        <w:pStyle w:val="PargrafodaLista"/>
        <w:numPr>
          <w:ilvl w:val="3"/>
          <w:numId w:val="3"/>
        </w:numPr>
        <w:jc w:val="both"/>
        <w:rPr>
          <w:rFonts w:cs="Calibri" w:cstheme="minorAscii"/>
          <w:color w:val="auto"/>
          <w:sz w:val="24"/>
          <w:szCs w:val="24"/>
          <w:lang w:val="en-US"/>
        </w:rPr>
      </w:pPr>
      <w:r w:rsidRPr="3C7507F0" w:rsidR="00A63308">
        <w:rPr>
          <w:rFonts w:cs="Calibri" w:cstheme="minorAscii"/>
          <w:color w:val="auto"/>
          <w:sz w:val="24"/>
          <w:szCs w:val="24"/>
          <w:lang w:val="en-US"/>
        </w:rPr>
        <w:t>Income statements or any other type</w:t>
      </w:r>
      <w:r w:rsidRPr="3C7507F0" w:rsidR="00EB48E0">
        <w:rPr>
          <w:rFonts w:cs="Calibri" w:cstheme="minorAscii"/>
          <w:color w:val="auto"/>
          <w:sz w:val="24"/>
          <w:szCs w:val="24"/>
          <w:lang w:val="en-US"/>
        </w:rPr>
        <w:t xml:space="preserve"> of financial records presented</w:t>
      </w:r>
      <w:r w:rsidRPr="3C7507F0" w:rsidR="00A63308">
        <w:rPr>
          <w:rFonts w:cs="Calibri" w:cstheme="minorAscii"/>
          <w:color w:val="auto"/>
          <w:sz w:val="24"/>
          <w:szCs w:val="24"/>
          <w:lang w:val="en-US"/>
        </w:rPr>
        <w:t xml:space="preserve"> to local or national governments of the country in which the company is </w:t>
      </w:r>
      <w:r w:rsidRPr="3C7507F0" w:rsidR="00A63308">
        <w:rPr>
          <w:rFonts w:cs="Calibri" w:cstheme="minorAscii"/>
          <w:color w:val="auto"/>
          <w:sz w:val="24"/>
          <w:szCs w:val="24"/>
          <w:lang w:val="en-US"/>
        </w:rPr>
        <w:t>located</w:t>
      </w:r>
      <w:r w:rsidRPr="3C7507F0" w:rsidR="00A63308">
        <w:rPr>
          <w:rFonts w:cs="Calibri" w:cstheme="minorAscii"/>
          <w:color w:val="auto"/>
          <w:sz w:val="24"/>
          <w:szCs w:val="24"/>
          <w:lang w:val="en-US"/>
        </w:rPr>
        <w:t>.</w:t>
      </w:r>
    </w:p>
    <w:p w:rsidRPr="009F6502" w:rsidR="00A82854" w:rsidP="3C7507F0" w:rsidRDefault="00A82854" w14:paraId="15CD460E" w14:textId="77777777">
      <w:pPr>
        <w:pStyle w:val="PargrafodaLista"/>
        <w:spacing w:after="0" w:line="240" w:lineRule="auto"/>
        <w:ind w:left="1728"/>
        <w:jc w:val="both"/>
        <w:rPr>
          <w:rFonts w:cs="Calibri" w:cstheme="minorAscii"/>
          <w:color w:val="auto"/>
          <w:sz w:val="24"/>
          <w:szCs w:val="24"/>
          <w:lang w:val="en-US"/>
        </w:rPr>
      </w:pPr>
    </w:p>
    <w:p w:rsidRPr="009F6502" w:rsidR="006B5504" w:rsidP="3C7507F0" w:rsidRDefault="003D0023" w14:paraId="7F054AD1" w14:textId="77777777">
      <w:pPr>
        <w:pStyle w:val="PargrafodaLista"/>
        <w:numPr>
          <w:ilvl w:val="1"/>
          <w:numId w:val="1"/>
        </w:numPr>
        <w:jc w:val="both"/>
        <w:rPr>
          <w:rFonts w:cs="Calibri" w:cstheme="minorAscii"/>
          <w:color w:val="auto"/>
          <w:sz w:val="24"/>
          <w:szCs w:val="24"/>
          <w:lang w:val="en-US"/>
        </w:rPr>
      </w:pPr>
      <w:r w:rsidRPr="3C7507F0" w:rsidR="003D0023">
        <w:rPr>
          <w:rFonts w:cs="Calibri" w:cstheme="minorAscii"/>
          <w:color w:val="auto"/>
          <w:sz w:val="24"/>
          <w:szCs w:val="24"/>
          <w:lang w:val="en-US"/>
        </w:rPr>
        <w:t xml:space="preserve">If the product </w:t>
      </w:r>
      <w:r w:rsidRPr="3C7507F0" w:rsidR="006A3F0F">
        <w:rPr>
          <w:rFonts w:cs="Calibri" w:cstheme="minorAscii"/>
          <w:color w:val="auto"/>
          <w:sz w:val="24"/>
          <w:szCs w:val="24"/>
          <w:lang w:val="en-US"/>
        </w:rPr>
        <w:t xml:space="preserve">is </w:t>
      </w:r>
      <w:r w:rsidRPr="3C7507F0" w:rsidR="003D0023">
        <w:rPr>
          <w:rFonts w:cs="Calibri" w:cstheme="minorAscii"/>
          <w:color w:val="auto"/>
          <w:sz w:val="24"/>
          <w:szCs w:val="24"/>
          <w:lang w:val="en-US"/>
        </w:rPr>
        <w:t xml:space="preserve">exported to Brazil by </w:t>
      </w:r>
      <w:r w:rsidRPr="3C7507F0" w:rsidR="006A3F0F">
        <w:rPr>
          <w:rFonts w:cs="Calibri" w:cstheme="minorAscii"/>
          <w:color w:val="auto"/>
          <w:sz w:val="24"/>
          <w:szCs w:val="24"/>
          <w:lang w:val="en-US"/>
        </w:rPr>
        <w:t>an affiliated</w:t>
      </w:r>
      <w:r w:rsidRPr="3C7507F0" w:rsidR="003D0023">
        <w:rPr>
          <w:rFonts w:cs="Calibri" w:cstheme="minorAscii"/>
          <w:color w:val="auto"/>
          <w:sz w:val="24"/>
          <w:szCs w:val="24"/>
          <w:lang w:val="en-US"/>
        </w:rPr>
        <w:t xml:space="preserve"> party, provide, for the same period, the documents described in </w:t>
      </w:r>
      <w:r w:rsidRPr="3C7507F0" w:rsidR="00DF5729">
        <w:rPr>
          <w:rFonts w:cs="Calibri" w:cstheme="minorAscii"/>
          <w:color w:val="auto"/>
          <w:sz w:val="24"/>
          <w:szCs w:val="24"/>
          <w:lang w:val="en-US"/>
        </w:rPr>
        <w:t xml:space="preserve">item </w:t>
      </w:r>
      <w:r w:rsidRPr="3C7507F0" w:rsidR="006A3F0F">
        <w:rPr>
          <w:rFonts w:cs="Calibri" w:cstheme="minorAscii"/>
          <w:color w:val="auto"/>
          <w:sz w:val="24"/>
          <w:szCs w:val="24"/>
          <w:lang w:val="en-US"/>
        </w:rPr>
        <w:t xml:space="preserve">4.9 </w:t>
      </w:r>
      <w:r w:rsidRPr="3C7507F0" w:rsidR="006A3F0F">
        <w:rPr>
          <w:rFonts w:cs="Calibri" w:cstheme="minorAscii"/>
          <w:color w:val="auto"/>
          <w:sz w:val="24"/>
          <w:szCs w:val="24"/>
          <w:lang w:val="en-US"/>
        </w:rPr>
        <w:t>relative</w:t>
      </w:r>
      <w:r w:rsidRPr="3C7507F0" w:rsidR="003D0023">
        <w:rPr>
          <w:rFonts w:cs="Calibri" w:cstheme="minorAscii"/>
          <w:color w:val="auto"/>
          <w:sz w:val="24"/>
          <w:szCs w:val="24"/>
          <w:lang w:val="en-US"/>
        </w:rPr>
        <w:t xml:space="preserve"> to this </w:t>
      </w:r>
      <w:r w:rsidRPr="3C7507F0" w:rsidR="006A3F0F">
        <w:rPr>
          <w:rFonts w:cs="Calibri" w:cstheme="minorAscii"/>
          <w:color w:val="auto"/>
          <w:sz w:val="24"/>
          <w:szCs w:val="24"/>
          <w:lang w:val="en-US"/>
        </w:rPr>
        <w:t>affiliated</w:t>
      </w:r>
      <w:r w:rsidRPr="3C7507F0" w:rsidR="003D0023">
        <w:rPr>
          <w:rFonts w:cs="Calibri" w:cstheme="minorAscii"/>
          <w:color w:val="auto"/>
          <w:sz w:val="24"/>
          <w:szCs w:val="24"/>
          <w:lang w:val="en-US"/>
        </w:rPr>
        <w:t xml:space="preserve"> party.</w:t>
      </w:r>
    </w:p>
    <w:p w:rsidRPr="009F6502" w:rsidR="006A3F0F" w:rsidP="3C7507F0" w:rsidRDefault="006A3F0F" w14:paraId="09143BED" w14:textId="77777777">
      <w:pPr>
        <w:pStyle w:val="PargrafodaLista"/>
        <w:ind w:left="792"/>
        <w:jc w:val="both"/>
        <w:rPr>
          <w:rFonts w:cs="Calibri" w:cstheme="minorAscii"/>
          <w:color w:val="auto"/>
          <w:sz w:val="24"/>
          <w:szCs w:val="24"/>
          <w:lang w:val="en-US"/>
        </w:rPr>
      </w:pPr>
    </w:p>
    <w:p w:rsidRPr="009F6502" w:rsidR="006B5504" w:rsidP="3C7507F0" w:rsidRDefault="0071145F" w14:paraId="684B9A48" w14:textId="2FC981CF">
      <w:pPr>
        <w:pStyle w:val="PargrafodaLista"/>
        <w:numPr>
          <w:ilvl w:val="1"/>
          <w:numId w:val="1"/>
        </w:numPr>
        <w:jc w:val="both"/>
        <w:rPr>
          <w:rFonts w:cs="Calibri" w:cstheme="minorAscii"/>
          <w:color w:val="auto"/>
          <w:sz w:val="24"/>
          <w:szCs w:val="24"/>
          <w:lang w:val="en-US"/>
        </w:rPr>
      </w:pPr>
      <w:r w:rsidRPr="3C7507F0" w:rsidR="0071145F">
        <w:rPr>
          <w:rFonts w:cs="Calibri" w:cstheme="minorAscii"/>
          <w:color w:val="auto"/>
          <w:sz w:val="24"/>
          <w:szCs w:val="24"/>
          <w:lang w:val="en-US"/>
        </w:rPr>
        <w:t>DECOM</w:t>
      </w:r>
      <w:r w:rsidRPr="3C7507F0" w:rsidR="006B5504">
        <w:rPr>
          <w:rFonts w:cs="Calibri" w:cstheme="minorAscii"/>
          <w:color w:val="auto"/>
          <w:sz w:val="24"/>
          <w:szCs w:val="24"/>
          <w:lang w:val="en-US"/>
        </w:rPr>
        <w:t xml:space="preserve"> may </w:t>
      </w:r>
      <w:r w:rsidRPr="3C7507F0" w:rsidR="006B5504">
        <w:rPr>
          <w:rFonts w:cs="Calibri" w:cstheme="minorAscii"/>
          <w:color w:val="auto"/>
          <w:sz w:val="24"/>
          <w:szCs w:val="24"/>
          <w:lang w:val="en-US"/>
        </w:rPr>
        <w:t>request</w:t>
      </w:r>
      <w:r w:rsidRPr="3C7507F0" w:rsidR="00F409D1">
        <w:rPr>
          <w:rFonts w:cs="Calibri" w:cstheme="minorAscii"/>
          <w:color w:val="auto"/>
          <w:sz w:val="24"/>
          <w:szCs w:val="24"/>
          <w:lang w:val="en-US"/>
        </w:rPr>
        <w:t>,</w:t>
      </w:r>
      <w:r w:rsidRPr="3C7507F0" w:rsidR="006B5504">
        <w:rPr>
          <w:rFonts w:cs="Calibri" w:cstheme="minorAscii"/>
          <w:color w:val="auto"/>
          <w:sz w:val="24"/>
          <w:szCs w:val="24"/>
          <w:lang w:val="en-US"/>
        </w:rPr>
        <w:t xml:space="preserve"> </w:t>
      </w:r>
      <w:r w:rsidRPr="3C7507F0" w:rsidR="00F409D1">
        <w:rPr>
          <w:rFonts w:cs="Calibri" w:cstheme="minorAscii"/>
          <w:color w:val="auto"/>
          <w:sz w:val="24"/>
          <w:szCs w:val="24"/>
          <w:lang w:val="en-US"/>
        </w:rPr>
        <w:t xml:space="preserve">in </w:t>
      </w:r>
      <w:r w:rsidRPr="3C7507F0" w:rsidR="006B5504">
        <w:rPr>
          <w:rFonts w:cs="Calibri" w:cstheme="minorAscii"/>
          <w:color w:val="auto"/>
          <w:sz w:val="24"/>
          <w:szCs w:val="24"/>
          <w:lang w:val="en-US"/>
        </w:rPr>
        <w:t xml:space="preserve">addition to the </w:t>
      </w:r>
      <w:r w:rsidRPr="3C7507F0" w:rsidR="00A63308">
        <w:rPr>
          <w:rFonts w:cs="Calibri" w:cstheme="minorAscii"/>
          <w:color w:val="auto"/>
          <w:sz w:val="24"/>
          <w:szCs w:val="24"/>
          <w:lang w:val="en-US"/>
        </w:rPr>
        <w:t>documents</w:t>
      </w:r>
      <w:r w:rsidRPr="3C7507F0" w:rsidR="006B5504">
        <w:rPr>
          <w:rFonts w:cs="Calibri" w:cstheme="minorAscii"/>
          <w:color w:val="auto"/>
          <w:sz w:val="24"/>
          <w:szCs w:val="24"/>
          <w:lang w:val="en-US"/>
        </w:rPr>
        <w:t xml:space="preserve"> </w:t>
      </w:r>
      <w:r w:rsidRPr="3C7507F0" w:rsidR="00A63308">
        <w:rPr>
          <w:rFonts w:cs="Calibri" w:cstheme="minorAscii"/>
          <w:color w:val="auto"/>
          <w:sz w:val="24"/>
          <w:szCs w:val="24"/>
          <w:lang w:val="en-US"/>
        </w:rPr>
        <w:t>described under item 4.9</w:t>
      </w:r>
      <w:r w:rsidRPr="3C7507F0" w:rsidR="00F409D1">
        <w:rPr>
          <w:rFonts w:cs="Calibri" w:cstheme="minorAscii"/>
          <w:color w:val="auto"/>
          <w:sz w:val="24"/>
          <w:szCs w:val="24"/>
          <w:lang w:val="en-US"/>
        </w:rPr>
        <w:t>, other documents</w:t>
      </w:r>
      <w:r w:rsidRPr="3C7507F0" w:rsidR="00A63308">
        <w:rPr>
          <w:rFonts w:cs="Calibri" w:cstheme="minorAscii"/>
          <w:color w:val="auto"/>
          <w:sz w:val="24"/>
          <w:szCs w:val="24"/>
          <w:lang w:val="en-US"/>
        </w:rPr>
        <w:t xml:space="preserve"> related to </w:t>
      </w:r>
      <w:r w:rsidRPr="3C7507F0" w:rsidR="006B5504">
        <w:rPr>
          <w:rFonts w:cs="Calibri" w:cstheme="minorAscii"/>
          <w:color w:val="auto"/>
          <w:sz w:val="24"/>
          <w:szCs w:val="24"/>
          <w:lang w:val="en-US"/>
        </w:rPr>
        <w:t xml:space="preserve">other </w:t>
      </w:r>
      <w:r w:rsidRPr="3C7507F0" w:rsidR="00A63308">
        <w:rPr>
          <w:rFonts w:cs="Calibri" w:cstheme="minorAscii"/>
          <w:color w:val="auto"/>
          <w:sz w:val="24"/>
          <w:szCs w:val="24"/>
          <w:lang w:val="en-US"/>
        </w:rPr>
        <w:t>affiliate</w:t>
      </w:r>
      <w:r w:rsidRPr="3C7507F0" w:rsidR="00F409D1">
        <w:rPr>
          <w:rFonts w:cs="Calibri" w:cstheme="minorAscii"/>
          <w:color w:val="auto"/>
          <w:sz w:val="24"/>
          <w:szCs w:val="24"/>
          <w:lang w:val="en-US"/>
        </w:rPr>
        <w:t>d parties</w:t>
      </w:r>
      <w:r w:rsidRPr="3C7507F0" w:rsidR="00A63308">
        <w:rPr>
          <w:rFonts w:cs="Calibri" w:cstheme="minorAscii"/>
          <w:color w:val="auto"/>
          <w:sz w:val="24"/>
          <w:szCs w:val="24"/>
          <w:lang w:val="en-US"/>
        </w:rPr>
        <w:t xml:space="preserve"> involved in the production or sale of the investigated </w:t>
      </w:r>
      <w:r w:rsidRPr="3C7507F0" w:rsidR="00E80E5C">
        <w:rPr>
          <w:rFonts w:cs="Calibri" w:cstheme="minorAscii"/>
          <w:color w:val="auto"/>
          <w:sz w:val="24"/>
          <w:szCs w:val="24"/>
          <w:lang w:val="en-US"/>
        </w:rPr>
        <w:t>product</w:t>
      </w:r>
      <w:r w:rsidRPr="3C7507F0" w:rsidR="00A63308">
        <w:rPr>
          <w:rFonts w:cs="Calibri" w:cstheme="minorAscii"/>
          <w:color w:val="auto"/>
          <w:sz w:val="24"/>
          <w:szCs w:val="24"/>
          <w:lang w:val="en-US"/>
        </w:rPr>
        <w:t xml:space="preserve"> in the domestic and foreign markets.</w:t>
      </w:r>
    </w:p>
    <w:p w:rsidRPr="009F6502" w:rsidR="003E5CA8" w:rsidP="3C7507F0" w:rsidRDefault="003E5CA8" w14:paraId="376ABC49" w14:textId="77777777">
      <w:pPr>
        <w:pStyle w:val="PargrafodaLista"/>
        <w:ind w:left="792"/>
        <w:jc w:val="both"/>
        <w:rPr>
          <w:rFonts w:cs="Calibri" w:cstheme="minorAscii"/>
          <w:color w:val="auto"/>
          <w:sz w:val="24"/>
          <w:szCs w:val="24"/>
          <w:lang w:val="en-US"/>
        </w:rPr>
      </w:pPr>
      <w:r w:rsidRPr="009F6502">
        <w:rPr>
          <w:rFonts w:cstheme="minorHAnsi"/>
          <w:noProof/>
          <w:sz w:val="24"/>
          <w:szCs w:val="24"/>
          <w:lang w:eastAsia="pt-BR"/>
        </w:rPr>
        <mc:AlternateContent>
          <mc:Choice Requires="wps">
            <w:drawing>
              <wp:anchor distT="0" distB="0" distL="114300" distR="114300" simplePos="0" relativeHeight="251659264" behindDoc="0" locked="0" layoutInCell="1" allowOverlap="1" wp14:anchorId="7F07BDB0" wp14:editId="67050E62">
                <wp:simplePos x="0" y="0"/>
                <wp:positionH relativeFrom="column">
                  <wp:posOffset>-200025</wp:posOffset>
                </wp:positionH>
                <wp:positionV relativeFrom="paragraph">
                  <wp:posOffset>235585</wp:posOffset>
                </wp:positionV>
                <wp:extent cx="6757035" cy="1447800"/>
                <wp:effectExtent l="0" t="0" r="24765" b="19050"/>
                <wp:wrapNone/>
                <wp:docPr id="9" name="Retângulo 9"/>
                <wp:cNvGraphicFramePr/>
                <a:graphic xmlns:a="http://schemas.openxmlformats.org/drawingml/2006/main">
                  <a:graphicData uri="http://schemas.microsoft.com/office/word/2010/wordprocessingShape">
                    <wps:wsp>
                      <wps:cNvSpPr/>
                      <wps:spPr>
                        <a:xfrm>
                          <a:off x="0" y="0"/>
                          <a:ext cx="6757035" cy="1447800"/>
                        </a:xfrm>
                        <a:prstGeom prst="rect">
                          <a:avLst/>
                        </a:prstGeom>
                        <a:noFill/>
                        <a:ln w="9525"/>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w14:anchorId="1A14B602">
              <v:rect id="Retângulo 9" style="position:absolute;margin-left:-15.75pt;margin-top:18.55pt;width:532.05pt;height:114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spid="_x0000_s1026" filled="f" strokecolor="black [1600]" w14:anchorId="750654DA"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"/>
            </w:pict>
          </mc:Fallback>
        </mc:AlternateContent>
      </w:r>
    </w:p>
    <w:p w:rsidRPr="009F6502" w:rsidR="00A63308" w:rsidP="3C7507F0" w:rsidRDefault="0049356D" w14:paraId="14C6073A" w14:textId="3BDEB2A9">
      <w:pPr>
        <w:jc w:val="both"/>
        <w:rPr>
          <w:rFonts w:cs="Calibri" w:cstheme="minorAscii"/>
          <w:color w:val="auto"/>
          <w:sz w:val="24"/>
          <w:szCs w:val="24"/>
          <w:lang w:val="en-US"/>
        </w:rPr>
      </w:pPr>
      <w:r w:rsidRPr="3C7507F0" w:rsidR="0049356D">
        <w:rPr>
          <w:rFonts w:cs="Calibri" w:cstheme="minorAscii"/>
          <w:b w:val="1"/>
          <w:bCs w:val="1"/>
          <w:color w:val="auto"/>
          <w:sz w:val="24"/>
          <w:szCs w:val="24"/>
          <w:lang w:val="en-US"/>
        </w:rPr>
        <w:t>Report data concerning the employee responsible for answering the “Information about the Company” section above.</w:t>
      </w:r>
      <w:r w:rsidRPr="3C7507F0" w:rsidR="00C51E4A">
        <w:rPr>
          <w:rFonts w:cs="Calibri" w:cstheme="minorAscii"/>
          <w:b w:val="1"/>
          <w:bCs w:val="1"/>
          <w:color w:val="auto"/>
          <w:sz w:val="24"/>
          <w:szCs w:val="24"/>
          <w:lang w:val="en-US"/>
        </w:rPr>
        <w:t xml:space="preserve"> </w:t>
      </w:r>
    </w:p>
    <w:p w:rsidRPr="009F6502" w:rsidR="00A63308" w:rsidP="3C7507F0" w:rsidRDefault="00A63308" w14:paraId="0C0FF339" w14:textId="77777777">
      <w:pPr>
        <w:spacing w:after="0"/>
        <w:jc w:val="both"/>
        <w:rPr>
          <w:rFonts w:cs="Calibri" w:cstheme="minorAscii"/>
          <w:color w:val="auto"/>
          <w:sz w:val="24"/>
          <w:szCs w:val="24"/>
          <w:lang w:val="en-US"/>
        </w:rPr>
      </w:pPr>
      <w:r w:rsidRPr="3C7507F0" w:rsidR="00A63308">
        <w:rPr>
          <w:rFonts w:cs="Calibri" w:cstheme="minorAscii"/>
          <w:color w:val="auto"/>
          <w:sz w:val="24"/>
          <w:szCs w:val="24"/>
          <w:lang w:val="en-US"/>
        </w:rPr>
        <w:t>Name:</w:t>
      </w:r>
    </w:p>
    <w:p w:rsidRPr="009F6502" w:rsidR="00A63308" w:rsidP="3C7507F0" w:rsidRDefault="00A63308" w14:paraId="5AF27931" w14:textId="77777777">
      <w:pPr>
        <w:spacing w:after="0"/>
        <w:jc w:val="both"/>
        <w:rPr>
          <w:rFonts w:cs="Calibri" w:cstheme="minorAscii"/>
          <w:color w:val="auto"/>
          <w:sz w:val="24"/>
          <w:szCs w:val="24"/>
          <w:lang w:val="en-US"/>
        </w:rPr>
      </w:pPr>
      <w:r w:rsidRPr="3C7507F0" w:rsidR="00A63308">
        <w:rPr>
          <w:rFonts w:cs="Calibri" w:cstheme="minorAscii"/>
          <w:color w:val="auto"/>
          <w:sz w:val="24"/>
          <w:szCs w:val="24"/>
          <w:lang w:val="en-US"/>
        </w:rPr>
        <w:t>Job Position:</w:t>
      </w:r>
    </w:p>
    <w:p w:rsidRPr="009F6502" w:rsidR="00A63308" w:rsidP="3C7507F0" w:rsidRDefault="00A63308" w14:paraId="23204271" w14:textId="77777777">
      <w:pPr>
        <w:spacing w:after="0"/>
        <w:jc w:val="both"/>
        <w:rPr>
          <w:rFonts w:cs="Calibri" w:cstheme="minorAscii"/>
          <w:color w:val="auto"/>
          <w:sz w:val="24"/>
          <w:szCs w:val="24"/>
          <w:lang w:val="en-US"/>
        </w:rPr>
      </w:pPr>
      <w:r w:rsidRPr="3C7507F0" w:rsidR="00A63308">
        <w:rPr>
          <w:rFonts w:cs="Calibri" w:cstheme="minorAscii"/>
          <w:color w:val="auto"/>
          <w:sz w:val="24"/>
          <w:szCs w:val="24"/>
          <w:lang w:val="en-US"/>
        </w:rPr>
        <w:t>Telephone Number:</w:t>
      </w:r>
    </w:p>
    <w:p w:rsidRPr="009F6502" w:rsidR="00A63308" w:rsidP="3C7507F0" w:rsidRDefault="00A63308" w14:paraId="27A1A346" w14:textId="77777777">
      <w:pPr>
        <w:spacing w:after="0"/>
        <w:jc w:val="both"/>
        <w:rPr>
          <w:rFonts w:cs="Calibri" w:cstheme="minorAscii"/>
          <w:color w:val="auto"/>
          <w:sz w:val="24"/>
          <w:szCs w:val="24"/>
          <w:lang w:val="en-US"/>
        </w:rPr>
      </w:pPr>
      <w:r w:rsidRPr="3C7507F0" w:rsidR="00A63308">
        <w:rPr>
          <w:rFonts w:cs="Calibri" w:cstheme="minorAscii"/>
          <w:color w:val="auto"/>
          <w:sz w:val="24"/>
          <w:szCs w:val="24"/>
          <w:lang w:val="en-US"/>
        </w:rPr>
        <w:t>Electronic address (e-mail):</w:t>
      </w:r>
    </w:p>
    <w:p w:rsidRPr="009F6502" w:rsidR="0049356D" w:rsidP="3C7507F0" w:rsidRDefault="00F851FB" w14:paraId="74C25807" w14:textId="77777777">
      <w:pPr>
        <w:jc w:val="both"/>
        <w:rPr>
          <w:rFonts w:cs="Calibri" w:cstheme="minorAscii"/>
          <w:b w:val="1"/>
          <w:bCs w:val="1"/>
          <w:color w:val="auto"/>
          <w:sz w:val="24"/>
          <w:szCs w:val="24"/>
          <w:lang w:val="en-US"/>
        </w:rPr>
      </w:pPr>
      <w:r w:rsidRPr="3C7507F0">
        <w:rPr>
          <w:rFonts w:cs="Calibri" w:cstheme="minorAscii"/>
          <w:color w:val="auto"/>
          <w:sz w:val="24"/>
          <w:szCs w:val="24"/>
          <w:lang w:val="en-US"/>
        </w:rPr>
        <w:br w:type="page"/>
      </w:r>
    </w:p>
    <w:p w:rsidRPr="009F6502" w:rsidR="00A63308" w:rsidP="3C7507F0" w:rsidRDefault="00F851FB" w14:paraId="5EB7F48F" w14:textId="77777777">
      <w:pPr>
        <w:jc w:val="center"/>
        <w:rPr>
          <w:rFonts w:cs="Calibri" w:cstheme="minorAscii"/>
          <w:b w:val="1"/>
          <w:bCs w:val="1"/>
          <w:color w:val="auto"/>
          <w:sz w:val="24"/>
          <w:szCs w:val="24"/>
          <w:lang w:val="en-US"/>
        </w:rPr>
      </w:pPr>
      <w:r w:rsidRPr="009F6502">
        <w:rPr>
          <w:rFonts w:cstheme="minorHAnsi"/>
          <w:noProof/>
          <w:sz w:val="24"/>
          <w:szCs w:val="24"/>
          <w:lang w:eastAsia="pt-BR"/>
        </w:rPr>
        <mc:AlternateContent xmlns:mc="http://schemas.openxmlformats.org/markup-compatibility/2006">
          <mc:Choice Requires="wps">
            <w:drawing xmlns:w="http://schemas.openxmlformats.org/wordprocessingml/2006/main">
              <wp:anchor xmlns:wp14="http://schemas.microsoft.com/office/word/2010/wordprocessingDrawing" xmlns:wp="http://schemas.openxmlformats.org/drawingml/2006/wordprocessingDrawing" distT="0" distB="0" distL="114300" distR="114300" simplePos="0" relativeHeight="251665408" behindDoc="0" locked="0" layoutInCell="1" allowOverlap="1" wp14:anchorId="4805B2C6" wp14:editId="1DA8225C">
                <wp:simplePos x="0" y="0"/>
                <wp:positionH relativeFrom="column">
                  <wp:posOffset>-35139</wp:posOffset>
                </wp:positionH>
                <wp:positionV relativeFrom="paragraph">
                  <wp:posOffset>-82171</wp:posOffset>
                </wp:positionV>
                <wp:extent cx="6162675" cy="332740"/>
                <wp:effectExtent l="0" t="0" r="28575" b="10160"/>
                <wp:wrapNone/>
                <wp:docPr id="13" name="Retângulo 13"/>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a:spLocks noChangeArrowheads="1"/>
                      </wps:cNvSpPr>
                      <wps:spPr bwMode="auto">
                        <a:xfrm>
                          <a:off x="0" y="0"/>
                          <a:ext cx="6162675" cy="3327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xmlns:w14="http://schemas.microsoft.com/office/word/2010/wordml" xmlns:w="http://schemas.openxmlformats.org/wordprocessingml/2006/main" w14:anchorId="37C5FBF1">
              <v:rect xmlns:o="urn:schemas-microsoft-com:office:office" xmlns:v="urn:schemas-microsoft-com:vml" id="Retângulo 13" style="position:absolute;margin-left:-2.75pt;margin-top:-6.45pt;width:485.25pt;height:26.2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6" filled="f" w14:anchorId="5909764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"/>
            </w:pict>
          </mc:Fallback>
        </mc:AlternateContent>
      </w:r>
      <w:r w:rsidRPr="3C7507F0" w:rsidR="00F851FB">
        <w:rPr>
          <w:rFonts w:cs="Calibri" w:cstheme="minorAscii"/>
          <w:b w:val="1"/>
          <w:bCs w:val="1"/>
          <w:color w:val="auto"/>
          <w:sz w:val="24"/>
          <w:szCs w:val="24"/>
          <w:lang w:val="en-US"/>
        </w:rPr>
        <w:t>II</w:t>
      </w:r>
      <w:r w:rsidRPr="3C7507F0" w:rsidR="00A63308">
        <w:rPr>
          <w:rFonts w:cs="Calibri" w:cstheme="minorAscii"/>
          <w:b w:val="1"/>
          <w:bCs w:val="1"/>
          <w:color w:val="auto"/>
          <w:sz w:val="24"/>
          <w:szCs w:val="24"/>
          <w:lang w:val="en-US"/>
        </w:rPr>
        <w:t xml:space="preserve"> – P</w:t>
      </w:r>
      <w:r w:rsidRPr="3C7507F0" w:rsidR="00F851FB">
        <w:rPr>
          <w:rFonts w:cs="Calibri" w:cstheme="minorAscii"/>
          <w:b w:val="1"/>
          <w:bCs w:val="1"/>
          <w:color w:val="auto"/>
          <w:sz w:val="24"/>
          <w:szCs w:val="24"/>
          <w:lang w:val="en-US"/>
        </w:rPr>
        <w:t>RODUCT UNDER INVESTIGATION</w:t>
      </w:r>
    </w:p>
    <w:p w:rsidRPr="009F6502" w:rsidR="00A63308" w:rsidP="3C7507F0" w:rsidRDefault="00A63308" w14:paraId="49EBD153" w14:textId="77777777">
      <w:pPr>
        <w:jc w:val="both"/>
        <w:rPr>
          <w:b w:val="1"/>
          <w:bCs w:val="1"/>
          <w:color w:val="auto"/>
          <w:sz w:val="24"/>
          <w:szCs w:val="24"/>
          <w:lang w:val="en-US"/>
        </w:rPr>
      </w:pPr>
      <w:r w:rsidRPr="3C7507F0" w:rsidR="00A63308">
        <w:rPr>
          <w:b w:val="1"/>
          <w:bCs w:val="1"/>
          <w:color w:val="auto"/>
          <w:sz w:val="24"/>
          <w:szCs w:val="24"/>
          <w:lang w:val="en-US"/>
        </w:rPr>
        <w:t>Product under investigation:</w:t>
      </w:r>
    </w:p>
    <w:p w:rsidRPr="009F6502" w:rsidR="001157B4" w:rsidP="3C7507F0" w:rsidRDefault="009F6502" w14:paraId="76CA496C" w14:textId="003773FE">
      <w:pPr>
        <w:pStyle w:val="PargrafodaLista"/>
        <w:numPr>
          <w:ilvl w:val="0"/>
          <w:numId w:val="4"/>
        </w:numPr>
        <w:jc w:val="both"/>
        <w:rPr>
          <w:color w:val="auto"/>
          <w:sz w:val="24"/>
          <w:szCs w:val="24"/>
          <w:lang w:val="en-US"/>
        </w:rPr>
      </w:pPr>
      <w:r w:rsidRPr="3C7507F0" w:rsidR="009F6502">
        <w:rPr>
          <w:rFonts w:ascii="Calibri" w:hAnsi="Calibri" w:eastAsia="Calibri" w:cs="Calibri"/>
          <w:color w:val="auto"/>
          <w:sz w:val="24"/>
          <w:szCs w:val="24"/>
          <w:lang w:val="en-US"/>
        </w:rPr>
        <w:t>flat-rolled steel products, whether alloyed or unalloyed, in coils or not in coils, of any width or thickness, cold-rolled</w:t>
      </w:r>
      <w:r w:rsidRPr="3C7507F0" w:rsidR="001157B4">
        <w:rPr>
          <w:color w:val="auto"/>
          <w:sz w:val="24"/>
          <w:szCs w:val="24"/>
          <w:lang w:val="en-US"/>
        </w:rPr>
        <w:t xml:space="preserve">, commonly classified under </w:t>
      </w:r>
      <w:r w:rsidRPr="3C7507F0" w:rsidR="00E72607">
        <w:rPr>
          <w:color w:val="auto"/>
          <w:sz w:val="24"/>
          <w:szCs w:val="24"/>
          <w:lang w:val="en-US"/>
        </w:rPr>
        <w:t>sub</w:t>
      </w:r>
      <w:r w:rsidRPr="3C7507F0" w:rsidR="001157B4">
        <w:rPr>
          <w:color w:val="auto"/>
          <w:sz w:val="24"/>
          <w:szCs w:val="24"/>
          <w:lang w:val="en-US"/>
        </w:rPr>
        <w:t xml:space="preserve">item </w:t>
      </w:r>
      <w:r w:rsidRPr="3C7507F0" w:rsidR="7EA2AF3F">
        <w:rPr>
          <w:rFonts w:ascii="Calibri" w:hAnsi="Calibri" w:eastAsia="Calibri" w:cs="Calibri"/>
          <w:color w:val="auto"/>
          <w:sz w:val="24"/>
          <w:szCs w:val="24"/>
          <w:lang w:val="en-US"/>
        </w:rPr>
        <w:t>7209.15.00, 7209.16.00, 7209.17.00, 7209.18.00,</w:t>
      </w:r>
      <w:r w:rsidRPr="3C7507F0" w:rsidR="00455507">
        <w:rPr>
          <w:rFonts w:ascii="Calibri" w:hAnsi="Calibri" w:eastAsia="Calibri" w:cs="Calibri"/>
          <w:color w:val="auto"/>
          <w:sz w:val="24"/>
          <w:szCs w:val="24"/>
          <w:lang w:val="en-US"/>
        </w:rPr>
        <w:t xml:space="preserve"> 7209.25.00</w:t>
      </w:r>
      <w:r w:rsidRPr="3C7507F0" w:rsidR="7EA2AF3F">
        <w:rPr>
          <w:rFonts w:ascii="Calibri" w:hAnsi="Calibri" w:eastAsia="Calibri" w:cs="Calibri"/>
          <w:color w:val="auto"/>
          <w:sz w:val="24"/>
          <w:szCs w:val="24"/>
          <w:lang w:val="en-US"/>
        </w:rPr>
        <w:t>, 7209.26.00, 7209.27.00, 7209.28.00, 7209.90.00, 7211.23.00, 7211.29.10, 7211.29.20, 7225.19.00, 7225.50.90, 7226.19.00</w:t>
      </w:r>
      <w:r w:rsidRPr="3C7507F0" w:rsidR="00455507">
        <w:rPr>
          <w:rFonts w:ascii="Calibri" w:hAnsi="Calibri" w:eastAsia="Calibri" w:cs="Calibri"/>
          <w:color w:val="auto"/>
          <w:sz w:val="24"/>
          <w:szCs w:val="24"/>
          <w:lang w:val="en-US"/>
        </w:rPr>
        <w:t xml:space="preserve"> and </w:t>
      </w:r>
      <w:r w:rsidRPr="3C7507F0" w:rsidR="00FC46DB">
        <w:rPr>
          <w:rFonts w:ascii="Calibri" w:hAnsi="Calibri" w:eastAsia="Calibri" w:cs="Calibri"/>
          <w:color w:val="auto"/>
          <w:sz w:val="24"/>
          <w:szCs w:val="24"/>
          <w:lang w:val="en-US"/>
        </w:rPr>
        <w:t xml:space="preserve">7226.92.00 </w:t>
      </w:r>
      <w:r w:rsidRPr="3C7507F0" w:rsidR="00FC46DB">
        <w:rPr>
          <w:color w:val="auto"/>
          <w:lang w:val="en-US"/>
        </w:rPr>
        <w:t>of</w:t>
      </w:r>
      <w:r w:rsidRPr="3C7507F0" w:rsidR="001157B4">
        <w:rPr>
          <w:color w:val="auto"/>
          <w:sz w:val="24"/>
          <w:szCs w:val="24"/>
          <w:lang w:val="en-US"/>
        </w:rPr>
        <w:t xml:space="preserve"> the MERCOSUR Common Nomenclature (NCM – </w:t>
      </w:r>
      <w:r w:rsidRPr="3C7507F0" w:rsidR="001157B4">
        <w:rPr>
          <w:color w:val="auto"/>
          <w:sz w:val="24"/>
          <w:szCs w:val="24"/>
          <w:lang w:val="en-US"/>
        </w:rPr>
        <w:t>Nomenclatura</w:t>
      </w:r>
      <w:r w:rsidRPr="3C7507F0" w:rsidR="001157B4">
        <w:rPr>
          <w:color w:val="auto"/>
          <w:sz w:val="24"/>
          <w:szCs w:val="24"/>
          <w:lang w:val="en-US"/>
        </w:rPr>
        <w:t xml:space="preserve"> Comum do MERCOSUL), exported from </w:t>
      </w:r>
      <w:r w:rsidRPr="3C7507F0" w:rsidR="2190B557">
        <w:rPr>
          <w:color w:val="auto"/>
          <w:sz w:val="24"/>
          <w:szCs w:val="24"/>
          <w:lang w:val="en-US"/>
        </w:rPr>
        <w:t>China</w:t>
      </w:r>
      <w:r w:rsidRPr="3C7507F0" w:rsidR="001157B4">
        <w:rPr>
          <w:color w:val="auto"/>
          <w:sz w:val="24"/>
          <w:szCs w:val="24"/>
          <w:lang w:val="en-US"/>
        </w:rPr>
        <w:t>.</w:t>
      </w:r>
    </w:p>
    <w:p w:rsidRPr="009F6502" w:rsidR="15EA0389" w:rsidP="3C7507F0" w:rsidRDefault="15EA0389" w14:paraId="53E18ABA" w14:textId="765E2150">
      <w:pPr>
        <w:ind w:left="708"/>
        <w:jc w:val="both"/>
        <w:rPr>
          <w:color w:val="auto"/>
          <w:sz w:val="24"/>
          <w:szCs w:val="24"/>
          <w:lang w:val="en-US"/>
        </w:rPr>
      </w:pPr>
    </w:p>
    <w:p w:rsidRPr="009F6502" w:rsidR="15EA0389" w:rsidP="3C7507F0" w:rsidRDefault="15EA0389" w14:paraId="0C5A23B4" w14:textId="0DAB0917">
      <w:pPr>
        <w:ind w:left="708"/>
        <w:jc w:val="both"/>
        <w:rPr>
          <w:color w:val="auto"/>
          <w:sz w:val="24"/>
          <w:szCs w:val="24"/>
          <w:lang w:val="en-US"/>
        </w:rPr>
      </w:pPr>
      <w:r w:rsidRPr="3C7507F0" w:rsidR="15EA0389">
        <w:rPr>
          <w:color w:val="auto"/>
          <w:sz w:val="24"/>
          <w:szCs w:val="24"/>
          <w:lang w:val="en-US"/>
        </w:rPr>
        <w:t xml:space="preserve">Steel can be defined as an alloy of iron with up to 2% carbon content, by weight, and may also </w:t>
      </w:r>
      <w:r w:rsidRPr="3C7507F0" w:rsidR="15EA0389">
        <w:rPr>
          <w:color w:val="auto"/>
          <w:sz w:val="24"/>
          <w:szCs w:val="24"/>
          <w:lang w:val="en-US"/>
        </w:rPr>
        <w:t>contain</w:t>
      </w:r>
      <w:r w:rsidRPr="3C7507F0" w:rsidR="15EA0389">
        <w:rPr>
          <w:color w:val="auto"/>
          <w:sz w:val="24"/>
          <w:szCs w:val="24"/>
          <w:lang w:val="en-US"/>
        </w:rPr>
        <w:t xml:space="preserve"> some residual elements, such as sulfur, phosphorus, silicon, and manganese, originating from the production process. Other alloying elements may also be added, such as nickel, boron, chromium, niobium, vanadium, titanium, molybdenum, and manganese, which are commonly used to adjust the mechanical properties of the product to the needs of specific applications.</w:t>
      </w:r>
    </w:p>
    <w:p w:rsidRPr="009F6502" w:rsidR="15EA0389" w:rsidP="3C7507F0" w:rsidRDefault="15EA0389" w14:paraId="30DBC6A8" w14:textId="0A7C6F94">
      <w:pPr>
        <w:ind w:left="708"/>
        <w:jc w:val="both"/>
        <w:rPr>
          <w:color w:val="auto"/>
          <w:sz w:val="24"/>
          <w:szCs w:val="24"/>
          <w:lang w:val="en-US"/>
        </w:rPr>
      </w:pPr>
      <w:r w:rsidRPr="3C7507F0" w:rsidR="15EA0389">
        <w:rPr>
          <w:color w:val="auto"/>
          <w:sz w:val="24"/>
          <w:szCs w:val="24"/>
          <w:lang w:val="en-US"/>
        </w:rPr>
        <w:t xml:space="preserve">Steel results from the processing of various raw materials, especially iron ore and coal. In metallurgy, both coal and charcoal can be used. Coal plays a dual role in steelmaking. As a fuel, it allows reaching </w:t>
      </w:r>
      <w:r w:rsidRPr="3C7507F0" w:rsidR="15EA0389">
        <w:rPr>
          <w:color w:val="auto"/>
          <w:sz w:val="24"/>
          <w:szCs w:val="24"/>
          <w:lang w:val="en-US"/>
        </w:rPr>
        <w:t>high temperatures</w:t>
      </w:r>
      <w:r w:rsidRPr="3C7507F0" w:rsidR="15EA0389">
        <w:rPr>
          <w:color w:val="auto"/>
          <w:sz w:val="24"/>
          <w:szCs w:val="24"/>
          <w:lang w:val="en-US"/>
        </w:rPr>
        <w:t xml:space="preserve"> (around 1,500 degrees Celsius), necessary for the fusion of the ore. As a reducer, it combines with oxygen, which </w:t>
      </w:r>
      <w:r w:rsidRPr="3C7507F0" w:rsidR="15EA0389">
        <w:rPr>
          <w:color w:val="auto"/>
          <w:sz w:val="24"/>
          <w:szCs w:val="24"/>
          <w:lang w:val="en-US"/>
        </w:rPr>
        <w:t>is released</w:t>
      </w:r>
      <w:r w:rsidRPr="3C7507F0" w:rsidR="15EA0389">
        <w:rPr>
          <w:color w:val="auto"/>
          <w:sz w:val="24"/>
          <w:szCs w:val="24"/>
          <w:lang w:val="en-US"/>
        </w:rPr>
        <w:t xml:space="preserve"> from the ore at </w:t>
      </w:r>
      <w:r w:rsidRPr="3C7507F0" w:rsidR="15EA0389">
        <w:rPr>
          <w:color w:val="auto"/>
          <w:sz w:val="24"/>
          <w:szCs w:val="24"/>
          <w:lang w:val="en-US"/>
        </w:rPr>
        <w:t>high temperatures</w:t>
      </w:r>
      <w:r w:rsidRPr="3C7507F0" w:rsidR="15EA0389">
        <w:rPr>
          <w:color w:val="auto"/>
          <w:sz w:val="24"/>
          <w:szCs w:val="24"/>
          <w:lang w:val="en-US"/>
        </w:rPr>
        <w:t>, leaving the iron free. The reduction process of oxygen from iron to bond with carbon occurs within a blast furnace. During the reduction process, iron liquefies and becomes known as pig iron.</w:t>
      </w:r>
    </w:p>
    <w:p w:rsidRPr="009F6502" w:rsidR="15EA0389" w:rsidP="3C7507F0" w:rsidRDefault="15EA0389" w14:paraId="15951878" w14:textId="5733F9C4">
      <w:pPr>
        <w:ind w:left="708"/>
        <w:jc w:val="both"/>
        <w:rPr>
          <w:color w:val="auto"/>
          <w:sz w:val="24"/>
          <w:szCs w:val="24"/>
          <w:lang w:val="en-US"/>
        </w:rPr>
      </w:pPr>
      <w:r w:rsidRPr="3C7507F0" w:rsidR="15EA0389">
        <w:rPr>
          <w:color w:val="auto"/>
          <w:sz w:val="24"/>
          <w:szCs w:val="24"/>
          <w:lang w:val="en-US"/>
        </w:rPr>
        <w:t>Pig iron is refined in blast furnaces to obtain liquid steel, which is poured into metal molds in the continuous casting process to obtain slabs. These, in turn, are reheated and subjected to hot-rolling mechanical shaping when they will be transformed into coils and sheets.</w:t>
      </w:r>
    </w:p>
    <w:p w:rsidRPr="009F6502" w:rsidR="15EA0389" w:rsidP="3C7507F0" w:rsidRDefault="15EA0389" w14:paraId="06A864F7" w14:textId="2099FEFB">
      <w:pPr>
        <w:ind w:left="708"/>
        <w:jc w:val="both"/>
        <w:rPr>
          <w:color w:val="auto"/>
          <w:sz w:val="24"/>
          <w:szCs w:val="24"/>
          <w:lang w:val="en-US"/>
        </w:rPr>
      </w:pPr>
      <w:r w:rsidRPr="3C7507F0" w:rsidR="15EA0389">
        <w:rPr>
          <w:color w:val="auto"/>
          <w:sz w:val="24"/>
          <w:szCs w:val="24"/>
          <w:lang w:val="en-US"/>
        </w:rPr>
        <w:t>The cold-rolling process, in turn, is characterized by the deformation of the material (coils or sheets), at room temperature, in a cold strip mill, to obtain the final product thickness. This grain deformation occurs in the same direction as the rolling direction, which will give it a condition called "Full Hard". The restoration of the mechanical properties of the material depends on heat treatment, known as "annealing". The product subject to investigation, however, also includes cold-rolled steel flat products without annealing, when packaged for sale.</w:t>
      </w:r>
    </w:p>
    <w:p w:rsidRPr="009F6502" w:rsidR="15EA0389" w:rsidP="3C7507F0" w:rsidRDefault="15EA0389" w14:paraId="22F04D82" w14:textId="66F3B6CB">
      <w:pPr>
        <w:ind w:left="708"/>
        <w:jc w:val="both"/>
        <w:rPr>
          <w:color w:val="auto"/>
          <w:lang w:val="en-US"/>
        </w:rPr>
      </w:pPr>
      <w:r w:rsidRPr="3C7507F0" w:rsidR="15EA0389">
        <w:rPr>
          <w:color w:val="auto"/>
          <w:sz w:val="24"/>
          <w:szCs w:val="24"/>
          <w:lang w:val="en-US"/>
        </w:rPr>
        <w:t xml:space="preserve"> </w:t>
      </w:r>
      <w:r w:rsidRPr="3C7507F0" w:rsidR="15EA0389">
        <w:rPr>
          <w:color w:val="auto"/>
          <w:sz w:val="24"/>
          <w:szCs w:val="24"/>
          <w:lang w:val="en-US"/>
        </w:rPr>
        <w:t>Cold</w:t>
      </w:r>
      <w:r w:rsidRPr="3C7507F0" w:rsidR="15EA0389">
        <w:rPr>
          <w:color w:val="auto"/>
          <w:sz w:val="24"/>
          <w:szCs w:val="24"/>
          <w:lang w:val="en-US"/>
        </w:rPr>
        <w:t xml:space="preserve"> rolling process increases the strength and hardness of steel products. Additionally, due to its smooth finish, cold-rolled steel flat products find broader applications in the automotive, construction, infrastructure, and electronics sectors.</w:t>
      </w:r>
    </w:p>
    <w:p w:rsidRPr="009F6502" w:rsidR="15EA0389" w:rsidP="3C7507F0" w:rsidRDefault="15EA0389" w14:paraId="17F4D32F" w14:textId="093B5E67">
      <w:pPr>
        <w:ind w:left="708"/>
        <w:jc w:val="both"/>
        <w:rPr>
          <w:color w:val="auto"/>
          <w:sz w:val="24"/>
          <w:szCs w:val="24"/>
          <w:lang w:val="en-US"/>
        </w:rPr>
      </w:pPr>
      <w:r w:rsidRPr="3C7507F0" w:rsidR="15EA0389">
        <w:rPr>
          <w:color w:val="auto"/>
          <w:sz w:val="24"/>
          <w:szCs w:val="24"/>
          <w:lang w:val="en-US"/>
        </w:rPr>
        <w:t xml:space="preserve">Depending on its application, the products are subject to specific standards that </w:t>
      </w:r>
      <w:r w:rsidRPr="3C7507F0" w:rsidR="15EA0389">
        <w:rPr>
          <w:color w:val="auto"/>
          <w:sz w:val="24"/>
          <w:szCs w:val="24"/>
          <w:lang w:val="en-US"/>
        </w:rPr>
        <w:t>determine</w:t>
      </w:r>
      <w:r w:rsidRPr="3C7507F0" w:rsidR="15EA0389">
        <w:rPr>
          <w:color w:val="auto"/>
          <w:sz w:val="24"/>
          <w:szCs w:val="24"/>
          <w:lang w:val="en-US"/>
        </w:rPr>
        <w:t xml:space="preserve"> thickness, coating, and mechanical properties. The product under investigation includes all cold-rolled flat products, regardless of width, thickness, and application.</w:t>
      </w:r>
    </w:p>
    <w:p w:rsidRPr="009F6502" w:rsidR="15EA0389" w:rsidP="3C7507F0" w:rsidRDefault="15EA0389" w14:paraId="6A505A4D" w14:textId="4501F978">
      <w:pPr>
        <w:ind w:left="708"/>
        <w:jc w:val="both"/>
        <w:rPr>
          <w:color w:val="auto"/>
          <w:lang w:val="en-US"/>
        </w:rPr>
      </w:pPr>
      <w:r w:rsidRPr="3C7507F0" w:rsidR="15EA0389">
        <w:rPr>
          <w:color w:val="auto"/>
          <w:sz w:val="24"/>
          <w:szCs w:val="24"/>
          <w:lang w:val="en-US"/>
        </w:rPr>
        <w:t>Regarding</w:t>
      </w:r>
      <w:r w:rsidRPr="3C7507F0" w:rsidR="15EA0389">
        <w:rPr>
          <w:color w:val="auto"/>
          <w:sz w:val="24"/>
          <w:szCs w:val="24"/>
          <w:lang w:val="en-US"/>
        </w:rPr>
        <w:t xml:space="preserve"> </w:t>
      </w:r>
      <w:r w:rsidRPr="3C7507F0" w:rsidR="15EA0389">
        <w:rPr>
          <w:color w:val="auto"/>
          <w:sz w:val="24"/>
          <w:szCs w:val="24"/>
          <w:lang w:val="en-US"/>
        </w:rPr>
        <w:t>possible distribution</w:t>
      </w:r>
      <w:r w:rsidRPr="3C7507F0" w:rsidR="15EA0389">
        <w:rPr>
          <w:color w:val="auto"/>
          <w:sz w:val="24"/>
          <w:szCs w:val="24"/>
          <w:lang w:val="en-US"/>
        </w:rPr>
        <w:t xml:space="preserve"> channels, the product subject to investigation can be sold to distributors or end-users.</w:t>
      </w:r>
    </w:p>
    <w:p w:rsidRPr="009F6502" w:rsidR="15EA0389" w:rsidP="3C7507F0" w:rsidRDefault="15EA0389" w14:paraId="29757157" w14:textId="571DE825">
      <w:pPr>
        <w:ind w:left="708"/>
        <w:jc w:val="both"/>
        <w:rPr>
          <w:color w:val="auto"/>
          <w:lang w:val="en-US"/>
        </w:rPr>
      </w:pPr>
      <w:r w:rsidRPr="3C7507F0" w:rsidR="15EA0389">
        <w:rPr>
          <w:color w:val="auto"/>
          <w:sz w:val="24"/>
          <w:szCs w:val="24"/>
          <w:lang w:val="en-US"/>
        </w:rPr>
        <w:t>Finally, the following products are excluded from the scope of this petition:</w:t>
      </w:r>
    </w:p>
    <w:p w:rsidRPr="009F6502" w:rsidR="15EA0389" w:rsidP="3C7507F0" w:rsidRDefault="15EA0389" w14:paraId="2A5351E5" w14:textId="467BD355">
      <w:pPr>
        <w:ind w:left="708"/>
        <w:jc w:val="both"/>
        <w:rPr>
          <w:color w:val="auto"/>
          <w:sz w:val="24"/>
          <w:szCs w:val="24"/>
          <w:lang w:val="en-US"/>
        </w:rPr>
      </w:pPr>
      <w:r w:rsidRPr="3C7507F0" w:rsidR="15EA0389">
        <w:rPr>
          <w:color w:val="auto"/>
          <w:sz w:val="24"/>
          <w:szCs w:val="24"/>
          <w:lang w:val="en-US"/>
        </w:rPr>
        <w:t xml:space="preserve">•Flat-rolled silicon-electrical steel, also known as magnetic steel, of oriented and non-oriented grains, fully processed. Such steels may </w:t>
      </w:r>
      <w:r w:rsidRPr="3C7507F0" w:rsidR="15EA0389">
        <w:rPr>
          <w:color w:val="auto"/>
          <w:sz w:val="24"/>
          <w:szCs w:val="24"/>
          <w:lang w:val="en-US"/>
        </w:rPr>
        <w:t>contain</w:t>
      </w:r>
      <w:r w:rsidRPr="3C7507F0" w:rsidR="15EA0389">
        <w:rPr>
          <w:color w:val="auto"/>
          <w:sz w:val="24"/>
          <w:szCs w:val="24"/>
          <w:lang w:val="en-US"/>
        </w:rPr>
        <w:t xml:space="preserve"> silicon, in weight, ranging from 0.6% to 6% and are supplied with final annealing and fully developed magnetic properties. They also have a high permeability value, low magnetic losses, and can be supplied with insulating coating.</w:t>
      </w:r>
      <w:r w:rsidRPr="3C7507F0" w:rsidR="51012E29">
        <w:rPr>
          <w:color w:val="auto"/>
          <w:sz w:val="24"/>
          <w:szCs w:val="24"/>
          <w:lang w:val="en-US"/>
        </w:rPr>
        <w:t xml:space="preserve"> They are normally classified under subitems 7225.19.00 and 7226.19.00 of the NCM.</w:t>
      </w:r>
    </w:p>
    <w:p w:rsidRPr="009F6502" w:rsidR="15EA0389" w:rsidP="3C7507F0" w:rsidRDefault="15EA0389" w14:paraId="2242F1B3" w14:textId="6AE90B38">
      <w:pPr>
        <w:ind w:left="708"/>
        <w:jc w:val="both"/>
        <w:rPr>
          <w:color w:val="auto"/>
          <w:lang w:val="en-US"/>
        </w:rPr>
      </w:pPr>
      <w:r w:rsidRPr="3C7507F0" w:rsidR="15EA0389">
        <w:rPr>
          <w:color w:val="auto"/>
          <w:sz w:val="24"/>
          <w:szCs w:val="24"/>
          <w:lang w:val="en-US"/>
        </w:rPr>
        <w:t>•</w:t>
      </w:r>
      <w:r w:rsidRPr="3C7507F0" w:rsidR="123DC446">
        <w:rPr>
          <w:color w:val="auto"/>
          <w:sz w:val="24"/>
          <w:szCs w:val="24"/>
          <w:lang w:val="en-US"/>
        </w:rPr>
        <w:t xml:space="preserve"> Flat rolled stainless steel products, normally classified in subheadings 7219.3 and 7220.20 and their respective NCM subitems; and</w:t>
      </w:r>
    </w:p>
    <w:p w:rsidRPr="009F6502" w:rsidR="15EA0389" w:rsidP="3C7507F0" w:rsidRDefault="15EA0389" w14:paraId="1D9C4CEF" w14:textId="3B7461A3">
      <w:pPr>
        <w:ind w:left="708"/>
        <w:jc w:val="both"/>
        <w:rPr>
          <w:color w:val="auto"/>
          <w:lang w:val="en-US"/>
        </w:rPr>
      </w:pPr>
      <w:r w:rsidRPr="3C7507F0" w:rsidR="15EA0389">
        <w:rPr>
          <w:color w:val="auto"/>
          <w:sz w:val="24"/>
          <w:szCs w:val="24"/>
          <w:lang w:val="en-US"/>
        </w:rPr>
        <w:t>•Cold-rolled flat products of high-speed steel, normally classified under item 7225.50.10 of the NCM.</w:t>
      </w:r>
    </w:p>
    <w:p w:rsidRPr="009F6502" w:rsidR="001157B4" w:rsidP="3C7507F0" w:rsidRDefault="001157B4" w14:paraId="04DA5AD8" w14:textId="77777777">
      <w:pPr>
        <w:pStyle w:val="PargrafodaLista"/>
        <w:numPr>
          <w:ilvl w:val="0"/>
          <w:numId w:val="4"/>
        </w:numPr>
        <w:jc w:val="both"/>
        <w:rPr>
          <w:rFonts w:cs="Calibri" w:cstheme="minorAscii"/>
          <w:color w:val="auto"/>
          <w:sz w:val="24"/>
          <w:szCs w:val="24"/>
          <w:lang w:val="en-US"/>
        </w:rPr>
      </w:pPr>
      <w:r w:rsidRPr="3C7507F0" w:rsidR="001157B4">
        <w:rPr>
          <w:rFonts w:cs="Calibri" w:cstheme="minorAscii"/>
          <w:color w:val="auto"/>
          <w:sz w:val="24"/>
          <w:szCs w:val="24"/>
          <w:lang w:val="en-US"/>
        </w:rPr>
        <w:t>Period of dumping investigation</w:t>
      </w:r>
    </w:p>
    <w:p w:rsidRPr="009F6502" w:rsidR="001157B4" w:rsidP="3C7507F0" w:rsidRDefault="001157B4" w14:paraId="47DBB123" w14:textId="77777777">
      <w:pPr>
        <w:pStyle w:val="PargrafodaLista"/>
        <w:ind w:left="1440"/>
        <w:jc w:val="both"/>
        <w:rPr>
          <w:rFonts w:cs="Calibri" w:cstheme="minorAscii"/>
          <w:color w:val="auto"/>
          <w:sz w:val="24"/>
          <w:szCs w:val="24"/>
          <w:lang w:val="en-US"/>
        </w:rPr>
      </w:pPr>
    </w:p>
    <w:p w:rsidRPr="009F6502" w:rsidR="001157B4" w:rsidP="3C7507F0" w:rsidRDefault="236E1246" w14:paraId="52276D0C" w14:textId="42A70FE1">
      <w:pPr>
        <w:pStyle w:val="PargrafodaLista"/>
        <w:ind w:left="1440"/>
        <w:jc w:val="both"/>
        <w:rPr>
          <w:color w:val="auto"/>
          <w:sz w:val="24"/>
          <w:szCs w:val="24"/>
          <w:lang w:val="en-US"/>
        </w:rPr>
      </w:pPr>
      <w:r w:rsidRPr="3C7507F0" w:rsidR="236E1246">
        <w:rPr>
          <w:color w:val="auto"/>
          <w:sz w:val="24"/>
          <w:szCs w:val="24"/>
          <w:lang w:val="en-US"/>
        </w:rPr>
        <w:t>J</w:t>
      </w:r>
      <w:r w:rsidRPr="3C7507F0" w:rsidR="32139C3D">
        <w:rPr>
          <w:color w:val="auto"/>
          <w:sz w:val="24"/>
          <w:szCs w:val="24"/>
          <w:lang w:val="en-US"/>
        </w:rPr>
        <w:t>anuary</w:t>
      </w:r>
      <w:r w:rsidRPr="3C7507F0" w:rsidR="001157B4">
        <w:rPr>
          <w:color w:val="auto"/>
          <w:sz w:val="24"/>
          <w:szCs w:val="24"/>
          <w:lang w:val="en-US"/>
        </w:rPr>
        <w:t xml:space="preserve"> </w:t>
      </w:r>
      <w:r w:rsidRPr="3C7507F0" w:rsidR="001157B4">
        <w:rPr>
          <w:color w:val="auto"/>
          <w:sz w:val="24"/>
          <w:szCs w:val="24"/>
          <w:lang w:val="en-US"/>
        </w:rPr>
        <w:t xml:space="preserve">of </w:t>
      </w:r>
      <w:r w:rsidRPr="3C7507F0" w:rsidR="731E55B6">
        <w:rPr>
          <w:color w:val="auto"/>
          <w:sz w:val="24"/>
          <w:szCs w:val="24"/>
          <w:lang w:val="en-US"/>
        </w:rPr>
        <w:t>2023</w:t>
      </w:r>
      <w:r w:rsidRPr="3C7507F0" w:rsidR="001157B4">
        <w:rPr>
          <w:color w:val="auto"/>
          <w:sz w:val="24"/>
          <w:szCs w:val="24"/>
          <w:lang w:val="en-US"/>
        </w:rPr>
        <w:t xml:space="preserve"> </w:t>
      </w:r>
      <w:r w:rsidRPr="3C7507F0" w:rsidR="001157B4">
        <w:rPr>
          <w:color w:val="auto"/>
          <w:sz w:val="24"/>
          <w:szCs w:val="24"/>
          <w:lang w:val="en-US"/>
        </w:rPr>
        <w:t xml:space="preserve">to </w:t>
      </w:r>
      <w:r w:rsidRPr="3C7507F0" w:rsidR="57ABA594">
        <w:rPr>
          <w:color w:val="auto"/>
          <w:sz w:val="24"/>
          <w:szCs w:val="24"/>
          <w:lang w:val="en-US"/>
        </w:rPr>
        <w:t>D</w:t>
      </w:r>
      <w:r w:rsidRPr="3C7507F0" w:rsidR="46DED139">
        <w:rPr>
          <w:color w:val="auto"/>
          <w:sz w:val="24"/>
          <w:szCs w:val="24"/>
          <w:lang w:val="en-US"/>
        </w:rPr>
        <w:t>ecember</w:t>
      </w:r>
      <w:r w:rsidRPr="3C7507F0" w:rsidR="001157B4">
        <w:rPr>
          <w:color w:val="auto"/>
          <w:sz w:val="24"/>
          <w:szCs w:val="24"/>
          <w:lang w:val="en-US"/>
        </w:rPr>
        <w:t xml:space="preserve"> </w:t>
      </w:r>
      <w:r w:rsidRPr="3C7507F0" w:rsidR="001157B4">
        <w:rPr>
          <w:color w:val="auto"/>
          <w:sz w:val="24"/>
          <w:szCs w:val="24"/>
          <w:lang w:val="en-US"/>
        </w:rPr>
        <w:t xml:space="preserve">of </w:t>
      </w:r>
      <w:r w:rsidRPr="3C7507F0" w:rsidR="0A3983DD">
        <w:rPr>
          <w:color w:val="auto"/>
          <w:sz w:val="24"/>
          <w:szCs w:val="24"/>
          <w:lang w:val="en-US"/>
        </w:rPr>
        <w:t>2023</w:t>
      </w:r>
      <w:r w:rsidRPr="3C7507F0" w:rsidR="0C7D6B4F">
        <w:rPr>
          <w:color w:val="auto"/>
          <w:sz w:val="24"/>
          <w:szCs w:val="24"/>
          <w:lang w:val="en-US"/>
        </w:rPr>
        <w:t>.</w:t>
      </w:r>
    </w:p>
    <w:p w:rsidRPr="009F6502" w:rsidR="001157B4" w:rsidP="3C7507F0" w:rsidRDefault="001157B4" w14:paraId="4D8F3D53" w14:textId="77777777">
      <w:pPr>
        <w:pStyle w:val="PargrafodaLista"/>
        <w:ind w:left="1440"/>
        <w:jc w:val="both"/>
        <w:rPr>
          <w:rFonts w:cs="Calibri" w:cstheme="minorAscii"/>
          <w:color w:val="auto"/>
          <w:sz w:val="24"/>
          <w:szCs w:val="24"/>
          <w:lang w:val="en-US"/>
        </w:rPr>
      </w:pPr>
    </w:p>
    <w:p w:rsidRPr="009F6502" w:rsidR="001157B4" w:rsidP="3C7507F0" w:rsidRDefault="001157B4" w14:paraId="0B307C70" w14:textId="77777777">
      <w:pPr>
        <w:pStyle w:val="PargrafodaLista"/>
        <w:numPr>
          <w:ilvl w:val="0"/>
          <w:numId w:val="4"/>
        </w:numPr>
        <w:jc w:val="both"/>
        <w:rPr>
          <w:rFonts w:cs="Calibri" w:cstheme="minorAscii"/>
          <w:color w:val="auto"/>
          <w:sz w:val="24"/>
          <w:szCs w:val="24"/>
          <w:lang w:val="en-US"/>
        </w:rPr>
      </w:pPr>
      <w:r w:rsidRPr="3C7507F0" w:rsidR="001157B4">
        <w:rPr>
          <w:color w:val="auto"/>
          <w:sz w:val="24"/>
          <w:szCs w:val="24"/>
          <w:lang w:val="en-US"/>
        </w:rPr>
        <w:t>Period of injury investigation</w:t>
      </w:r>
    </w:p>
    <w:p w:rsidRPr="009F6502" w:rsidR="001157B4" w:rsidP="3C7507F0" w:rsidRDefault="150B8FA4" w14:paraId="5E227BA6" w14:textId="35E59316">
      <w:pPr>
        <w:ind w:left="142"/>
        <w:jc w:val="both"/>
        <w:rPr>
          <w:color w:val="auto"/>
          <w:sz w:val="24"/>
          <w:szCs w:val="24"/>
          <w:lang w:val="en-US"/>
        </w:rPr>
      </w:pPr>
      <w:r w:rsidRPr="3C7507F0" w:rsidR="150B8FA4">
        <w:rPr>
          <w:color w:val="auto"/>
          <w:sz w:val="24"/>
          <w:szCs w:val="24"/>
          <w:lang w:val="en-US"/>
        </w:rPr>
        <w:t>J</w:t>
      </w:r>
      <w:r w:rsidRPr="3C7507F0" w:rsidR="7B53CC7F">
        <w:rPr>
          <w:color w:val="auto"/>
          <w:sz w:val="24"/>
          <w:szCs w:val="24"/>
          <w:lang w:val="en-US"/>
        </w:rPr>
        <w:t>anuary</w:t>
      </w:r>
      <w:r w:rsidRPr="3C7507F0" w:rsidR="001157B4">
        <w:rPr>
          <w:color w:val="auto"/>
          <w:sz w:val="24"/>
          <w:szCs w:val="24"/>
          <w:lang w:val="en-US"/>
        </w:rPr>
        <w:t xml:space="preserve"> of </w:t>
      </w:r>
      <w:r w:rsidRPr="3C7507F0" w:rsidR="524F0C4B">
        <w:rPr>
          <w:color w:val="auto"/>
          <w:sz w:val="24"/>
          <w:szCs w:val="24"/>
          <w:lang w:val="en-US"/>
        </w:rPr>
        <w:t>2019</w:t>
      </w:r>
      <w:r w:rsidRPr="3C7507F0" w:rsidR="001157B4">
        <w:rPr>
          <w:color w:val="auto"/>
          <w:sz w:val="24"/>
          <w:szCs w:val="24"/>
          <w:lang w:val="en-US"/>
        </w:rPr>
        <w:t xml:space="preserve"> to </w:t>
      </w:r>
      <w:r w:rsidRPr="3C7507F0" w:rsidR="000034C5">
        <w:rPr>
          <w:color w:val="auto"/>
          <w:sz w:val="24"/>
          <w:szCs w:val="24"/>
          <w:lang w:val="en-US"/>
        </w:rPr>
        <w:t>December</w:t>
      </w:r>
      <w:r w:rsidRPr="3C7507F0" w:rsidR="001157B4">
        <w:rPr>
          <w:color w:val="auto"/>
          <w:sz w:val="24"/>
          <w:szCs w:val="24"/>
          <w:lang w:val="en-US"/>
        </w:rPr>
        <w:t xml:space="preserve"> of </w:t>
      </w:r>
      <w:r w:rsidRPr="3C7507F0" w:rsidR="440B613B">
        <w:rPr>
          <w:color w:val="auto"/>
          <w:sz w:val="24"/>
          <w:szCs w:val="24"/>
          <w:lang w:val="en-US"/>
        </w:rPr>
        <w:t>2023</w:t>
      </w:r>
      <w:r w:rsidRPr="3C7507F0" w:rsidR="001157B4">
        <w:rPr>
          <w:color w:val="auto"/>
          <w:sz w:val="24"/>
          <w:szCs w:val="24"/>
          <w:lang w:val="en-US"/>
        </w:rPr>
        <w:t xml:space="preserve">, divided into five periods, in accordance </w:t>
      </w:r>
      <w:r w:rsidRPr="3C7507F0" w:rsidR="001157B4">
        <w:rPr>
          <w:color w:val="auto"/>
          <w:sz w:val="24"/>
          <w:szCs w:val="24"/>
          <w:lang w:val="en-US"/>
        </w:rPr>
        <w:t>to</w:t>
      </w:r>
      <w:r w:rsidRPr="3C7507F0" w:rsidR="001157B4">
        <w:rPr>
          <w:color w:val="auto"/>
          <w:sz w:val="24"/>
          <w:szCs w:val="24"/>
          <w:lang w:val="en-US"/>
        </w:rPr>
        <w:t xml:space="preserve"> the specification below:</w:t>
      </w:r>
    </w:p>
    <w:p w:rsidRPr="000034C5" w:rsidR="001157B4" w:rsidP="3C7507F0" w:rsidRDefault="001157B4" w14:paraId="6BEE7A86" w14:textId="1DFFA936">
      <w:pPr>
        <w:pStyle w:val="PargrafodaLista"/>
        <w:ind w:left="1440"/>
        <w:jc w:val="both"/>
        <w:rPr>
          <w:color w:val="auto"/>
          <w:sz w:val="24"/>
          <w:szCs w:val="24"/>
          <w:lang w:val="en-US"/>
        </w:rPr>
      </w:pPr>
      <w:r w:rsidRPr="3C7507F0" w:rsidR="001157B4">
        <w:rPr>
          <w:color w:val="auto"/>
          <w:sz w:val="24"/>
          <w:szCs w:val="24"/>
          <w:lang w:val="en-US"/>
        </w:rPr>
        <w:t xml:space="preserve">P1 - </w:t>
      </w:r>
      <w:r w:rsidRPr="3C7507F0" w:rsidR="5FF59366">
        <w:rPr>
          <w:color w:val="auto"/>
          <w:sz w:val="24"/>
          <w:szCs w:val="24"/>
          <w:lang w:val="en-US"/>
        </w:rPr>
        <w:t>J</w:t>
      </w:r>
      <w:r w:rsidRPr="3C7507F0" w:rsidR="63756ED6">
        <w:rPr>
          <w:color w:val="auto"/>
          <w:sz w:val="24"/>
          <w:szCs w:val="24"/>
          <w:lang w:val="en-US"/>
        </w:rPr>
        <w:t>anuary</w:t>
      </w:r>
      <w:r w:rsidRPr="3C7507F0" w:rsidR="001157B4">
        <w:rPr>
          <w:color w:val="auto"/>
          <w:sz w:val="24"/>
          <w:szCs w:val="24"/>
          <w:lang w:val="en-US"/>
        </w:rPr>
        <w:t xml:space="preserve"> of </w:t>
      </w:r>
      <w:r w:rsidRPr="3C7507F0" w:rsidR="6CCD43CD">
        <w:rPr>
          <w:color w:val="auto"/>
          <w:sz w:val="24"/>
          <w:szCs w:val="24"/>
          <w:lang w:val="en-US"/>
        </w:rPr>
        <w:t>2019</w:t>
      </w:r>
      <w:r w:rsidRPr="3C7507F0" w:rsidR="001157B4">
        <w:rPr>
          <w:color w:val="auto"/>
          <w:sz w:val="24"/>
          <w:szCs w:val="24"/>
          <w:lang w:val="en-US"/>
        </w:rPr>
        <w:t xml:space="preserve"> to </w:t>
      </w:r>
      <w:r w:rsidRPr="3C7507F0" w:rsidR="291F25FD">
        <w:rPr>
          <w:color w:val="auto"/>
          <w:sz w:val="24"/>
          <w:szCs w:val="24"/>
          <w:lang w:val="en-US"/>
        </w:rPr>
        <w:t>D</w:t>
      </w:r>
      <w:r w:rsidRPr="3C7507F0" w:rsidR="1E511B58">
        <w:rPr>
          <w:color w:val="auto"/>
          <w:sz w:val="24"/>
          <w:szCs w:val="24"/>
          <w:lang w:val="en-US"/>
        </w:rPr>
        <w:t>ecember</w:t>
      </w:r>
      <w:r w:rsidRPr="3C7507F0" w:rsidR="001157B4">
        <w:rPr>
          <w:color w:val="auto"/>
          <w:sz w:val="24"/>
          <w:szCs w:val="24"/>
          <w:lang w:val="en-US"/>
        </w:rPr>
        <w:t xml:space="preserve"> of </w:t>
      </w:r>
      <w:r w:rsidRPr="3C7507F0" w:rsidR="2599AAC8">
        <w:rPr>
          <w:color w:val="auto"/>
          <w:sz w:val="24"/>
          <w:szCs w:val="24"/>
          <w:lang w:val="en-US"/>
        </w:rPr>
        <w:t>2019</w:t>
      </w:r>
      <w:r w:rsidRPr="3C7507F0" w:rsidR="660B4BB3">
        <w:rPr>
          <w:color w:val="auto"/>
          <w:sz w:val="24"/>
          <w:szCs w:val="24"/>
          <w:lang w:val="en-US"/>
        </w:rPr>
        <w:t>.</w:t>
      </w:r>
    </w:p>
    <w:p w:rsidRPr="000034C5" w:rsidR="001157B4" w:rsidP="3C7507F0" w:rsidRDefault="001157B4" w14:paraId="36DF641C" w14:textId="019A0B6D">
      <w:pPr>
        <w:pStyle w:val="PargrafodaLista"/>
        <w:ind w:left="1440"/>
        <w:jc w:val="both"/>
        <w:rPr>
          <w:color w:val="auto"/>
          <w:sz w:val="24"/>
          <w:szCs w:val="24"/>
          <w:lang w:val="en-US"/>
        </w:rPr>
      </w:pPr>
      <w:r w:rsidRPr="3C7507F0" w:rsidR="001157B4">
        <w:rPr>
          <w:color w:val="auto"/>
          <w:sz w:val="24"/>
          <w:szCs w:val="24"/>
          <w:lang w:val="en-US"/>
        </w:rPr>
        <w:t xml:space="preserve">P2 - </w:t>
      </w:r>
      <w:r w:rsidRPr="3C7507F0" w:rsidR="473C272D">
        <w:rPr>
          <w:color w:val="auto"/>
          <w:sz w:val="24"/>
          <w:szCs w:val="24"/>
          <w:lang w:val="en-US"/>
        </w:rPr>
        <w:t>January</w:t>
      </w:r>
      <w:r w:rsidRPr="3C7507F0" w:rsidR="001157B4">
        <w:rPr>
          <w:color w:val="auto"/>
          <w:sz w:val="24"/>
          <w:szCs w:val="24"/>
          <w:lang w:val="en-US"/>
        </w:rPr>
        <w:t xml:space="preserve"> of </w:t>
      </w:r>
      <w:r w:rsidRPr="3C7507F0" w:rsidR="76D24E05">
        <w:rPr>
          <w:color w:val="auto"/>
          <w:sz w:val="24"/>
          <w:szCs w:val="24"/>
          <w:lang w:val="en-US"/>
        </w:rPr>
        <w:t>2020</w:t>
      </w:r>
      <w:r w:rsidRPr="3C7507F0" w:rsidR="001157B4">
        <w:rPr>
          <w:color w:val="auto"/>
          <w:sz w:val="24"/>
          <w:szCs w:val="24"/>
          <w:lang w:val="en-US"/>
        </w:rPr>
        <w:t xml:space="preserve"> to </w:t>
      </w:r>
      <w:r w:rsidRPr="3C7507F0" w:rsidR="0B5FBE48">
        <w:rPr>
          <w:color w:val="auto"/>
          <w:sz w:val="24"/>
          <w:szCs w:val="24"/>
          <w:lang w:val="en-US"/>
        </w:rPr>
        <w:t>December</w:t>
      </w:r>
      <w:r w:rsidRPr="3C7507F0" w:rsidR="001157B4">
        <w:rPr>
          <w:color w:val="auto"/>
          <w:sz w:val="24"/>
          <w:szCs w:val="24"/>
          <w:lang w:val="en-US"/>
        </w:rPr>
        <w:t xml:space="preserve"> of </w:t>
      </w:r>
      <w:r w:rsidRPr="3C7507F0" w:rsidR="51B6D3F8">
        <w:rPr>
          <w:color w:val="auto"/>
          <w:sz w:val="24"/>
          <w:szCs w:val="24"/>
          <w:lang w:val="en-US"/>
        </w:rPr>
        <w:t>2020</w:t>
      </w:r>
      <w:r w:rsidRPr="3C7507F0" w:rsidR="149B9F17">
        <w:rPr>
          <w:color w:val="auto"/>
          <w:sz w:val="24"/>
          <w:szCs w:val="24"/>
          <w:lang w:val="en-US"/>
        </w:rPr>
        <w:t>.</w:t>
      </w:r>
    </w:p>
    <w:p w:rsidRPr="000034C5" w:rsidR="001157B4" w:rsidP="3C7507F0" w:rsidRDefault="001157B4" w14:paraId="331062B6" w14:textId="068AF13D">
      <w:pPr>
        <w:pStyle w:val="PargrafodaLista"/>
        <w:ind w:left="1440"/>
        <w:jc w:val="both"/>
        <w:rPr>
          <w:color w:val="auto"/>
          <w:sz w:val="24"/>
          <w:szCs w:val="24"/>
          <w:lang w:val="en-US"/>
        </w:rPr>
      </w:pPr>
      <w:r w:rsidRPr="3C7507F0" w:rsidR="001157B4">
        <w:rPr>
          <w:color w:val="auto"/>
          <w:sz w:val="24"/>
          <w:szCs w:val="24"/>
          <w:lang w:val="en-US"/>
        </w:rPr>
        <w:t xml:space="preserve">P3 - </w:t>
      </w:r>
      <w:r w:rsidRPr="3C7507F0" w:rsidR="36E7D2A2">
        <w:rPr>
          <w:color w:val="auto"/>
          <w:sz w:val="24"/>
          <w:szCs w:val="24"/>
          <w:lang w:val="en-US"/>
        </w:rPr>
        <w:t xml:space="preserve">January </w:t>
      </w:r>
      <w:r w:rsidRPr="3C7507F0" w:rsidR="001157B4">
        <w:rPr>
          <w:color w:val="auto"/>
          <w:sz w:val="24"/>
          <w:szCs w:val="24"/>
          <w:lang w:val="en-US"/>
        </w:rPr>
        <w:t xml:space="preserve">of </w:t>
      </w:r>
      <w:r w:rsidRPr="3C7507F0" w:rsidR="046860B7">
        <w:rPr>
          <w:color w:val="auto"/>
          <w:sz w:val="24"/>
          <w:szCs w:val="24"/>
          <w:lang w:val="en-US"/>
        </w:rPr>
        <w:t>2021</w:t>
      </w:r>
      <w:r w:rsidRPr="3C7507F0" w:rsidR="001157B4">
        <w:rPr>
          <w:color w:val="auto"/>
          <w:sz w:val="24"/>
          <w:szCs w:val="24"/>
          <w:lang w:val="en-US"/>
        </w:rPr>
        <w:t xml:space="preserve"> to </w:t>
      </w:r>
      <w:r w:rsidRPr="3C7507F0" w:rsidR="65402F18">
        <w:rPr>
          <w:color w:val="auto"/>
          <w:sz w:val="24"/>
          <w:szCs w:val="24"/>
          <w:lang w:val="en-US"/>
        </w:rPr>
        <w:t>December</w:t>
      </w:r>
      <w:r w:rsidRPr="3C7507F0" w:rsidR="001157B4">
        <w:rPr>
          <w:color w:val="auto"/>
          <w:sz w:val="24"/>
          <w:szCs w:val="24"/>
          <w:lang w:val="en-US"/>
        </w:rPr>
        <w:t xml:space="preserve"> of </w:t>
      </w:r>
      <w:r w:rsidRPr="3C7507F0" w:rsidR="7A6AB5F6">
        <w:rPr>
          <w:color w:val="auto"/>
          <w:sz w:val="24"/>
          <w:szCs w:val="24"/>
          <w:lang w:val="en-US"/>
        </w:rPr>
        <w:t>2021</w:t>
      </w:r>
      <w:r w:rsidRPr="3C7507F0" w:rsidR="149B9F17">
        <w:rPr>
          <w:color w:val="auto"/>
          <w:sz w:val="24"/>
          <w:szCs w:val="24"/>
          <w:lang w:val="en-US"/>
        </w:rPr>
        <w:t>.</w:t>
      </w:r>
    </w:p>
    <w:p w:rsidRPr="000034C5" w:rsidR="001157B4" w:rsidP="3C7507F0" w:rsidRDefault="001157B4" w14:paraId="16A7A01C" w14:textId="0F605409">
      <w:pPr>
        <w:pStyle w:val="PargrafodaLista"/>
        <w:ind w:left="1440"/>
        <w:jc w:val="both"/>
        <w:rPr>
          <w:color w:val="auto"/>
          <w:sz w:val="24"/>
          <w:szCs w:val="24"/>
          <w:lang w:val="en-US"/>
        </w:rPr>
      </w:pPr>
      <w:r w:rsidRPr="3C7507F0" w:rsidR="001157B4">
        <w:rPr>
          <w:color w:val="auto"/>
          <w:sz w:val="24"/>
          <w:szCs w:val="24"/>
          <w:lang w:val="en-US"/>
        </w:rPr>
        <w:t xml:space="preserve">P4 - </w:t>
      </w:r>
      <w:r w:rsidRPr="3C7507F0" w:rsidR="397B7E0B">
        <w:rPr>
          <w:color w:val="auto"/>
          <w:sz w:val="24"/>
          <w:szCs w:val="24"/>
          <w:lang w:val="en-US"/>
        </w:rPr>
        <w:t>January</w:t>
      </w:r>
      <w:r w:rsidRPr="3C7507F0" w:rsidR="001157B4">
        <w:rPr>
          <w:color w:val="auto"/>
          <w:sz w:val="24"/>
          <w:szCs w:val="24"/>
          <w:lang w:val="en-US"/>
        </w:rPr>
        <w:t xml:space="preserve"> of </w:t>
      </w:r>
      <w:r w:rsidRPr="3C7507F0" w:rsidR="40418160">
        <w:rPr>
          <w:color w:val="auto"/>
          <w:sz w:val="24"/>
          <w:szCs w:val="24"/>
          <w:lang w:val="en-US"/>
        </w:rPr>
        <w:t>2022</w:t>
      </w:r>
      <w:r w:rsidRPr="3C7507F0" w:rsidR="001157B4">
        <w:rPr>
          <w:color w:val="auto"/>
          <w:sz w:val="24"/>
          <w:szCs w:val="24"/>
          <w:lang w:val="en-US"/>
        </w:rPr>
        <w:t xml:space="preserve"> to </w:t>
      </w:r>
      <w:r w:rsidRPr="3C7507F0" w:rsidR="0C13AF1B">
        <w:rPr>
          <w:color w:val="auto"/>
          <w:sz w:val="24"/>
          <w:szCs w:val="24"/>
          <w:lang w:val="en-US"/>
        </w:rPr>
        <w:t>December</w:t>
      </w:r>
      <w:r w:rsidRPr="3C7507F0" w:rsidR="001157B4">
        <w:rPr>
          <w:color w:val="auto"/>
          <w:sz w:val="24"/>
          <w:szCs w:val="24"/>
          <w:lang w:val="en-US"/>
        </w:rPr>
        <w:t xml:space="preserve"> of </w:t>
      </w:r>
      <w:r w:rsidRPr="3C7507F0" w:rsidR="179FA8AF">
        <w:rPr>
          <w:color w:val="auto"/>
          <w:sz w:val="24"/>
          <w:szCs w:val="24"/>
          <w:lang w:val="en-US"/>
        </w:rPr>
        <w:t>2022</w:t>
      </w:r>
      <w:r w:rsidRPr="3C7507F0" w:rsidR="149B9F17">
        <w:rPr>
          <w:color w:val="auto"/>
          <w:sz w:val="24"/>
          <w:szCs w:val="24"/>
          <w:lang w:val="en-US"/>
        </w:rPr>
        <w:t>.</w:t>
      </w:r>
    </w:p>
    <w:p w:rsidRPr="000034C5" w:rsidR="001157B4" w:rsidP="3C7507F0" w:rsidRDefault="001157B4" w14:paraId="37B60A4B" w14:textId="5FE230A8">
      <w:pPr>
        <w:pStyle w:val="PargrafodaLista"/>
        <w:ind w:left="1440"/>
        <w:jc w:val="both"/>
        <w:rPr>
          <w:color w:val="auto"/>
          <w:sz w:val="24"/>
          <w:szCs w:val="24"/>
          <w:lang w:val="en-US"/>
        </w:rPr>
      </w:pPr>
      <w:r w:rsidRPr="3C7507F0" w:rsidR="001157B4">
        <w:rPr>
          <w:color w:val="auto"/>
          <w:sz w:val="24"/>
          <w:szCs w:val="24"/>
          <w:lang w:val="en-US"/>
        </w:rPr>
        <w:t>P</w:t>
      </w:r>
      <w:r w:rsidRPr="3C7507F0" w:rsidR="00C21A5D">
        <w:rPr>
          <w:color w:val="auto"/>
          <w:sz w:val="24"/>
          <w:szCs w:val="24"/>
          <w:lang w:val="en-US"/>
        </w:rPr>
        <w:t>5</w:t>
      </w:r>
      <w:r w:rsidRPr="3C7507F0" w:rsidR="001157B4">
        <w:rPr>
          <w:color w:val="auto"/>
          <w:sz w:val="24"/>
          <w:szCs w:val="24"/>
          <w:lang w:val="en-US"/>
        </w:rPr>
        <w:t xml:space="preserve"> - </w:t>
      </w:r>
      <w:r w:rsidRPr="3C7507F0" w:rsidR="6B9FA141">
        <w:rPr>
          <w:color w:val="auto"/>
          <w:sz w:val="24"/>
          <w:szCs w:val="24"/>
          <w:lang w:val="en-US"/>
        </w:rPr>
        <w:t>January</w:t>
      </w:r>
      <w:r w:rsidRPr="3C7507F0" w:rsidR="001157B4">
        <w:rPr>
          <w:color w:val="auto"/>
          <w:sz w:val="24"/>
          <w:szCs w:val="24"/>
          <w:lang w:val="en-US"/>
        </w:rPr>
        <w:t xml:space="preserve"> of </w:t>
      </w:r>
      <w:r w:rsidRPr="3C7507F0" w:rsidR="230C3D52">
        <w:rPr>
          <w:color w:val="auto"/>
          <w:sz w:val="24"/>
          <w:szCs w:val="24"/>
          <w:lang w:val="en-US"/>
        </w:rPr>
        <w:t>2023</w:t>
      </w:r>
      <w:r w:rsidRPr="3C7507F0" w:rsidR="001157B4">
        <w:rPr>
          <w:color w:val="auto"/>
          <w:sz w:val="24"/>
          <w:szCs w:val="24"/>
          <w:lang w:val="en-US"/>
        </w:rPr>
        <w:t xml:space="preserve"> to </w:t>
      </w:r>
      <w:r w:rsidRPr="3C7507F0" w:rsidR="426E4A3A">
        <w:rPr>
          <w:color w:val="auto"/>
          <w:sz w:val="24"/>
          <w:szCs w:val="24"/>
          <w:lang w:val="en-US"/>
        </w:rPr>
        <w:t>December</w:t>
      </w:r>
      <w:r w:rsidRPr="3C7507F0" w:rsidR="001157B4">
        <w:rPr>
          <w:color w:val="auto"/>
          <w:sz w:val="24"/>
          <w:szCs w:val="24"/>
          <w:lang w:val="en-US"/>
        </w:rPr>
        <w:t xml:space="preserve"> of </w:t>
      </w:r>
      <w:r w:rsidRPr="3C7507F0" w:rsidR="75B986E6">
        <w:rPr>
          <w:color w:val="auto"/>
          <w:sz w:val="24"/>
          <w:szCs w:val="24"/>
          <w:lang w:val="en-US"/>
        </w:rPr>
        <w:t>2023.</w:t>
      </w:r>
    </w:p>
    <w:p w:rsidR="00CE2115" w:rsidP="3C7507F0" w:rsidRDefault="00CE2115" w14:paraId="1034DD17" w14:textId="77777777">
      <w:pPr>
        <w:rPr>
          <w:rFonts w:cs="Calibri" w:cstheme="minorAscii"/>
          <w:color w:val="auto"/>
          <w:sz w:val="24"/>
          <w:szCs w:val="24"/>
          <w:lang w:val="en-US"/>
        </w:rPr>
      </w:pPr>
      <w:r w:rsidRPr="3C7507F0">
        <w:rPr>
          <w:rFonts w:cs="Calibri" w:cstheme="minorAscii"/>
          <w:color w:val="auto"/>
          <w:sz w:val="24"/>
          <w:szCs w:val="24"/>
          <w:lang w:val="en-US"/>
        </w:rPr>
        <w:br w:type="page"/>
      </w:r>
    </w:p>
    <w:p w:rsidRPr="009F6502" w:rsidR="00F851FB" w:rsidP="3C7507F0" w:rsidRDefault="00270743" w14:paraId="47C48CF8" w14:textId="26CC8C73">
      <w:pPr>
        <w:jc w:val="center"/>
        <w:rPr>
          <w:rFonts w:cs="Calibri" w:cstheme="minorAscii"/>
          <w:b w:val="1"/>
          <w:bCs w:val="1"/>
          <w:color w:val="auto"/>
          <w:sz w:val="24"/>
          <w:szCs w:val="24"/>
          <w:lang w:val="en-US"/>
        </w:rPr>
      </w:pPr>
      <w:r w:rsidRPr="009F6502">
        <w:rPr>
          <w:rFonts w:cstheme="minorHAnsi"/>
          <w:noProof/>
          <w:sz w:val="24"/>
          <w:szCs w:val="24"/>
          <w:lang w:eastAsia="pt-BR"/>
        </w:rPr>
        <mc:AlternateContent>
          <mc:Choice Requires="wps">
            <w:drawing>
              <wp:anchor distT="0" distB="0" distL="114300" distR="114300" simplePos="0" relativeHeight="251663360" behindDoc="0" locked="0" layoutInCell="1" allowOverlap="1" wp14:anchorId="563AE163" wp14:editId="2BE5751F">
                <wp:simplePos x="0" y="0"/>
                <wp:positionH relativeFrom="column">
                  <wp:posOffset>-111760</wp:posOffset>
                </wp:positionH>
                <wp:positionV relativeFrom="paragraph">
                  <wp:posOffset>-92710</wp:posOffset>
                </wp:positionV>
                <wp:extent cx="6162675" cy="332740"/>
                <wp:effectExtent l="0" t="0" r="28575" b="10160"/>
                <wp:wrapNone/>
                <wp:docPr id="11" name="Retângulo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62675" cy="3327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w14:anchorId="40E2C8E3">
              <v:rect id="Retângulo 11" style="position:absolute;margin-left:-8.8pt;margin-top:-7.3pt;width:485.25pt;height:26.2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6" filled="f" w14:anchorId="488D4FD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"/>
            </w:pict>
          </mc:Fallback>
        </mc:AlternateContent>
      </w:r>
      <w:r w:rsidRPr="3C7507F0" w:rsidR="00F851FB">
        <w:rPr>
          <w:rFonts w:cs="Calibri" w:cstheme="minorAscii"/>
          <w:b w:val="1"/>
          <w:bCs w:val="1"/>
          <w:color w:val="auto"/>
          <w:sz w:val="24"/>
          <w:szCs w:val="24"/>
          <w:lang w:val="en-US"/>
        </w:rPr>
        <w:t>III – PRODUCT AND PRODUCTION PROCESS</w:t>
      </w:r>
    </w:p>
    <w:p w:rsidRPr="009F6502" w:rsidR="00A63308" w:rsidP="3C7507F0" w:rsidRDefault="00A63308" w14:paraId="4F735CE7" w14:textId="77777777">
      <w:pPr>
        <w:spacing w:after="240"/>
        <w:jc w:val="both"/>
        <w:rPr>
          <w:rFonts w:cs="Calibri" w:cstheme="minorAscii"/>
          <w:i w:val="1"/>
          <w:iCs w:val="1"/>
          <w:color w:val="auto"/>
          <w:sz w:val="24"/>
          <w:szCs w:val="24"/>
          <w:lang w:val="en-US"/>
        </w:rPr>
      </w:pPr>
      <w:r w:rsidRPr="3C7507F0" w:rsidR="00A63308">
        <w:rPr>
          <w:rFonts w:cs="Calibri" w:cstheme="minorAscii"/>
          <w:i w:val="1"/>
          <w:iCs w:val="1"/>
          <w:color w:val="auto"/>
          <w:sz w:val="24"/>
          <w:szCs w:val="24"/>
          <w:lang w:val="en-US"/>
        </w:rPr>
        <w:t xml:space="preserve">The purpose of this section is to gather information about the foreign company’s product, in a way to allow a fair comparison to the </w:t>
      </w:r>
      <w:r w:rsidRPr="3C7507F0" w:rsidR="00A63308">
        <w:rPr>
          <w:rFonts w:cs="Calibri" w:cstheme="minorAscii"/>
          <w:i w:val="1"/>
          <w:iCs w:val="1"/>
          <w:color w:val="auto"/>
          <w:sz w:val="24"/>
          <w:szCs w:val="24"/>
          <w:lang w:val="en-US"/>
        </w:rPr>
        <w:t>aforementioned product</w:t>
      </w:r>
      <w:r w:rsidRPr="3C7507F0" w:rsidR="00A63308">
        <w:rPr>
          <w:rFonts w:cs="Calibri" w:cstheme="minorAscii"/>
          <w:i w:val="1"/>
          <w:iCs w:val="1"/>
          <w:color w:val="auto"/>
          <w:sz w:val="24"/>
          <w:szCs w:val="24"/>
          <w:lang w:val="en-US"/>
        </w:rPr>
        <w:t xml:space="preserve"> under investigation. </w:t>
      </w:r>
      <w:r w:rsidRPr="3C7507F0" w:rsidR="00AC6DE4">
        <w:rPr>
          <w:rFonts w:cs="Calibri" w:cstheme="minorAscii"/>
          <w:i w:val="1"/>
          <w:iCs w:val="1"/>
          <w:color w:val="auto"/>
          <w:sz w:val="24"/>
          <w:szCs w:val="24"/>
          <w:lang w:val="en-US"/>
        </w:rPr>
        <w:t>In addition</w:t>
      </w:r>
      <w:r w:rsidRPr="3C7507F0" w:rsidR="00A63308">
        <w:rPr>
          <w:rFonts w:cs="Calibri" w:cstheme="minorAscii"/>
          <w:i w:val="1"/>
          <w:iCs w:val="1"/>
          <w:color w:val="auto"/>
          <w:sz w:val="24"/>
          <w:szCs w:val="24"/>
          <w:lang w:val="en-US"/>
        </w:rPr>
        <w:t xml:space="preserve">, this section aims to learn about the manufacturing process used by the foreign company in the production of its </w:t>
      </w:r>
      <w:r w:rsidRPr="3C7507F0" w:rsidR="00E80E5C">
        <w:rPr>
          <w:rFonts w:cs="Calibri" w:cstheme="minorAscii"/>
          <w:i w:val="1"/>
          <w:iCs w:val="1"/>
          <w:color w:val="auto"/>
          <w:sz w:val="24"/>
          <w:szCs w:val="24"/>
          <w:lang w:val="en-US"/>
        </w:rPr>
        <w:t>product</w:t>
      </w:r>
      <w:r w:rsidRPr="3C7507F0" w:rsidR="00A63308">
        <w:rPr>
          <w:rFonts w:cs="Calibri" w:cstheme="minorAscii"/>
          <w:i w:val="1"/>
          <w:iCs w:val="1"/>
          <w:color w:val="auto"/>
          <w:sz w:val="24"/>
          <w:szCs w:val="24"/>
          <w:lang w:val="en-US"/>
        </w:rPr>
        <w:t>.</w:t>
      </w:r>
    </w:p>
    <w:p w:rsidRPr="009F6502" w:rsidR="00A63308" w:rsidP="3C7507F0" w:rsidRDefault="00A63308" w14:paraId="17BFF452" w14:textId="77777777">
      <w:pPr>
        <w:spacing w:after="240"/>
        <w:jc w:val="both"/>
        <w:rPr>
          <w:rFonts w:cs="Calibri" w:cstheme="minorAscii"/>
          <w:b w:val="1"/>
          <w:bCs w:val="1"/>
          <w:color w:val="auto"/>
          <w:sz w:val="24"/>
          <w:szCs w:val="24"/>
          <w:lang w:val="en-US"/>
        </w:rPr>
      </w:pPr>
      <w:r w:rsidRPr="3C7507F0" w:rsidR="00A63308">
        <w:rPr>
          <w:rFonts w:cs="Calibri" w:cstheme="minorAscii"/>
          <w:b w:val="1"/>
          <w:bCs w:val="1"/>
          <w:color w:val="auto"/>
          <w:sz w:val="24"/>
          <w:szCs w:val="24"/>
          <w:lang w:val="en-US"/>
        </w:rPr>
        <w:t xml:space="preserve">5. Company Product </w:t>
      </w:r>
    </w:p>
    <w:p w:rsidRPr="009F6502" w:rsidR="00A63308" w:rsidP="3C7507F0" w:rsidRDefault="00A63308" w14:paraId="3A0C9E91" w14:textId="77777777">
      <w:pPr>
        <w:jc w:val="both"/>
        <w:rPr>
          <w:rFonts w:cs="Calibri" w:cstheme="minorAscii"/>
          <w:color w:val="auto"/>
          <w:sz w:val="24"/>
          <w:szCs w:val="24"/>
          <w:lang w:val="en-US"/>
        </w:rPr>
      </w:pPr>
      <w:r w:rsidRPr="009F6502">
        <w:rPr>
          <w:rFonts w:cstheme="minorHAnsi"/>
          <w:sz w:val="24"/>
          <w:szCs w:val="24"/>
          <w:lang w:val="en-US"/>
        </w:rPr>
        <w:tab/>
      </w:r>
      <w:r w:rsidRPr="3C7507F0" w:rsidR="00A63308">
        <w:rPr>
          <w:rFonts w:cs="Calibri" w:cstheme="minorAscii"/>
          <w:color w:val="auto"/>
          <w:sz w:val="24"/>
          <w:szCs w:val="24"/>
          <w:lang w:val="en-US"/>
        </w:rPr>
        <w:t xml:space="preserve">5.1 Describe, in details, the </w:t>
      </w:r>
      <w:r w:rsidRPr="3C7507F0" w:rsidR="00E80E5C">
        <w:rPr>
          <w:rFonts w:cs="Calibri" w:cstheme="minorAscii"/>
          <w:color w:val="auto"/>
          <w:sz w:val="24"/>
          <w:szCs w:val="24"/>
          <w:lang w:val="en-US"/>
        </w:rPr>
        <w:t>product</w:t>
      </w:r>
      <w:r w:rsidRPr="3C7507F0" w:rsidR="00A63308">
        <w:rPr>
          <w:rFonts w:cs="Calibri" w:cstheme="minorAscii"/>
          <w:color w:val="auto"/>
          <w:sz w:val="24"/>
          <w:szCs w:val="24"/>
          <w:lang w:val="en-US"/>
        </w:rPr>
        <w:t xml:space="preserve"> produced for consumption in your domestic market, that exported to third countries and that exported to Brazil, specifying, as applicable: raw material; chemical composition; model; </w:t>
      </w:r>
      <w:r w:rsidRPr="3C7507F0" w:rsidR="00AC6DE4">
        <w:rPr>
          <w:rFonts w:cs="Calibri" w:cstheme="minorAscii"/>
          <w:color w:val="auto"/>
          <w:sz w:val="24"/>
          <w:szCs w:val="24"/>
          <w:lang w:val="en-US"/>
        </w:rPr>
        <w:t>size</w:t>
      </w:r>
      <w:r w:rsidRPr="3C7507F0" w:rsidR="00A63308">
        <w:rPr>
          <w:rFonts w:cs="Calibri" w:cstheme="minorAscii"/>
          <w:color w:val="auto"/>
          <w:sz w:val="24"/>
          <w:szCs w:val="24"/>
          <w:lang w:val="en-US"/>
        </w:rPr>
        <w:t xml:space="preserve">; capacity; power; form of presentation, uses and applications and </w:t>
      </w:r>
      <w:r w:rsidRPr="3C7507F0" w:rsidR="00AC6DE4">
        <w:rPr>
          <w:rFonts w:cs="Calibri" w:cstheme="minorAscii"/>
          <w:color w:val="auto"/>
          <w:sz w:val="24"/>
          <w:szCs w:val="24"/>
          <w:lang w:val="en-US"/>
        </w:rPr>
        <w:t xml:space="preserve">channels of </w:t>
      </w:r>
      <w:r w:rsidRPr="3C7507F0" w:rsidR="00A63308">
        <w:rPr>
          <w:rFonts w:cs="Calibri" w:cstheme="minorAscii"/>
          <w:color w:val="auto"/>
          <w:sz w:val="24"/>
          <w:szCs w:val="24"/>
          <w:lang w:val="en-US"/>
        </w:rPr>
        <w:t>distribution. State any other characteristics considered relevant to the identification of the product.</w:t>
      </w:r>
    </w:p>
    <w:p w:rsidRPr="009F6502" w:rsidR="00A63308" w:rsidP="3C7507F0" w:rsidRDefault="00A63308" w14:paraId="112C0409" w14:textId="77777777">
      <w:pPr>
        <w:jc w:val="both"/>
        <w:rPr>
          <w:rFonts w:cs="Calibri" w:cstheme="minorAscii"/>
          <w:color w:val="auto"/>
          <w:sz w:val="24"/>
          <w:szCs w:val="24"/>
          <w:lang w:val="en-US"/>
        </w:rPr>
      </w:pPr>
      <w:r w:rsidRPr="009F6502">
        <w:rPr>
          <w:rFonts w:cstheme="minorHAnsi"/>
          <w:sz w:val="24"/>
          <w:szCs w:val="24"/>
          <w:lang w:val="en-US"/>
        </w:rPr>
        <w:tab/>
      </w:r>
      <w:r w:rsidRPr="3C7507F0" w:rsidR="00A63308">
        <w:rPr>
          <w:rFonts w:cs="Calibri" w:cstheme="minorAscii"/>
          <w:color w:val="auto"/>
          <w:sz w:val="24"/>
          <w:szCs w:val="24"/>
          <w:lang w:val="en-US"/>
        </w:rPr>
        <w:t xml:space="preserve">5.2 Present, if available, literature, catalogue, marketing material or another document that provides technical information about the </w:t>
      </w:r>
      <w:r w:rsidRPr="3C7507F0" w:rsidR="00E80E5C">
        <w:rPr>
          <w:rFonts w:cs="Calibri" w:cstheme="minorAscii"/>
          <w:color w:val="auto"/>
          <w:sz w:val="24"/>
          <w:szCs w:val="24"/>
          <w:lang w:val="en-US"/>
        </w:rPr>
        <w:t>product</w:t>
      </w:r>
      <w:r w:rsidRPr="3C7507F0" w:rsidR="00A63308">
        <w:rPr>
          <w:rFonts w:cs="Calibri" w:cstheme="minorAscii"/>
          <w:color w:val="auto"/>
          <w:sz w:val="24"/>
          <w:szCs w:val="24"/>
          <w:lang w:val="en-US"/>
        </w:rPr>
        <w:t>.</w:t>
      </w:r>
    </w:p>
    <w:p w:rsidRPr="009F6502" w:rsidR="00A63308" w:rsidP="3C7507F0" w:rsidRDefault="00A63308" w14:paraId="60A37B33" w14:textId="77777777">
      <w:pPr>
        <w:jc w:val="both"/>
        <w:rPr>
          <w:rFonts w:cs="Calibri" w:cstheme="minorAscii"/>
          <w:color w:val="auto"/>
          <w:sz w:val="24"/>
          <w:szCs w:val="24"/>
          <w:lang w:val="en-US"/>
        </w:rPr>
      </w:pPr>
      <w:r w:rsidRPr="009F6502">
        <w:rPr>
          <w:rFonts w:cstheme="minorHAnsi"/>
          <w:sz w:val="24"/>
          <w:szCs w:val="24"/>
          <w:lang w:val="en-US"/>
        </w:rPr>
        <w:tab/>
      </w:r>
      <w:r w:rsidRPr="3C7507F0" w:rsidR="00A63308">
        <w:rPr>
          <w:rFonts w:cs="Calibri" w:cstheme="minorAscii"/>
          <w:color w:val="auto"/>
          <w:sz w:val="24"/>
          <w:szCs w:val="24"/>
          <w:lang w:val="en-US"/>
        </w:rPr>
        <w:t>5.3 Clarify differences, when existent, between the product sold in the domestic market, the one exported to third</w:t>
      </w:r>
      <w:r w:rsidRPr="3C7507F0" w:rsidR="00AC6DE4">
        <w:rPr>
          <w:rFonts w:cs="Calibri" w:cstheme="minorAscii"/>
          <w:color w:val="auto"/>
          <w:sz w:val="24"/>
          <w:szCs w:val="24"/>
          <w:lang w:val="en-US"/>
        </w:rPr>
        <w:t>-country markets</w:t>
      </w:r>
      <w:r w:rsidRPr="3C7507F0" w:rsidR="00A63308">
        <w:rPr>
          <w:rFonts w:cs="Calibri" w:cstheme="minorAscii"/>
          <w:color w:val="auto"/>
          <w:sz w:val="24"/>
          <w:szCs w:val="24"/>
          <w:lang w:val="en-US"/>
        </w:rPr>
        <w:t xml:space="preserve"> and the one exported to Brazil.</w:t>
      </w:r>
    </w:p>
    <w:p w:rsidRPr="009F6502" w:rsidR="00A63308" w:rsidP="3C7507F0" w:rsidRDefault="00A63308" w14:paraId="7ABA3AA0" w14:textId="77777777">
      <w:pPr>
        <w:jc w:val="both"/>
        <w:rPr>
          <w:rFonts w:cs="Calibri" w:cstheme="minorAscii"/>
          <w:color w:val="auto"/>
          <w:sz w:val="24"/>
          <w:szCs w:val="24"/>
          <w:lang w:val="en-US"/>
        </w:rPr>
      </w:pPr>
      <w:r w:rsidRPr="009F6502">
        <w:rPr>
          <w:rFonts w:cstheme="minorHAnsi"/>
          <w:sz w:val="24"/>
          <w:szCs w:val="24"/>
          <w:lang w:val="en-US"/>
        </w:rPr>
        <w:tab/>
      </w:r>
      <w:r w:rsidRPr="3C7507F0" w:rsidR="00A63308">
        <w:rPr>
          <w:rFonts w:cs="Calibri" w:cstheme="minorAscii"/>
          <w:color w:val="auto"/>
          <w:sz w:val="24"/>
          <w:szCs w:val="24"/>
          <w:lang w:val="en-US"/>
        </w:rPr>
        <w:t xml:space="preserve">5.4 Describe, in </w:t>
      </w:r>
      <w:r w:rsidRPr="3C7507F0" w:rsidR="00A63308">
        <w:rPr>
          <w:rFonts w:cs="Calibri" w:cstheme="minorAscii"/>
          <w:color w:val="auto"/>
          <w:sz w:val="24"/>
          <w:szCs w:val="24"/>
          <w:lang w:val="en-US"/>
        </w:rPr>
        <w:t xml:space="preserve">details</w:t>
      </w:r>
      <w:r w:rsidRPr="3C7507F0" w:rsidR="00A63308">
        <w:rPr>
          <w:rFonts w:cs="Calibri" w:cstheme="minorAscii"/>
          <w:color w:val="auto"/>
          <w:sz w:val="24"/>
          <w:szCs w:val="24"/>
          <w:lang w:val="en-US"/>
        </w:rPr>
        <w:t xml:space="preserve">, the product codification system (CODPROD) used by </w:t>
      </w:r>
      <w:r w:rsidRPr="3C7507F0" w:rsidR="00AC6DE4">
        <w:rPr>
          <w:rFonts w:cs="Calibri" w:cstheme="minorAscii"/>
          <w:color w:val="auto"/>
          <w:sz w:val="24"/>
          <w:szCs w:val="24"/>
          <w:lang w:val="en-US"/>
        </w:rPr>
        <w:t xml:space="preserve">your </w:t>
      </w:r>
      <w:r w:rsidRPr="3C7507F0" w:rsidR="00A63308">
        <w:rPr>
          <w:rFonts w:cs="Calibri" w:cstheme="minorAscii"/>
          <w:color w:val="auto"/>
          <w:sz w:val="24"/>
          <w:szCs w:val="24"/>
          <w:lang w:val="en-US"/>
        </w:rPr>
        <w:t xml:space="preserve">company in the normal course of business, including the full range of prefixes, suffixes and other notations that </w:t>
      </w:r>
      <w:r w:rsidRPr="3C7507F0" w:rsidR="00A63308">
        <w:rPr>
          <w:rFonts w:cs="Calibri" w:cstheme="minorAscii"/>
          <w:color w:val="auto"/>
          <w:sz w:val="24"/>
          <w:szCs w:val="24"/>
          <w:lang w:val="en-US"/>
        </w:rPr>
        <w:t xml:space="preserve">identify</w:t>
      </w:r>
      <w:r w:rsidRPr="3C7507F0" w:rsidR="00A63308">
        <w:rPr>
          <w:rFonts w:cs="Calibri" w:cstheme="minorAscii"/>
          <w:color w:val="auto"/>
          <w:sz w:val="24"/>
          <w:szCs w:val="24"/>
          <w:lang w:val="en-US"/>
        </w:rPr>
        <w:t xml:space="preserve"> the </w:t>
      </w:r>
      <w:r w:rsidRPr="3C7507F0" w:rsidR="00A63308">
        <w:rPr>
          <w:rFonts w:cs="Calibri" w:cstheme="minorAscii"/>
          <w:color w:val="auto"/>
          <w:sz w:val="24"/>
          <w:szCs w:val="24"/>
          <w:lang w:val="en-US"/>
        </w:rPr>
        <w:t xml:space="preserve">different types</w:t>
      </w:r>
      <w:r w:rsidRPr="3C7507F0" w:rsidR="00A63308">
        <w:rPr>
          <w:rFonts w:cs="Calibri" w:cstheme="minorAscii"/>
          <w:color w:val="auto"/>
          <w:sz w:val="24"/>
          <w:szCs w:val="24"/>
          <w:lang w:val="en-US"/>
        </w:rPr>
        <w:t xml:space="preserve">/models of the </w:t>
      </w:r>
      <w:r w:rsidRPr="3C7507F0" w:rsidR="00E80E5C">
        <w:rPr>
          <w:rFonts w:cs="Calibri" w:cstheme="minorAscii"/>
          <w:color w:val="auto"/>
          <w:sz w:val="24"/>
          <w:szCs w:val="24"/>
          <w:lang w:val="en-US"/>
        </w:rPr>
        <w:t>product</w:t>
      </w:r>
      <w:r w:rsidRPr="3C7507F0" w:rsidR="00A63308">
        <w:rPr>
          <w:rFonts w:cs="Calibri" w:cstheme="minorAscii"/>
          <w:color w:val="auto"/>
          <w:sz w:val="24"/>
          <w:szCs w:val="24"/>
          <w:lang w:val="en-US"/>
        </w:rPr>
        <w:t>. Present a full</w:t>
      </w:r>
      <w:r w:rsidRPr="3C7507F0" w:rsidR="00A63308">
        <w:rPr>
          <w:rFonts w:cs="Calibri" w:cstheme="minorAscii"/>
          <w:color w:val="auto"/>
          <w:sz w:val="24"/>
          <w:szCs w:val="24"/>
          <w:lang w:val="en-US"/>
        </w:rPr>
        <w:t xml:space="preserve"> </w:t>
      </w:r>
      <w:r w:rsidRPr="3C7507F0" w:rsidR="00A63308">
        <w:rPr>
          <w:rFonts w:cs="Calibri" w:cstheme="minorAscii"/>
          <w:color w:val="auto"/>
          <w:sz w:val="24"/>
          <w:szCs w:val="24"/>
          <w:lang w:val="en-US"/>
        </w:rPr>
        <w:t xml:space="preserve">list of codes, accompanied by the description of the elements that compose them and by their respective commercial names. </w:t>
      </w:r>
    </w:p>
    <w:p w:rsidRPr="009F6502" w:rsidR="00A63308" w:rsidP="3C7507F0" w:rsidRDefault="00A63308" w14:paraId="556809EE" w14:textId="77777777">
      <w:pPr>
        <w:rPr>
          <w:rFonts w:cs="Calibri" w:cstheme="minorAscii"/>
          <w:color w:val="auto"/>
          <w:sz w:val="24"/>
          <w:szCs w:val="24"/>
          <w:lang w:val="en-US"/>
        </w:rPr>
      </w:pPr>
      <w:r w:rsidRPr="009F6502">
        <w:rPr>
          <w:rFonts w:cstheme="minorHAnsi"/>
          <w:sz w:val="24"/>
          <w:szCs w:val="24"/>
          <w:lang w:val="en-US"/>
        </w:rPr>
        <w:tab/>
      </w:r>
      <w:r w:rsidRPr="3C7507F0" w:rsidR="00A63308">
        <w:rPr>
          <w:rFonts w:cs="Calibri" w:cstheme="minorAscii"/>
          <w:color w:val="auto"/>
          <w:sz w:val="24"/>
          <w:szCs w:val="24"/>
          <w:lang w:val="en-US"/>
        </w:rPr>
        <w:t>5.5 State the existence of a specific CODPROD</w:t>
      </w:r>
      <w:r w:rsidRPr="3C7507F0" w:rsidR="00F75CF0">
        <w:rPr>
          <w:rFonts w:cs="Calibri" w:cstheme="minorAscii"/>
          <w:color w:val="auto"/>
          <w:sz w:val="24"/>
          <w:szCs w:val="24"/>
          <w:lang w:val="en-US"/>
        </w:rPr>
        <w:t xml:space="preserve"> used</w:t>
      </w:r>
      <w:r w:rsidRPr="3C7507F0" w:rsidR="00A63308">
        <w:rPr>
          <w:rFonts w:cs="Calibri" w:cstheme="minorAscii"/>
          <w:color w:val="auto"/>
          <w:sz w:val="24"/>
          <w:szCs w:val="24"/>
          <w:lang w:val="en-US"/>
        </w:rPr>
        <w:t xml:space="preserve"> to classify products according to the market for which the </w:t>
      </w:r>
      <w:r w:rsidRPr="3C7507F0" w:rsidR="00E80E5C">
        <w:rPr>
          <w:rFonts w:cs="Calibri" w:cstheme="minorAscii"/>
          <w:color w:val="auto"/>
          <w:sz w:val="24"/>
          <w:szCs w:val="24"/>
          <w:lang w:val="en-US"/>
        </w:rPr>
        <w:t>product</w:t>
      </w:r>
      <w:r w:rsidRPr="3C7507F0" w:rsidR="00A63308">
        <w:rPr>
          <w:rFonts w:cs="Calibri" w:cstheme="minorAscii"/>
          <w:color w:val="auto"/>
          <w:sz w:val="24"/>
          <w:szCs w:val="24"/>
          <w:lang w:val="en-US"/>
        </w:rPr>
        <w:t xml:space="preserve"> will be </w:t>
      </w:r>
      <w:r w:rsidRPr="3C7507F0" w:rsidR="00F75CF0">
        <w:rPr>
          <w:rFonts w:cs="Calibri" w:cstheme="minorAscii"/>
          <w:color w:val="auto"/>
          <w:sz w:val="24"/>
          <w:szCs w:val="24"/>
          <w:lang w:val="en-US"/>
        </w:rPr>
        <w:t>intended</w:t>
      </w:r>
      <w:r w:rsidRPr="3C7507F0" w:rsidR="00A63308">
        <w:rPr>
          <w:rFonts w:cs="Calibri" w:cstheme="minorAscii"/>
          <w:color w:val="auto"/>
          <w:sz w:val="24"/>
          <w:szCs w:val="24"/>
          <w:lang w:val="en-US"/>
        </w:rPr>
        <w:t xml:space="preserve">. </w:t>
      </w:r>
    </w:p>
    <w:p w:rsidR="00CE2115" w:rsidP="3C7507F0" w:rsidRDefault="00A63308" w14:paraId="1351C867" w14:textId="0875D54A">
      <w:pPr>
        <w:jc w:val="both"/>
        <w:rPr>
          <w:color w:val="auto"/>
          <w:sz w:val="24"/>
          <w:szCs w:val="24"/>
          <w:lang w:val="en-US"/>
        </w:rPr>
      </w:pPr>
      <w:r w:rsidRPr="009F6502">
        <w:rPr>
          <w:rFonts w:cstheme="minorHAnsi"/>
          <w:sz w:val="24"/>
          <w:szCs w:val="24"/>
          <w:lang w:val="en-US"/>
        </w:rPr>
        <w:tab/>
      </w:r>
      <w:r w:rsidRPr="3C7507F0" w:rsidR="00A63308">
        <w:rPr>
          <w:color w:val="auto"/>
          <w:sz w:val="24"/>
          <w:szCs w:val="24"/>
          <w:lang w:val="en-US"/>
        </w:rPr>
        <w:t xml:space="preserve">5.6 Correlate </w:t>
      </w:r>
      <w:r w:rsidRPr="3C7507F0" w:rsidR="00F75CF0">
        <w:rPr>
          <w:color w:val="auto"/>
          <w:sz w:val="24"/>
          <w:szCs w:val="24"/>
          <w:lang w:val="en-US"/>
        </w:rPr>
        <w:t>your</w:t>
      </w:r>
      <w:r w:rsidRPr="3C7507F0" w:rsidR="00A63308">
        <w:rPr>
          <w:color w:val="auto"/>
          <w:sz w:val="24"/>
          <w:szCs w:val="24"/>
          <w:lang w:val="en-US"/>
        </w:rPr>
        <w:t xml:space="preserve"> company’s CODPROD with the product identification code (CODIP), based on the characteristics listed below:</w:t>
      </w:r>
    </w:p>
    <w:p w:rsidR="00CE2115" w:rsidP="3C7507F0" w:rsidRDefault="00CE2115" w14:paraId="2B843AF2" w14:textId="77777777">
      <w:pPr>
        <w:rPr>
          <w:color w:val="auto"/>
          <w:sz w:val="24"/>
          <w:szCs w:val="24"/>
          <w:lang w:val="en-US"/>
        </w:rPr>
      </w:pPr>
      <w:r w:rsidRPr="3C7507F0">
        <w:rPr>
          <w:color w:val="auto"/>
          <w:sz w:val="24"/>
          <w:szCs w:val="24"/>
          <w:lang w:val="en-US"/>
        </w:rPr>
        <w:br w:type="page"/>
      </w:r>
    </w:p>
    <w:tbl>
      <w:tblPr>
        <w:tblW w:w="10163" w:type="dxa"/>
        <w:tblInd w:w="45" w:type="dxa"/>
        <w:tblBorders>
          <w:top w:val="single" w:color="auto" w:sz="6" w:space="0"/>
          <w:left w:val="single" w:color="auto" w:sz="6" w:space="0"/>
          <w:bottom w:val="single" w:color="auto" w:sz="6" w:space="0"/>
          <w:right w:val="single" w:color="auto" w:sz="6" w:space="0"/>
        </w:tblBorders>
        <w:tblLayout w:type="fixed"/>
        <w:tblLook w:val="0000" w:firstRow="0" w:lastRow="0" w:firstColumn="0" w:lastColumn="0" w:noHBand="0" w:noVBand="0"/>
      </w:tblPr>
      <w:tblGrid>
        <w:gridCol w:w="975"/>
        <w:gridCol w:w="1679"/>
        <w:gridCol w:w="1679"/>
        <w:gridCol w:w="1679"/>
        <w:gridCol w:w="1679"/>
        <w:gridCol w:w="1680"/>
        <w:gridCol w:w="792"/>
      </w:tblGrid>
      <w:tr w:rsidRPr="009F6502" w:rsidR="7C147C86" w:rsidTr="29C945BA" w14:paraId="07489C8E" w14:textId="77777777">
        <w:trPr>
          <w:trHeight w:val="720"/>
        </w:trPr>
        <w:tc>
          <w:tcPr>
            <w:tcW w:w="975" w:type="dxa"/>
            <w:tcBorders>
              <w:top w:val="single" w:color="auto" w:sz="6" w:space="0"/>
              <w:left w:val="single" w:color="auto" w:sz="6" w:space="0"/>
              <w:bottom w:val="single" w:color="auto" w:sz="6" w:space="0"/>
              <w:right w:val="single" w:color="auto" w:sz="6" w:space="0"/>
            </w:tcBorders>
            <w:shd w:val="clear" w:color="auto" w:fill="F2F2F2" w:themeFill="background1" w:themeFillShade="F2"/>
            <w:tcMar>
              <w:left w:w="60" w:type="dxa"/>
              <w:right w:w="60" w:type="dxa"/>
            </w:tcMar>
            <w:vAlign w:val="center"/>
          </w:tcPr>
          <w:p w:rsidRPr="009F6502" w:rsidR="7C147C86" w:rsidP="3C7507F0" w:rsidRDefault="7C147C86" w14:paraId="510D8785" w14:textId="53D51504">
            <w:pPr>
              <w:spacing w:after="0" w:line="240" w:lineRule="auto"/>
              <w:jc w:val="center"/>
              <w:rPr>
                <w:rFonts w:eastAsia="" w:eastAsiaTheme="minorEastAsia"/>
                <w:color w:val="auto"/>
                <w:sz w:val="20"/>
                <w:szCs w:val="20"/>
              </w:rPr>
            </w:pPr>
            <w:r w:rsidRPr="3C7507F0" w:rsidR="7C147C86">
              <w:rPr>
                <w:rFonts w:eastAsia="" w:eastAsiaTheme="minorEastAsia"/>
                <w:color w:val="auto"/>
                <w:sz w:val="20"/>
                <w:szCs w:val="20"/>
              </w:rPr>
              <w:t>CODPROD</w:t>
            </w:r>
          </w:p>
        </w:tc>
        <w:tc>
          <w:tcPr>
            <w:tcW w:w="1679" w:type="dxa"/>
            <w:tcBorders>
              <w:top w:val="single" w:color="auto" w:sz="6" w:space="0"/>
              <w:left w:val="single" w:color="auto" w:sz="6" w:space="0"/>
              <w:bottom w:val="single" w:color="auto" w:sz="6" w:space="0"/>
              <w:right w:val="single" w:color="auto" w:sz="6" w:space="0"/>
            </w:tcBorders>
            <w:shd w:val="clear" w:color="auto" w:fill="F2F2F2" w:themeFill="background1" w:themeFillShade="F2"/>
            <w:tcMar>
              <w:left w:w="60" w:type="dxa"/>
              <w:right w:w="60" w:type="dxa"/>
            </w:tcMar>
            <w:vAlign w:val="center"/>
          </w:tcPr>
          <w:p w:rsidRPr="009F6502" w:rsidR="1A0184E0" w:rsidP="3C7507F0" w:rsidRDefault="1A0184E0" w14:paraId="2DBF38AC" w14:textId="4B445BDF">
            <w:pPr>
              <w:spacing w:after="0" w:line="240" w:lineRule="auto"/>
              <w:jc w:val="center"/>
              <w:rPr>
                <w:rFonts w:eastAsia="" w:eastAsiaTheme="minorEastAsia"/>
                <w:color w:val="auto"/>
                <w:sz w:val="20"/>
                <w:szCs w:val="20"/>
                <w:lang w:val="en"/>
              </w:rPr>
            </w:pPr>
            <w:r w:rsidRPr="3C7507F0" w:rsidR="1A0184E0">
              <w:rPr>
                <w:rFonts w:eastAsia="" w:eastAsiaTheme="minorEastAsia"/>
                <w:color w:val="auto"/>
                <w:sz w:val="20"/>
                <w:szCs w:val="20"/>
                <w:lang w:val="en"/>
              </w:rPr>
              <w:t xml:space="preserve">Feature </w:t>
            </w:r>
            <w:r w:rsidRPr="3C7507F0" w:rsidR="1A0184E0">
              <w:rPr>
                <w:rFonts w:eastAsia="" w:eastAsiaTheme="minorEastAsia"/>
                <w:color w:val="auto"/>
                <w:sz w:val="20"/>
                <w:szCs w:val="20"/>
                <w:lang w:val="en"/>
              </w:rPr>
              <w:t>1</w:t>
            </w:r>
            <w:r w:rsidRPr="3C7507F0" w:rsidR="1A0184E0">
              <w:rPr>
                <w:rFonts w:eastAsia="" w:eastAsiaTheme="minorEastAsia"/>
                <w:color w:val="auto"/>
                <w:sz w:val="20"/>
                <w:szCs w:val="20"/>
                <w:lang w:val="en"/>
              </w:rPr>
              <w:t xml:space="preserve"> </w:t>
            </w:r>
            <w:r>
              <w:br/>
            </w:r>
            <w:r w:rsidRPr="3C7507F0" w:rsidR="37A59D0B">
              <w:rPr>
                <w:rFonts w:eastAsia="" w:eastAsiaTheme="minorEastAsia"/>
                <w:color w:val="auto"/>
                <w:sz w:val="20"/>
                <w:szCs w:val="20"/>
                <w:lang w:val="en"/>
              </w:rPr>
              <w:t>shape</w:t>
            </w:r>
          </w:p>
          <w:p w:rsidRPr="009F6502" w:rsidR="1A0184E0" w:rsidP="3C7507F0" w:rsidRDefault="1A0184E0" w14:paraId="70A6C075" w14:textId="6E4FFFAB">
            <w:pPr>
              <w:spacing w:after="0" w:line="240" w:lineRule="auto"/>
              <w:jc w:val="center"/>
              <w:rPr>
                <w:rFonts w:eastAsia="" w:eastAsiaTheme="minorEastAsia"/>
                <w:color w:val="auto"/>
                <w:sz w:val="20"/>
                <w:szCs w:val="20"/>
                <w:lang w:val="en-US"/>
              </w:rPr>
            </w:pPr>
            <w:r w:rsidRPr="3C7507F0" w:rsidR="1A0184E0">
              <w:rPr>
                <w:rFonts w:eastAsia="" w:eastAsiaTheme="minorEastAsia"/>
                <w:color w:val="auto"/>
                <w:sz w:val="20"/>
                <w:szCs w:val="20"/>
                <w:lang w:val="en"/>
              </w:rPr>
              <w:t>(code F1 to F2)</w:t>
            </w:r>
          </w:p>
        </w:tc>
        <w:tc>
          <w:tcPr>
            <w:tcW w:w="1679" w:type="dxa"/>
            <w:tcBorders>
              <w:top w:val="single" w:color="auto" w:sz="6" w:space="0"/>
              <w:left w:val="single" w:color="auto" w:sz="6" w:space="0"/>
              <w:bottom w:val="single" w:color="auto" w:sz="6" w:space="0"/>
              <w:right w:val="single" w:color="auto" w:sz="6" w:space="0"/>
            </w:tcBorders>
            <w:shd w:val="clear" w:color="auto" w:fill="F2F2F2" w:themeFill="background1" w:themeFillShade="F2"/>
            <w:tcMar>
              <w:left w:w="60" w:type="dxa"/>
              <w:right w:w="60" w:type="dxa"/>
            </w:tcMar>
            <w:vAlign w:val="center"/>
          </w:tcPr>
          <w:p w:rsidRPr="009F6502" w:rsidR="6CFCB971" w:rsidP="3C7507F0" w:rsidRDefault="6CFCB971" w14:paraId="4457E7BF" w14:textId="63ED6D3C">
            <w:pPr>
              <w:spacing w:after="0" w:line="240" w:lineRule="auto"/>
              <w:jc w:val="center"/>
              <w:rPr>
                <w:rFonts w:eastAsia="" w:eastAsiaTheme="minorEastAsia"/>
                <w:color w:val="auto"/>
                <w:sz w:val="20"/>
                <w:szCs w:val="20"/>
                <w:lang w:val="en-US"/>
              </w:rPr>
            </w:pPr>
            <w:r w:rsidRPr="3C7507F0" w:rsidR="6CFCB971">
              <w:rPr>
                <w:rFonts w:eastAsia="" w:eastAsiaTheme="minorEastAsia"/>
                <w:color w:val="auto"/>
                <w:sz w:val="20"/>
                <w:szCs w:val="20"/>
                <w:lang w:val="en"/>
              </w:rPr>
              <w:t xml:space="preserve">Feature </w:t>
            </w:r>
            <w:r w:rsidRPr="3C7507F0" w:rsidR="6CFCB971">
              <w:rPr>
                <w:rFonts w:eastAsia="" w:eastAsiaTheme="minorEastAsia"/>
                <w:color w:val="auto"/>
                <w:sz w:val="20"/>
                <w:szCs w:val="20"/>
                <w:lang w:val="en"/>
              </w:rPr>
              <w:t>2</w:t>
            </w:r>
            <w:r w:rsidRPr="3C7507F0" w:rsidR="6CFCB971">
              <w:rPr>
                <w:rFonts w:eastAsia="" w:eastAsiaTheme="minorEastAsia"/>
                <w:color w:val="auto"/>
                <w:sz w:val="20"/>
                <w:szCs w:val="20"/>
                <w:lang w:val="en"/>
              </w:rPr>
              <w:t xml:space="preserve"> </w:t>
            </w:r>
            <w:r>
              <w:br/>
            </w:r>
            <w:r w:rsidRPr="3C7507F0" w:rsidR="6CFCB971">
              <w:rPr>
                <w:rFonts w:eastAsia="" w:eastAsiaTheme="minorEastAsia"/>
                <w:color w:val="auto"/>
                <w:sz w:val="20"/>
                <w:szCs w:val="20"/>
                <w:lang w:val="en"/>
              </w:rPr>
              <w:t xml:space="preserve">Thickness </w:t>
            </w:r>
            <w:r>
              <w:br/>
            </w:r>
            <w:r w:rsidRPr="3C7507F0" w:rsidR="6CFCB971">
              <w:rPr>
                <w:rFonts w:eastAsia="" w:eastAsiaTheme="minorEastAsia"/>
                <w:color w:val="auto"/>
                <w:sz w:val="20"/>
                <w:szCs w:val="20"/>
                <w:lang w:val="en"/>
              </w:rPr>
              <w:t>(code E1 to E5)</w:t>
            </w:r>
          </w:p>
        </w:tc>
        <w:tc>
          <w:tcPr>
            <w:tcW w:w="1679" w:type="dxa"/>
            <w:tcBorders>
              <w:top w:val="single" w:color="auto" w:sz="6" w:space="0"/>
              <w:left w:val="single" w:color="auto" w:sz="6" w:space="0"/>
              <w:bottom w:val="single" w:color="auto" w:sz="6" w:space="0"/>
              <w:right w:val="single" w:color="auto" w:sz="6" w:space="0"/>
            </w:tcBorders>
            <w:shd w:val="clear" w:color="auto" w:fill="F2F2F2" w:themeFill="background1" w:themeFillShade="F2"/>
            <w:tcMar>
              <w:left w:w="60" w:type="dxa"/>
              <w:right w:w="60" w:type="dxa"/>
            </w:tcMar>
            <w:vAlign w:val="center"/>
          </w:tcPr>
          <w:p w:rsidRPr="009F6502" w:rsidR="3028288B" w:rsidP="3C7507F0" w:rsidRDefault="3028288B" w14:paraId="057EAEAB" w14:textId="1885453E">
            <w:pPr>
              <w:spacing w:after="0" w:line="240" w:lineRule="auto"/>
              <w:jc w:val="center"/>
              <w:rPr>
                <w:rFonts w:eastAsia="" w:eastAsiaTheme="minorEastAsia"/>
                <w:color w:val="auto"/>
                <w:sz w:val="20"/>
                <w:szCs w:val="20"/>
                <w:lang w:val="en"/>
              </w:rPr>
            </w:pPr>
            <w:r w:rsidRPr="3C7507F0" w:rsidR="3028288B">
              <w:rPr>
                <w:rFonts w:eastAsia="" w:eastAsiaTheme="minorEastAsia"/>
                <w:color w:val="auto"/>
                <w:sz w:val="20"/>
                <w:szCs w:val="20"/>
                <w:lang w:val="en"/>
              </w:rPr>
              <w:t xml:space="preserve">Feature </w:t>
            </w:r>
            <w:r w:rsidRPr="3C7507F0" w:rsidR="3028288B">
              <w:rPr>
                <w:rFonts w:eastAsia="" w:eastAsiaTheme="minorEastAsia"/>
                <w:color w:val="auto"/>
                <w:sz w:val="20"/>
                <w:szCs w:val="20"/>
                <w:lang w:val="en"/>
              </w:rPr>
              <w:t>3</w:t>
            </w:r>
          </w:p>
          <w:p w:rsidRPr="009F6502" w:rsidR="3028288B" w:rsidP="3C7507F0" w:rsidRDefault="3028288B" w14:paraId="7BA8EEF6" w14:textId="4FE1FAD3">
            <w:pPr>
              <w:spacing w:after="0" w:line="240" w:lineRule="auto"/>
              <w:jc w:val="center"/>
              <w:rPr>
                <w:rFonts w:eastAsia="" w:eastAsiaTheme="minorEastAsia"/>
                <w:color w:val="auto"/>
                <w:sz w:val="20"/>
                <w:szCs w:val="20"/>
                <w:lang w:val="en-US"/>
              </w:rPr>
            </w:pPr>
            <w:r w:rsidRPr="3C7507F0" w:rsidR="3028288B">
              <w:rPr>
                <w:rFonts w:eastAsia="" w:eastAsiaTheme="minorEastAsia"/>
                <w:color w:val="auto"/>
                <w:sz w:val="20"/>
                <w:szCs w:val="20"/>
                <w:lang w:val="en"/>
              </w:rPr>
              <w:t xml:space="preserve">Width </w:t>
            </w:r>
            <w:r>
              <w:br/>
            </w:r>
            <w:r w:rsidRPr="3C7507F0" w:rsidR="3028288B">
              <w:rPr>
                <w:rFonts w:eastAsia="" w:eastAsiaTheme="minorEastAsia"/>
                <w:color w:val="auto"/>
                <w:sz w:val="20"/>
                <w:szCs w:val="20"/>
                <w:lang w:val="en"/>
              </w:rPr>
              <w:t>(code L0 to L5)</w:t>
            </w:r>
          </w:p>
        </w:tc>
        <w:tc>
          <w:tcPr>
            <w:tcW w:w="1679" w:type="dxa"/>
            <w:tcBorders>
              <w:top w:val="single" w:color="auto" w:sz="6" w:space="0"/>
              <w:left w:val="single" w:color="auto" w:sz="6" w:space="0"/>
              <w:bottom w:val="single" w:color="auto" w:sz="6" w:space="0"/>
              <w:right w:val="single" w:color="auto" w:sz="6" w:space="0"/>
            </w:tcBorders>
            <w:shd w:val="clear" w:color="auto" w:fill="F2F2F2" w:themeFill="background1" w:themeFillShade="F2"/>
            <w:tcMar>
              <w:left w:w="60" w:type="dxa"/>
              <w:right w:w="60" w:type="dxa"/>
            </w:tcMar>
            <w:vAlign w:val="center"/>
          </w:tcPr>
          <w:p w:rsidRPr="009F6502" w:rsidR="6A3FB151" w:rsidP="3C7507F0" w:rsidRDefault="6A3FB151" w14:paraId="6DC0CBDD" w14:textId="740324DC">
            <w:pPr>
              <w:widowControl w:val="0"/>
              <w:spacing w:after="0" w:line="240" w:lineRule="auto"/>
              <w:jc w:val="center"/>
              <w:rPr>
                <w:rFonts w:eastAsia="" w:eastAsiaTheme="minorEastAsia"/>
                <w:color w:val="auto"/>
                <w:sz w:val="20"/>
                <w:szCs w:val="20"/>
                <w:lang w:val="en-US"/>
              </w:rPr>
            </w:pPr>
            <w:r w:rsidRPr="3C7507F0" w:rsidR="6A3FB151">
              <w:rPr>
                <w:rFonts w:eastAsia="" w:eastAsiaTheme="minorEastAsia"/>
                <w:color w:val="auto"/>
                <w:sz w:val="20"/>
                <w:szCs w:val="20"/>
                <w:lang w:val="en"/>
              </w:rPr>
              <w:t xml:space="preserve">Feature </w:t>
            </w:r>
            <w:r w:rsidRPr="3C7507F0" w:rsidR="6A3FB151">
              <w:rPr>
                <w:rFonts w:eastAsia="" w:eastAsiaTheme="minorEastAsia"/>
                <w:color w:val="auto"/>
                <w:sz w:val="20"/>
                <w:szCs w:val="20"/>
                <w:lang w:val="en"/>
              </w:rPr>
              <w:t>4</w:t>
            </w:r>
            <w:r w:rsidRPr="3C7507F0" w:rsidR="6A3FB151">
              <w:rPr>
                <w:rFonts w:eastAsia="" w:eastAsiaTheme="minorEastAsia"/>
                <w:color w:val="auto"/>
                <w:sz w:val="20"/>
                <w:szCs w:val="20"/>
                <w:lang w:val="en"/>
              </w:rPr>
              <w:t xml:space="preserve"> </w:t>
            </w:r>
            <w:r>
              <w:br/>
            </w:r>
            <w:r w:rsidRPr="3C7507F0" w:rsidR="6A3FB151">
              <w:rPr>
                <w:rFonts w:eastAsia="" w:eastAsiaTheme="minorEastAsia"/>
                <w:color w:val="auto"/>
                <w:sz w:val="20"/>
                <w:szCs w:val="20"/>
                <w:lang w:val="en"/>
              </w:rPr>
              <w:t>Supply condition (code R</w:t>
            </w:r>
            <w:r w:rsidRPr="3C7507F0" w:rsidR="34639F0B">
              <w:rPr>
                <w:rFonts w:eastAsia="" w:eastAsiaTheme="minorEastAsia"/>
                <w:color w:val="auto"/>
                <w:sz w:val="20"/>
                <w:szCs w:val="20"/>
                <w:lang w:val="en"/>
              </w:rPr>
              <w:t>0</w:t>
            </w:r>
            <w:r w:rsidRPr="3C7507F0" w:rsidR="6A3FB151">
              <w:rPr>
                <w:rFonts w:eastAsia="" w:eastAsiaTheme="minorEastAsia"/>
                <w:color w:val="auto"/>
                <w:sz w:val="20"/>
                <w:szCs w:val="20"/>
                <w:lang w:val="en"/>
              </w:rPr>
              <w:t xml:space="preserve"> to R3)</w:t>
            </w:r>
          </w:p>
        </w:tc>
        <w:tc>
          <w:tcPr>
            <w:tcW w:w="1680" w:type="dxa"/>
            <w:tcBorders>
              <w:top w:val="single" w:color="auto" w:sz="6" w:space="0"/>
              <w:left w:val="single" w:color="auto" w:sz="6" w:space="0"/>
              <w:bottom w:val="single" w:color="auto" w:sz="6" w:space="0"/>
              <w:right w:val="single" w:color="auto" w:sz="6" w:space="0"/>
            </w:tcBorders>
            <w:shd w:val="clear" w:color="auto" w:fill="F2F2F2" w:themeFill="background1" w:themeFillShade="F2"/>
            <w:tcMar>
              <w:left w:w="60" w:type="dxa"/>
              <w:right w:w="60" w:type="dxa"/>
            </w:tcMar>
            <w:vAlign w:val="center"/>
          </w:tcPr>
          <w:p w:rsidRPr="009F6502" w:rsidR="6A3FB151" w:rsidP="3C7507F0" w:rsidRDefault="6A3FB151" w14:paraId="41DF7739" w14:textId="7897FAB9">
            <w:pPr>
              <w:widowControl w:val="0"/>
              <w:spacing w:after="0" w:line="240" w:lineRule="auto"/>
              <w:jc w:val="center"/>
              <w:rPr>
                <w:rFonts w:eastAsia="" w:eastAsiaTheme="minorEastAsia"/>
                <w:color w:val="auto"/>
                <w:sz w:val="20"/>
                <w:szCs w:val="20"/>
                <w:lang w:val="en-US"/>
              </w:rPr>
            </w:pPr>
            <w:r w:rsidRPr="3C7507F0" w:rsidR="6A3FB151">
              <w:rPr>
                <w:rFonts w:eastAsia="" w:eastAsiaTheme="minorEastAsia"/>
                <w:color w:val="auto"/>
                <w:sz w:val="20"/>
                <w:szCs w:val="20"/>
                <w:lang w:val="en"/>
              </w:rPr>
              <w:t xml:space="preserve">Feature </w:t>
            </w:r>
            <w:r w:rsidRPr="3C7507F0" w:rsidR="6A3FB151">
              <w:rPr>
                <w:rFonts w:eastAsia="" w:eastAsiaTheme="minorEastAsia"/>
                <w:color w:val="auto"/>
                <w:sz w:val="20"/>
                <w:szCs w:val="20"/>
                <w:lang w:val="en"/>
              </w:rPr>
              <w:t>5</w:t>
            </w:r>
            <w:r w:rsidRPr="3C7507F0" w:rsidR="6A3FB151">
              <w:rPr>
                <w:rFonts w:eastAsia="" w:eastAsiaTheme="minorEastAsia"/>
                <w:color w:val="auto"/>
                <w:sz w:val="20"/>
                <w:szCs w:val="20"/>
                <w:lang w:val="en"/>
              </w:rPr>
              <w:t xml:space="preserve"> </w:t>
            </w:r>
            <w:r>
              <w:br/>
            </w:r>
            <w:r w:rsidRPr="3C7507F0" w:rsidR="6A3FB151">
              <w:rPr>
                <w:rFonts w:eastAsia="" w:eastAsiaTheme="minorEastAsia"/>
                <w:color w:val="auto"/>
                <w:sz w:val="20"/>
                <w:szCs w:val="20"/>
                <w:lang w:val="en"/>
              </w:rPr>
              <w:t>Product quality (Q1 and Q2)</w:t>
            </w:r>
          </w:p>
        </w:tc>
        <w:tc>
          <w:tcPr>
            <w:tcW w:w="792" w:type="dxa"/>
            <w:tcBorders>
              <w:top w:val="single" w:color="auto" w:sz="6" w:space="0"/>
              <w:left w:val="single" w:color="auto" w:sz="6" w:space="0"/>
              <w:bottom w:val="single" w:color="auto" w:sz="6" w:space="0"/>
              <w:right w:val="single" w:color="auto" w:sz="6" w:space="0"/>
            </w:tcBorders>
            <w:shd w:val="clear" w:color="auto" w:fill="F2F2F2" w:themeFill="background1" w:themeFillShade="F2"/>
            <w:tcMar>
              <w:left w:w="60" w:type="dxa"/>
              <w:right w:w="60" w:type="dxa"/>
            </w:tcMar>
            <w:vAlign w:val="center"/>
          </w:tcPr>
          <w:p w:rsidRPr="009F6502" w:rsidR="7C147C86" w:rsidP="3C7507F0" w:rsidRDefault="7C147C86" w14:paraId="7642E73E" w14:textId="2ADCDE26">
            <w:pPr>
              <w:spacing w:after="0" w:line="240" w:lineRule="auto"/>
              <w:jc w:val="center"/>
              <w:rPr>
                <w:rFonts w:eastAsia="" w:eastAsiaTheme="minorEastAsia"/>
                <w:color w:val="auto"/>
                <w:sz w:val="20"/>
                <w:szCs w:val="20"/>
              </w:rPr>
            </w:pPr>
            <w:r w:rsidRPr="3C7507F0" w:rsidR="7C147C86">
              <w:rPr>
                <w:rFonts w:eastAsia="" w:eastAsiaTheme="minorEastAsia"/>
                <w:color w:val="auto"/>
                <w:sz w:val="20"/>
                <w:szCs w:val="20"/>
              </w:rPr>
              <w:t>CODIP</w:t>
            </w:r>
            <w:r w:rsidRPr="3C7507F0" w:rsidR="7C147C86">
              <w:rPr>
                <w:rFonts w:eastAsia="" w:eastAsiaTheme="minorEastAsia"/>
                <w:color w:val="auto"/>
                <w:sz w:val="20"/>
                <w:szCs w:val="20"/>
                <w:vertAlign w:val="superscript"/>
              </w:rPr>
              <w:t>a</w:t>
            </w:r>
          </w:p>
        </w:tc>
      </w:tr>
      <w:tr w:rsidRPr="009F6502" w:rsidR="7C147C86" w:rsidTr="29C945BA" w14:paraId="3E80A6A9" w14:textId="77777777">
        <w:trPr>
          <w:trHeight w:val="360"/>
        </w:trPr>
        <w:tc>
          <w:tcPr>
            <w:tcW w:w="975" w:type="dxa"/>
            <w:tcBorders>
              <w:top w:val="single" w:color="auto" w:sz="6" w:space="0"/>
              <w:left w:val="single" w:color="auto" w:sz="6" w:space="0"/>
              <w:bottom w:val="single" w:color="auto" w:sz="6" w:space="0"/>
              <w:right w:val="single" w:color="auto" w:sz="6" w:space="0"/>
            </w:tcBorders>
            <w:tcMar>
              <w:left w:w="60" w:type="dxa"/>
              <w:right w:w="60" w:type="dxa"/>
            </w:tcMar>
            <w:vAlign w:val="center"/>
          </w:tcPr>
          <w:p w:rsidRPr="009F6502" w:rsidR="7C147C86" w:rsidP="3C7507F0" w:rsidRDefault="7C147C86" w14:paraId="7E0D0ED9" w14:textId="4BBE1D16">
            <w:pPr>
              <w:spacing w:after="0" w:line="240" w:lineRule="auto"/>
              <w:rPr>
                <w:rFonts w:eastAsia="" w:eastAsiaTheme="minorEastAsia"/>
                <w:color w:val="auto"/>
                <w:sz w:val="20"/>
                <w:szCs w:val="20"/>
              </w:rPr>
            </w:pPr>
          </w:p>
        </w:tc>
        <w:tc>
          <w:tcPr>
            <w:tcW w:w="1679" w:type="dxa"/>
            <w:tcBorders>
              <w:top w:val="single" w:color="auto" w:sz="6" w:space="0"/>
              <w:left w:val="single" w:color="auto" w:sz="6" w:space="0"/>
              <w:bottom w:val="single" w:color="auto" w:sz="6" w:space="0"/>
              <w:right w:val="single" w:color="auto" w:sz="6" w:space="0"/>
            </w:tcBorders>
            <w:tcMar>
              <w:left w:w="60" w:type="dxa"/>
              <w:right w:w="60" w:type="dxa"/>
            </w:tcMar>
            <w:vAlign w:val="center"/>
          </w:tcPr>
          <w:p w:rsidRPr="009F6502" w:rsidR="7C147C86" w:rsidP="3C7507F0" w:rsidRDefault="7C147C86" w14:paraId="1676AFC9" w14:textId="2EE8C275">
            <w:pPr>
              <w:rPr>
                <w:rFonts w:eastAsia="" w:eastAsiaTheme="minorEastAsia"/>
                <w:color w:val="auto"/>
                <w:sz w:val="20"/>
                <w:szCs w:val="20"/>
                <w:lang w:val="en"/>
              </w:rPr>
            </w:pPr>
            <w:r w:rsidRPr="3C7507F0" w:rsidR="7C147C86">
              <w:rPr>
                <w:rFonts w:eastAsia="" w:eastAsiaTheme="minorEastAsia"/>
                <w:color w:val="auto"/>
                <w:sz w:val="20"/>
                <w:szCs w:val="20"/>
                <w:lang w:val="en"/>
              </w:rPr>
              <w:t xml:space="preserve">F1= </w:t>
            </w:r>
            <w:r w:rsidRPr="3C7507F0" w:rsidR="1879E19A">
              <w:rPr>
                <w:rFonts w:eastAsia="" w:eastAsiaTheme="minorEastAsia"/>
                <w:color w:val="auto"/>
                <w:sz w:val="20"/>
                <w:szCs w:val="20"/>
                <w:lang w:val="en"/>
              </w:rPr>
              <w:t>in coils</w:t>
            </w:r>
          </w:p>
        </w:tc>
        <w:tc>
          <w:tcPr>
            <w:tcW w:w="1679" w:type="dxa"/>
            <w:tcBorders>
              <w:top w:val="single" w:color="auto" w:sz="6" w:space="0"/>
              <w:left w:val="single" w:color="auto" w:sz="6" w:space="0"/>
              <w:bottom w:val="single" w:color="auto" w:sz="6" w:space="0"/>
              <w:right w:val="single" w:color="auto" w:sz="6" w:space="0"/>
            </w:tcBorders>
            <w:tcMar>
              <w:left w:w="60" w:type="dxa"/>
              <w:right w:w="60" w:type="dxa"/>
            </w:tcMar>
            <w:vAlign w:val="center"/>
          </w:tcPr>
          <w:p w:rsidRPr="009F6502" w:rsidR="7C147C86" w:rsidP="3C7507F0" w:rsidRDefault="20B68BF9" w14:paraId="53785B5E" w14:textId="576EAC5C">
            <w:pPr>
              <w:spacing w:after="0" w:line="240" w:lineRule="auto"/>
              <w:rPr>
                <w:rFonts w:ascii="Calibri" w:hAnsi="Calibri" w:eastAsia="Calibri" w:cs="Calibri"/>
                <w:color w:val="auto"/>
                <w:sz w:val="20"/>
                <w:szCs w:val="20"/>
                <w:lang w:val="en"/>
              </w:rPr>
            </w:pPr>
            <w:r w:rsidRPr="3C7507F0" w:rsidR="20B68BF9">
              <w:rPr>
                <w:rFonts w:eastAsia="" w:eastAsiaTheme="minorEastAsia"/>
                <w:color w:val="auto"/>
                <w:sz w:val="20"/>
                <w:szCs w:val="20"/>
                <w:lang w:val="en"/>
              </w:rPr>
              <w:t>E1=</w:t>
            </w:r>
            <w:r w:rsidRPr="3C7507F0" w:rsidR="4EB8CD34">
              <w:rPr>
                <w:rFonts w:ascii="Calibri" w:hAnsi="Calibri" w:eastAsia="Calibri" w:cs="Calibri"/>
                <w:color w:val="auto"/>
                <w:sz w:val="20"/>
                <w:szCs w:val="20"/>
                <w:lang w:val="en"/>
              </w:rPr>
              <w:t xml:space="preserve"> of 0.45mm or less</w:t>
            </w:r>
          </w:p>
        </w:tc>
        <w:tc>
          <w:tcPr>
            <w:tcW w:w="1679" w:type="dxa"/>
            <w:tcBorders>
              <w:top w:val="single" w:color="auto" w:sz="6" w:space="0"/>
              <w:left w:val="single" w:color="auto" w:sz="6" w:space="0"/>
              <w:bottom w:val="single" w:color="auto" w:sz="6" w:space="0"/>
              <w:right w:val="single" w:color="auto" w:sz="6" w:space="0"/>
            </w:tcBorders>
            <w:tcMar>
              <w:left w:w="60" w:type="dxa"/>
              <w:right w:w="60" w:type="dxa"/>
            </w:tcMar>
            <w:vAlign w:val="center"/>
          </w:tcPr>
          <w:p w:rsidRPr="009F6502" w:rsidR="085405EC" w:rsidP="3C7507F0" w:rsidRDefault="085405EC" w14:paraId="54A733E4" w14:textId="213AFC74">
            <w:pPr>
              <w:spacing w:after="0" w:line="240" w:lineRule="auto"/>
              <w:rPr>
                <w:rFonts w:ascii="Calibri" w:hAnsi="Calibri" w:eastAsia="Calibri" w:cs="Calibri"/>
                <w:color w:val="auto"/>
                <w:sz w:val="20"/>
                <w:szCs w:val="20"/>
                <w:lang w:val="en"/>
              </w:rPr>
            </w:pPr>
            <w:r w:rsidRPr="3C7507F0" w:rsidR="085405EC">
              <w:rPr>
                <w:rFonts w:eastAsia="" w:eastAsiaTheme="minorEastAsia"/>
                <w:color w:val="auto"/>
                <w:sz w:val="20"/>
                <w:szCs w:val="20"/>
                <w:lang w:val="en"/>
              </w:rPr>
              <w:t xml:space="preserve">L0= </w:t>
            </w:r>
            <w:r w:rsidRPr="3C7507F0" w:rsidR="684218FB">
              <w:rPr>
                <w:rFonts w:ascii="Calibri" w:hAnsi="Calibri" w:eastAsia="Calibri" w:cs="Calibri"/>
                <w:color w:val="auto"/>
                <w:sz w:val="20"/>
                <w:szCs w:val="20"/>
                <w:lang w:val="en"/>
              </w:rPr>
              <w:t>in coils, with a width less than 600mm</w:t>
            </w:r>
          </w:p>
        </w:tc>
        <w:tc>
          <w:tcPr>
            <w:tcW w:w="1679" w:type="dxa"/>
            <w:tcBorders>
              <w:top w:val="single" w:color="auto" w:sz="6" w:space="0"/>
              <w:left w:val="single" w:color="auto" w:sz="6" w:space="0"/>
              <w:bottom w:val="single" w:color="auto" w:sz="6" w:space="0"/>
              <w:right w:val="single" w:color="auto" w:sz="6" w:space="0"/>
            </w:tcBorders>
            <w:tcMar>
              <w:left w:w="60" w:type="dxa"/>
              <w:right w:w="60" w:type="dxa"/>
            </w:tcMar>
            <w:vAlign w:val="center"/>
          </w:tcPr>
          <w:p w:rsidRPr="009F6502" w:rsidR="04E952B7" w:rsidP="3C7507F0" w:rsidRDefault="3619C440" w14:paraId="534ABDCB" w14:textId="65718941">
            <w:pPr>
              <w:widowControl w:val="0"/>
              <w:spacing w:after="0" w:line="240" w:lineRule="auto"/>
              <w:rPr>
                <w:rFonts w:ascii="Calibri" w:hAnsi="Calibri" w:eastAsia="Calibri" w:cs="Calibri"/>
                <w:color w:val="auto"/>
                <w:sz w:val="20"/>
                <w:szCs w:val="20"/>
                <w:lang w:val="en-US"/>
              </w:rPr>
            </w:pPr>
            <w:r w:rsidRPr="3C7507F0" w:rsidR="3619C440">
              <w:rPr>
                <w:rFonts w:eastAsia="" w:eastAsiaTheme="minorEastAsia"/>
                <w:color w:val="auto"/>
                <w:sz w:val="20"/>
                <w:szCs w:val="20"/>
                <w:lang w:val="en-US"/>
              </w:rPr>
              <w:t>R0=</w:t>
            </w:r>
            <w:r w:rsidRPr="3C7507F0" w:rsidR="5E9865A9">
              <w:rPr>
                <w:rFonts w:ascii="Consolas" w:hAnsi="Consolas" w:eastAsia="Consolas" w:cs="Consolas"/>
                <w:color w:val="auto"/>
                <w:sz w:val="18"/>
                <w:szCs w:val="18"/>
                <w:lang w:val="en"/>
              </w:rPr>
              <w:t xml:space="preserve"> Commercial (Chemical Composition) without guarantee of LE (flow limit)</w:t>
            </w:r>
          </w:p>
        </w:tc>
        <w:tc>
          <w:tcPr>
            <w:tcW w:w="1680" w:type="dxa"/>
            <w:tcBorders>
              <w:top w:val="single" w:color="auto" w:sz="6" w:space="0"/>
              <w:left w:val="single" w:color="auto" w:sz="6" w:space="0"/>
              <w:bottom w:val="single" w:color="auto" w:sz="6" w:space="0"/>
              <w:right w:val="single" w:color="auto" w:sz="6" w:space="0"/>
            </w:tcBorders>
            <w:tcMar>
              <w:left w:w="60" w:type="dxa"/>
              <w:right w:w="60" w:type="dxa"/>
            </w:tcMar>
            <w:vAlign w:val="center"/>
          </w:tcPr>
          <w:p w:rsidRPr="009F6502" w:rsidR="04E952B7" w:rsidP="3C7507F0" w:rsidRDefault="04E952B7" w14:paraId="0229327F" w14:textId="751765E0">
            <w:pPr>
              <w:widowControl w:val="0"/>
              <w:spacing w:after="0" w:line="240" w:lineRule="auto"/>
              <w:rPr>
                <w:rFonts w:eastAsia="" w:eastAsiaTheme="minorEastAsia"/>
                <w:color w:val="auto"/>
                <w:sz w:val="20"/>
                <w:szCs w:val="20"/>
              </w:rPr>
            </w:pPr>
            <w:r w:rsidRPr="3C7507F0" w:rsidR="04E952B7">
              <w:rPr>
                <w:rFonts w:eastAsia="" w:eastAsiaTheme="minorEastAsia"/>
                <w:color w:val="auto"/>
                <w:sz w:val="20"/>
                <w:szCs w:val="20"/>
                <w:lang w:val="en"/>
              </w:rPr>
              <w:t>Q1= first quality (“Prime”)</w:t>
            </w:r>
          </w:p>
        </w:tc>
        <w:tc>
          <w:tcPr>
            <w:tcW w:w="792" w:type="dxa"/>
            <w:tcBorders>
              <w:top w:val="single" w:color="auto" w:sz="6" w:space="0"/>
              <w:left w:val="single" w:color="auto" w:sz="6" w:space="0"/>
              <w:bottom w:val="single" w:color="auto" w:sz="6" w:space="0"/>
              <w:right w:val="single" w:color="auto" w:sz="6" w:space="0"/>
            </w:tcBorders>
            <w:tcMar>
              <w:left w:w="60" w:type="dxa"/>
              <w:right w:w="60" w:type="dxa"/>
            </w:tcMar>
            <w:vAlign w:val="center"/>
          </w:tcPr>
          <w:p w:rsidRPr="009F6502" w:rsidR="7C147C86" w:rsidP="3C7507F0" w:rsidRDefault="7C147C86" w14:paraId="6617EA7B" w14:textId="4BD71751">
            <w:pPr>
              <w:spacing w:after="0" w:line="240" w:lineRule="auto"/>
              <w:rPr>
                <w:rFonts w:eastAsia="" w:eastAsiaTheme="minorEastAsia"/>
                <w:color w:val="auto"/>
                <w:sz w:val="20"/>
                <w:szCs w:val="20"/>
              </w:rPr>
            </w:pPr>
          </w:p>
        </w:tc>
      </w:tr>
      <w:tr w:rsidRPr="00C51E4A" w:rsidR="7C147C86" w:rsidTr="29C945BA" w14:paraId="0B4DEF65" w14:textId="77777777">
        <w:trPr>
          <w:trHeight w:val="360"/>
        </w:trPr>
        <w:tc>
          <w:tcPr>
            <w:tcW w:w="975" w:type="dxa"/>
            <w:tcBorders>
              <w:top w:val="single" w:color="auto" w:sz="6" w:space="0"/>
              <w:left w:val="single" w:color="auto" w:sz="6" w:space="0"/>
              <w:bottom w:val="single" w:color="auto" w:sz="6" w:space="0"/>
              <w:right w:val="single" w:color="auto" w:sz="6" w:space="0"/>
            </w:tcBorders>
            <w:tcMar>
              <w:left w:w="60" w:type="dxa"/>
              <w:right w:w="60" w:type="dxa"/>
            </w:tcMar>
            <w:vAlign w:val="center"/>
          </w:tcPr>
          <w:p w:rsidRPr="009F6502" w:rsidR="7C147C86" w:rsidP="3C7507F0" w:rsidRDefault="7C147C86" w14:paraId="73C61492" w14:textId="15A66CB9">
            <w:pPr>
              <w:spacing w:after="0" w:line="240" w:lineRule="auto"/>
              <w:rPr>
                <w:rFonts w:eastAsia="" w:eastAsiaTheme="minorEastAsia"/>
                <w:color w:val="auto"/>
                <w:sz w:val="20"/>
                <w:szCs w:val="20"/>
              </w:rPr>
            </w:pPr>
          </w:p>
        </w:tc>
        <w:tc>
          <w:tcPr>
            <w:tcW w:w="1679" w:type="dxa"/>
            <w:tcBorders>
              <w:top w:val="single" w:color="auto" w:sz="6" w:space="0"/>
              <w:left w:val="single" w:color="auto" w:sz="6" w:space="0"/>
              <w:bottom w:val="single" w:color="auto" w:sz="6" w:space="0"/>
              <w:right w:val="single" w:color="auto" w:sz="6" w:space="0"/>
            </w:tcBorders>
            <w:tcMar>
              <w:left w:w="60" w:type="dxa"/>
              <w:right w:w="60" w:type="dxa"/>
            </w:tcMar>
            <w:vAlign w:val="center"/>
          </w:tcPr>
          <w:p w:rsidRPr="009F6502" w:rsidR="7C147C86" w:rsidP="3C7507F0" w:rsidRDefault="7C147C86" w14:paraId="0D278AF3" w14:textId="69733F66">
            <w:pPr>
              <w:rPr>
                <w:rFonts w:eastAsia="" w:eastAsiaTheme="minorEastAsia"/>
                <w:color w:val="auto"/>
                <w:sz w:val="20"/>
                <w:szCs w:val="20"/>
                <w:lang w:val="en"/>
              </w:rPr>
            </w:pPr>
            <w:r w:rsidRPr="3C7507F0" w:rsidR="7C147C86">
              <w:rPr>
                <w:rFonts w:eastAsia="" w:eastAsiaTheme="minorEastAsia"/>
                <w:color w:val="auto"/>
                <w:sz w:val="20"/>
                <w:szCs w:val="20"/>
                <w:lang w:val="en"/>
              </w:rPr>
              <w:t xml:space="preserve">F2=not </w:t>
            </w:r>
            <w:r w:rsidRPr="3C7507F0" w:rsidR="7D5E8FB8">
              <w:rPr>
                <w:rFonts w:eastAsia="" w:eastAsiaTheme="minorEastAsia"/>
                <w:color w:val="auto"/>
                <w:sz w:val="20"/>
                <w:szCs w:val="20"/>
                <w:lang w:val="en"/>
              </w:rPr>
              <w:t>in coils</w:t>
            </w:r>
          </w:p>
        </w:tc>
        <w:tc>
          <w:tcPr>
            <w:tcW w:w="1679" w:type="dxa"/>
            <w:tcBorders>
              <w:top w:val="single" w:color="auto" w:sz="6" w:space="0"/>
              <w:left w:val="single" w:color="auto" w:sz="6" w:space="0"/>
              <w:bottom w:val="single" w:color="auto" w:sz="6" w:space="0"/>
              <w:right w:val="single" w:color="auto" w:sz="6" w:space="0"/>
            </w:tcBorders>
            <w:tcMar>
              <w:left w:w="60" w:type="dxa"/>
              <w:right w:w="60" w:type="dxa"/>
            </w:tcMar>
            <w:vAlign w:val="center"/>
          </w:tcPr>
          <w:p w:rsidRPr="009F6502" w:rsidR="68B35F7F" w:rsidP="3C7507F0" w:rsidRDefault="68B35F7F" w14:paraId="1DDC63E2" w14:textId="0B0EBE9F">
            <w:pPr>
              <w:spacing w:after="0" w:line="240" w:lineRule="auto"/>
              <w:rPr>
                <w:rFonts w:ascii="Calibri" w:hAnsi="Calibri" w:eastAsia="Calibri" w:cs="Calibri"/>
                <w:color w:val="auto"/>
                <w:sz w:val="20"/>
                <w:szCs w:val="20"/>
                <w:lang w:val="en"/>
              </w:rPr>
            </w:pPr>
            <w:r w:rsidRPr="3C7507F0" w:rsidR="68B35F7F">
              <w:rPr>
                <w:rFonts w:eastAsia="" w:eastAsiaTheme="minorEastAsia"/>
                <w:color w:val="auto"/>
                <w:sz w:val="20"/>
                <w:szCs w:val="20"/>
                <w:lang w:val="en"/>
              </w:rPr>
              <w:t>E2=</w:t>
            </w:r>
            <w:r w:rsidRPr="3C7507F0" w:rsidR="495DBB3B">
              <w:rPr>
                <w:rFonts w:ascii="Calibri" w:hAnsi="Calibri" w:eastAsia="Calibri" w:cs="Calibri"/>
                <w:color w:val="auto"/>
                <w:sz w:val="20"/>
                <w:szCs w:val="20"/>
                <w:lang w:val="en"/>
              </w:rPr>
              <w:t xml:space="preserve"> greater than 0.45mm, but not exceeding 0.85mm</w:t>
            </w:r>
          </w:p>
        </w:tc>
        <w:tc>
          <w:tcPr>
            <w:tcW w:w="1679" w:type="dxa"/>
            <w:tcBorders>
              <w:top w:val="single" w:color="auto" w:sz="6" w:space="0"/>
              <w:left w:val="single" w:color="auto" w:sz="6" w:space="0"/>
              <w:bottom w:val="single" w:color="auto" w:sz="6" w:space="0"/>
              <w:right w:val="single" w:color="auto" w:sz="6" w:space="0"/>
            </w:tcBorders>
            <w:tcMar>
              <w:left w:w="60" w:type="dxa"/>
              <w:right w:w="60" w:type="dxa"/>
            </w:tcMar>
            <w:vAlign w:val="center"/>
          </w:tcPr>
          <w:p w:rsidRPr="009F6502" w:rsidR="7C147C86" w:rsidP="3C7507F0" w:rsidRDefault="24C00A31" w14:paraId="5987625E" w14:textId="2CA5B712">
            <w:pPr>
              <w:spacing w:after="0" w:line="240" w:lineRule="auto"/>
              <w:rPr>
                <w:rFonts w:ascii="Calibri" w:hAnsi="Calibri" w:eastAsia="Calibri" w:cs="Calibri"/>
                <w:color w:val="auto"/>
                <w:sz w:val="20"/>
                <w:szCs w:val="20"/>
                <w:lang w:val="en"/>
              </w:rPr>
            </w:pPr>
            <w:r w:rsidRPr="3C7507F0" w:rsidR="24C00A31">
              <w:rPr>
                <w:rFonts w:eastAsia="" w:eastAsiaTheme="minorEastAsia"/>
                <w:color w:val="auto"/>
                <w:sz w:val="20"/>
                <w:szCs w:val="20"/>
                <w:lang w:val="en"/>
              </w:rPr>
              <w:t xml:space="preserve">L1= </w:t>
            </w:r>
            <w:r w:rsidRPr="3C7507F0" w:rsidR="68EA6017">
              <w:rPr>
                <w:rFonts w:ascii="Calibri" w:hAnsi="Calibri" w:eastAsia="Calibri" w:cs="Calibri"/>
                <w:color w:val="auto"/>
                <w:sz w:val="20"/>
                <w:szCs w:val="20"/>
                <w:lang w:val="en"/>
              </w:rPr>
              <w:t>in coils, with a width of 600mm or greater, but not exceeding 1,000mm</w:t>
            </w:r>
          </w:p>
        </w:tc>
        <w:tc>
          <w:tcPr>
            <w:tcW w:w="1679" w:type="dxa"/>
            <w:tcBorders>
              <w:top w:val="single" w:color="auto" w:sz="6" w:space="0"/>
              <w:left w:val="single" w:color="auto" w:sz="6" w:space="0"/>
              <w:bottom w:val="single" w:color="auto" w:sz="6" w:space="0"/>
              <w:right w:val="single" w:color="auto" w:sz="6" w:space="0"/>
            </w:tcBorders>
            <w:tcMar>
              <w:left w:w="60" w:type="dxa"/>
              <w:right w:w="60" w:type="dxa"/>
            </w:tcMar>
            <w:vAlign w:val="center"/>
          </w:tcPr>
          <w:p w:rsidRPr="009F6502" w:rsidR="567ED535" w:rsidP="29C945BA" w:rsidRDefault="567ED535" w14:paraId="59E010BE" w14:textId="2FC7743A">
            <w:pPr>
              <w:widowControl w:val="0"/>
              <w:spacing w:after="0" w:line="240" w:lineRule="auto"/>
              <w:rPr>
                <w:rFonts w:ascii="Consolas" w:hAnsi="Consolas" w:eastAsia="Consolas" w:cs="Consolas"/>
                <w:color w:val="auto"/>
                <w:sz w:val="18"/>
                <w:szCs w:val="18"/>
                <w:lang w:val="en-US"/>
              </w:rPr>
            </w:pPr>
            <w:r w:rsidRPr="29C945BA" w:rsidR="49A2D308">
              <w:rPr>
                <w:rFonts w:ascii="Consolas" w:hAnsi="Consolas" w:eastAsia="Consolas" w:cs="Consolas" w:asciiTheme="minorAscii" w:hAnsiTheme="minorAscii" w:eastAsiaTheme="minorAscii" w:cstheme="minorBidi"/>
                <w:color w:val="auto"/>
                <w:sz w:val="18"/>
                <w:szCs w:val="18"/>
                <w:lang w:val="en-US" w:eastAsia="en-US" w:bidi="ar-SA"/>
              </w:rPr>
              <w:t>R1</w:t>
            </w:r>
            <w:r w:rsidRPr="29C945BA" w:rsidR="6ABB6E16">
              <w:rPr>
                <w:rFonts w:ascii="Consolas" w:hAnsi="Consolas" w:eastAsia="Consolas" w:cs="Consolas" w:asciiTheme="minorAscii" w:hAnsiTheme="minorAscii" w:eastAsiaTheme="minorAscii" w:cstheme="minorBidi"/>
                <w:color w:val="auto"/>
                <w:sz w:val="18"/>
                <w:szCs w:val="18"/>
                <w:lang w:val="en-US" w:eastAsia="en-US" w:bidi="ar-SA"/>
              </w:rPr>
              <w:t xml:space="preserve">= </w:t>
            </w:r>
            <w:r w:rsidRPr="29C945BA" w:rsidR="74C7C68C">
              <w:rPr>
                <w:rFonts w:ascii="Consolas" w:hAnsi="Consolas" w:eastAsia="Consolas" w:cs="Consolas" w:asciiTheme="minorAscii" w:hAnsiTheme="minorAscii" w:eastAsiaTheme="minorAscii" w:cstheme="minorBidi"/>
                <w:color w:val="auto"/>
                <w:sz w:val="18"/>
                <w:szCs w:val="18"/>
                <w:lang w:val="en-US" w:eastAsia="en-US" w:bidi="ar-SA"/>
              </w:rPr>
              <w:t>Low Strength (with yield point of 300 MPa or less)</w:t>
            </w:r>
          </w:p>
          <w:p w:rsidRPr="009F6502" w:rsidR="567ED535" w:rsidP="29C945BA" w:rsidRDefault="567ED535" w14:paraId="25B8333D" w14:textId="3C71A43A">
            <w:pPr>
              <w:widowControl w:val="0"/>
              <w:spacing w:after="0" w:line="240" w:lineRule="auto"/>
              <w:rPr>
                <w:rFonts w:ascii="Consolas" w:hAnsi="Consolas" w:eastAsia="Consolas" w:cs="Consolas"/>
                <w:color w:val="auto"/>
                <w:sz w:val="18"/>
                <w:szCs w:val="18"/>
                <w:lang w:val="en-US"/>
              </w:rPr>
            </w:pPr>
          </w:p>
        </w:tc>
        <w:tc>
          <w:tcPr>
            <w:tcW w:w="1680" w:type="dxa"/>
            <w:tcBorders>
              <w:top w:val="single" w:color="auto" w:sz="6" w:space="0"/>
              <w:left w:val="single" w:color="auto" w:sz="6" w:space="0"/>
              <w:bottom w:val="single" w:color="auto" w:sz="6" w:space="0"/>
              <w:right w:val="single" w:color="auto" w:sz="6" w:space="0"/>
            </w:tcBorders>
            <w:tcMar>
              <w:left w:w="60" w:type="dxa"/>
              <w:right w:w="60" w:type="dxa"/>
            </w:tcMar>
            <w:vAlign w:val="center"/>
          </w:tcPr>
          <w:p w:rsidRPr="009F6502" w:rsidR="5403D8A5" w:rsidP="3C7507F0" w:rsidRDefault="5403D8A5" w14:paraId="38676D19" w14:textId="4EC73550">
            <w:pPr>
              <w:widowControl w:val="0"/>
              <w:spacing w:after="0" w:line="240" w:lineRule="auto"/>
              <w:rPr>
                <w:rFonts w:ascii="Calibri" w:hAnsi="Calibri" w:eastAsia="Calibri" w:cs="Calibri"/>
                <w:color w:val="auto"/>
                <w:sz w:val="20"/>
                <w:szCs w:val="20"/>
                <w:lang w:val="en"/>
              </w:rPr>
            </w:pPr>
            <w:r w:rsidRPr="3C7507F0" w:rsidR="5403D8A5">
              <w:rPr>
                <w:rFonts w:eastAsia="" w:eastAsiaTheme="minorEastAsia"/>
                <w:color w:val="auto"/>
                <w:sz w:val="20"/>
                <w:szCs w:val="20"/>
                <w:lang w:val="en"/>
              </w:rPr>
              <w:t>Q2=</w:t>
            </w:r>
            <w:r w:rsidRPr="3C7507F0" w:rsidR="45296E0C">
              <w:rPr>
                <w:rFonts w:ascii="Calibri" w:hAnsi="Calibri" w:eastAsia="Calibri" w:cs="Calibri"/>
                <w:color w:val="auto"/>
                <w:sz w:val="20"/>
                <w:szCs w:val="20"/>
                <w:lang w:val="en"/>
              </w:rPr>
              <w:t xml:space="preserve"> second quality (rejected for not meeting </w:t>
            </w:r>
            <w:r w:rsidRPr="3C7507F0" w:rsidR="45296E0C">
              <w:rPr>
                <w:rFonts w:ascii="Calibri" w:hAnsi="Calibri" w:eastAsia="Calibri" w:cs="Calibri"/>
                <w:color w:val="auto"/>
                <w:sz w:val="20"/>
                <w:szCs w:val="20"/>
                <w:lang w:val="en"/>
              </w:rPr>
              <w:t>some</w:t>
            </w:r>
            <w:r w:rsidRPr="3C7507F0" w:rsidR="45296E0C">
              <w:rPr>
                <w:rFonts w:ascii="Calibri" w:hAnsi="Calibri" w:eastAsia="Calibri" w:cs="Calibri"/>
                <w:color w:val="auto"/>
                <w:sz w:val="20"/>
                <w:szCs w:val="20"/>
                <w:lang w:val="en"/>
              </w:rPr>
              <w:t xml:space="preserve"> specifications/guarantees required by the order/customer)</w:t>
            </w:r>
          </w:p>
        </w:tc>
        <w:tc>
          <w:tcPr>
            <w:tcW w:w="792" w:type="dxa"/>
            <w:tcBorders>
              <w:top w:val="single" w:color="auto" w:sz="6" w:space="0"/>
              <w:left w:val="single" w:color="auto" w:sz="6" w:space="0"/>
              <w:bottom w:val="single" w:color="auto" w:sz="6" w:space="0"/>
              <w:right w:val="single" w:color="auto" w:sz="6" w:space="0"/>
            </w:tcBorders>
            <w:tcMar>
              <w:left w:w="60" w:type="dxa"/>
              <w:right w:w="60" w:type="dxa"/>
            </w:tcMar>
            <w:vAlign w:val="center"/>
          </w:tcPr>
          <w:p w:rsidRPr="009F6502" w:rsidR="7C147C86" w:rsidP="3C7507F0" w:rsidRDefault="7C147C86" w14:paraId="534A9ABF" w14:textId="6C6CFA6A">
            <w:pPr>
              <w:spacing w:after="0" w:line="240" w:lineRule="auto"/>
              <w:rPr>
                <w:rFonts w:eastAsia="" w:eastAsiaTheme="minorEastAsia"/>
                <w:color w:val="auto"/>
                <w:sz w:val="20"/>
                <w:szCs w:val="20"/>
                <w:lang w:val="en-US"/>
              </w:rPr>
            </w:pPr>
          </w:p>
        </w:tc>
      </w:tr>
      <w:tr w:rsidRPr="00C51E4A" w:rsidR="7C147C86" w:rsidTr="29C945BA" w14:paraId="3BB6091D" w14:textId="77777777">
        <w:trPr>
          <w:trHeight w:val="360"/>
        </w:trPr>
        <w:tc>
          <w:tcPr>
            <w:tcW w:w="975" w:type="dxa"/>
            <w:tcBorders>
              <w:top w:val="single" w:color="auto" w:sz="6" w:space="0"/>
              <w:left w:val="single" w:color="auto" w:sz="6" w:space="0"/>
              <w:bottom w:val="single" w:color="auto" w:sz="6" w:space="0"/>
              <w:right w:val="single" w:color="auto" w:sz="6" w:space="0"/>
            </w:tcBorders>
            <w:tcMar>
              <w:left w:w="60" w:type="dxa"/>
              <w:right w:w="60" w:type="dxa"/>
            </w:tcMar>
            <w:vAlign w:val="center"/>
          </w:tcPr>
          <w:p w:rsidRPr="009F6502" w:rsidR="7C147C86" w:rsidP="3C7507F0" w:rsidRDefault="7C147C86" w14:paraId="33A5802C" w14:textId="0311CBAD">
            <w:pPr>
              <w:widowControl w:val="0"/>
              <w:spacing w:after="0" w:line="240" w:lineRule="auto"/>
              <w:rPr>
                <w:rFonts w:eastAsia="" w:eastAsiaTheme="minorEastAsia"/>
                <w:color w:val="auto"/>
                <w:sz w:val="20"/>
                <w:szCs w:val="20"/>
                <w:lang w:val="en-US"/>
              </w:rPr>
            </w:pPr>
          </w:p>
        </w:tc>
        <w:tc>
          <w:tcPr>
            <w:tcW w:w="1679" w:type="dxa"/>
            <w:tcBorders>
              <w:top w:val="single" w:color="auto" w:sz="6" w:space="0"/>
              <w:left w:val="single" w:color="auto" w:sz="6" w:space="0"/>
              <w:bottom w:val="single" w:color="auto" w:sz="6" w:space="0"/>
              <w:right w:val="single" w:color="auto" w:sz="6" w:space="0"/>
            </w:tcBorders>
            <w:tcMar>
              <w:left w:w="60" w:type="dxa"/>
              <w:right w:w="60" w:type="dxa"/>
            </w:tcMar>
            <w:vAlign w:val="center"/>
          </w:tcPr>
          <w:p w:rsidRPr="009F6502" w:rsidR="7C147C86" w:rsidP="3C7507F0" w:rsidRDefault="7C147C86" w14:paraId="79036F22" w14:textId="3D7438FC">
            <w:pPr>
              <w:widowControl w:val="0"/>
              <w:spacing w:after="0" w:line="240" w:lineRule="auto"/>
              <w:rPr>
                <w:rFonts w:eastAsia="" w:eastAsiaTheme="minorEastAsia"/>
                <w:color w:val="auto"/>
                <w:sz w:val="20"/>
                <w:szCs w:val="20"/>
                <w:lang w:val="en-US"/>
              </w:rPr>
            </w:pPr>
          </w:p>
        </w:tc>
        <w:tc>
          <w:tcPr>
            <w:tcW w:w="1679" w:type="dxa"/>
            <w:tcBorders>
              <w:top w:val="single" w:color="auto" w:sz="6" w:space="0"/>
              <w:left w:val="single" w:color="auto" w:sz="6" w:space="0"/>
              <w:bottom w:val="single" w:color="auto" w:sz="6" w:space="0"/>
              <w:right w:val="single" w:color="auto" w:sz="6" w:space="0"/>
            </w:tcBorders>
            <w:tcMar>
              <w:left w:w="60" w:type="dxa"/>
              <w:right w:w="60" w:type="dxa"/>
            </w:tcMar>
            <w:vAlign w:val="center"/>
          </w:tcPr>
          <w:p w:rsidRPr="009F6502" w:rsidR="0014BFC8" w:rsidP="3C7507F0" w:rsidRDefault="0014BFC8" w14:paraId="7D00D92E" w14:textId="5FB06028">
            <w:pPr>
              <w:widowControl w:val="0"/>
              <w:spacing w:after="0" w:line="240" w:lineRule="auto"/>
              <w:rPr>
                <w:rFonts w:ascii="Calibri" w:hAnsi="Calibri" w:eastAsia="Calibri" w:cs="Calibri"/>
                <w:color w:val="auto"/>
                <w:sz w:val="20"/>
                <w:szCs w:val="20"/>
                <w:lang w:val="en"/>
              </w:rPr>
            </w:pPr>
            <w:r w:rsidRPr="3C7507F0" w:rsidR="0014BFC8">
              <w:rPr>
                <w:rFonts w:eastAsia="" w:eastAsiaTheme="minorEastAsia"/>
                <w:color w:val="auto"/>
                <w:sz w:val="20"/>
                <w:szCs w:val="20"/>
                <w:lang w:val="en"/>
              </w:rPr>
              <w:t>E3=</w:t>
            </w:r>
            <w:r w:rsidRPr="3C7507F0" w:rsidR="09D19B94">
              <w:rPr>
                <w:rFonts w:ascii="Calibri" w:hAnsi="Calibri" w:eastAsia="Calibri" w:cs="Calibri"/>
                <w:color w:val="auto"/>
                <w:sz w:val="20"/>
                <w:szCs w:val="20"/>
                <w:lang w:val="en"/>
              </w:rPr>
              <w:t xml:space="preserve"> greater than 0.85mm, but not exceeding 1.20mm</w:t>
            </w:r>
          </w:p>
        </w:tc>
        <w:tc>
          <w:tcPr>
            <w:tcW w:w="1679" w:type="dxa"/>
            <w:tcBorders>
              <w:top w:val="single" w:color="auto" w:sz="6" w:space="0"/>
              <w:left w:val="single" w:color="auto" w:sz="6" w:space="0"/>
              <w:bottom w:val="single" w:color="auto" w:sz="6" w:space="0"/>
              <w:right w:val="single" w:color="auto" w:sz="6" w:space="0"/>
            </w:tcBorders>
            <w:tcMar>
              <w:left w:w="60" w:type="dxa"/>
              <w:right w:w="60" w:type="dxa"/>
            </w:tcMar>
            <w:vAlign w:val="center"/>
          </w:tcPr>
          <w:p w:rsidRPr="009F6502" w:rsidR="377FF4D6" w:rsidP="3C7507F0" w:rsidRDefault="377FF4D6" w14:paraId="7205A61A" w14:textId="4F73A1E3">
            <w:pPr>
              <w:widowControl w:val="0"/>
              <w:spacing w:after="0" w:line="240" w:lineRule="auto"/>
              <w:rPr>
                <w:rFonts w:ascii="Calibri" w:hAnsi="Calibri" w:eastAsia="Calibri" w:cs="Calibri"/>
                <w:color w:val="auto"/>
                <w:sz w:val="20"/>
                <w:szCs w:val="20"/>
                <w:lang w:val="en"/>
              </w:rPr>
            </w:pPr>
            <w:r w:rsidRPr="3C7507F0" w:rsidR="377FF4D6">
              <w:rPr>
                <w:rFonts w:eastAsia="" w:eastAsiaTheme="minorEastAsia"/>
                <w:color w:val="auto"/>
                <w:sz w:val="20"/>
                <w:szCs w:val="20"/>
                <w:lang w:val="en"/>
              </w:rPr>
              <w:t xml:space="preserve">L2= </w:t>
            </w:r>
            <w:r w:rsidRPr="3C7507F0" w:rsidR="51F7A293">
              <w:rPr>
                <w:rFonts w:ascii="Calibri" w:hAnsi="Calibri" w:eastAsia="Calibri" w:cs="Calibri"/>
                <w:color w:val="auto"/>
                <w:sz w:val="20"/>
                <w:szCs w:val="20"/>
                <w:lang w:val="en"/>
              </w:rPr>
              <w:t>in coils, with a width greater than 1,000mm, but not exceeding 1,300mm</w:t>
            </w:r>
          </w:p>
        </w:tc>
        <w:tc>
          <w:tcPr>
            <w:tcW w:w="1679" w:type="dxa"/>
            <w:tcBorders>
              <w:top w:val="single" w:color="auto" w:sz="6" w:space="0"/>
              <w:left w:val="single" w:color="auto" w:sz="6" w:space="0"/>
              <w:bottom w:val="single" w:color="auto" w:sz="6" w:space="0"/>
              <w:right w:val="single" w:color="auto" w:sz="6" w:space="0"/>
            </w:tcBorders>
            <w:tcMar>
              <w:left w:w="60" w:type="dxa"/>
              <w:right w:w="60" w:type="dxa"/>
            </w:tcMar>
            <w:vAlign w:val="center"/>
          </w:tcPr>
          <w:p w:rsidRPr="009F6502" w:rsidR="567ED535" w:rsidP="29C945BA" w:rsidRDefault="567ED535" w14:paraId="3D45B504" w14:textId="5214FF94">
            <w:pPr>
              <w:pStyle w:val="Normal"/>
              <w:widowControl w:val="0"/>
              <w:spacing w:after="0" w:line="240" w:lineRule="auto"/>
              <w:rPr>
                <w:rFonts w:ascii="Consolas" w:hAnsi="Consolas" w:eastAsia="Consolas" w:cs="Consolas"/>
                <w:noProof w:val="0"/>
                <w:color w:val="auto"/>
                <w:sz w:val="18"/>
                <w:szCs w:val="18"/>
                <w:lang w:val="en-US"/>
              </w:rPr>
            </w:pPr>
            <w:r w:rsidRPr="29C945BA" w:rsidR="567ED535">
              <w:rPr>
                <w:rFonts w:ascii="Consolas" w:hAnsi="Consolas" w:eastAsia="Consolas" w:cs="Consolas" w:asciiTheme="minorAscii" w:hAnsiTheme="minorAscii" w:eastAsiaTheme="minorAscii" w:cstheme="minorBidi"/>
                <w:color w:val="auto"/>
                <w:sz w:val="18"/>
                <w:szCs w:val="18"/>
                <w:lang w:val="en-US" w:eastAsia="en-US" w:bidi="ar-SA"/>
              </w:rPr>
              <w:t>R2</w:t>
            </w:r>
            <w:r w:rsidRPr="29C945BA" w:rsidR="5D83338A">
              <w:rPr>
                <w:rFonts w:ascii="Consolas" w:hAnsi="Consolas" w:eastAsia="Consolas" w:cs="Consolas" w:asciiTheme="minorAscii" w:hAnsiTheme="minorAscii" w:eastAsiaTheme="minorAscii" w:cstheme="minorBidi"/>
                <w:color w:val="auto"/>
                <w:sz w:val="18"/>
                <w:szCs w:val="18"/>
                <w:lang w:val="en-US" w:eastAsia="en-US" w:bidi="ar-SA"/>
              </w:rPr>
              <w:t>=</w:t>
            </w:r>
            <w:r w:rsidRPr="29C945BA" w:rsidR="567ED535">
              <w:rPr>
                <w:rFonts w:ascii="Consolas" w:hAnsi="Consolas" w:eastAsia="Consolas" w:cs="Consolas" w:asciiTheme="minorAscii" w:hAnsiTheme="minorAscii" w:eastAsiaTheme="minorAscii" w:cstheme="minorBidi"/>
                <w:color w:val="auto"/>
                <w:sz w:val="18"/>
                <w:szCs w:val="18"/>
                <w:lang w:val="en-US" w:eastAsia="en-US" w:bidi="ar-SA"/>
              </w:rPr>
              <w:t xml:space="preserve"> </w:t>
            </w:r>
            <w:r w:rsidRPr="29C945BA" w:rsidR="6EA111FC">
              <w:rPr>
                <w:rFonts w:ascii="Consolas" w:hAnsi="Consolas" w:eastAsia="Consolas" w:cs="Consolas" w:asciiTheme="minorAscii" w:hAnsiTheme="minorAscii" w:eastAsiaTheme="minorAscii" w:cstheme="minorBidi"/>
                <w:noProof w:val="0"/>
                <w:color w:val="auto"/>
                <w:sz w:val="18"/>
                <w:szCs w:val="18"/>
                <w:lang w:val="en-US" w:eastAsia="en-US" w:bidi="ar-SA"/>
              </w:rPr>
              <w:t>Medium Strength (with yield point greater than 300 MPa and less than 500 MPa)</w:t>
            </w:r>
          </w:p>
        </w:tc>
        <w:tc>
          <w:tcPr>
            <w:tcW w:w="1680" w:type="dxa"/>
            <w:tcBorders>
              <w:top w:val="single" w:color="auto" w:sz="6" w:space="0"/>
              <w:left w:val="single" w:color="auto" w:sz="6" w:space="0"/>
              <w:bottom w:val="single" w:color="auto" w:sz="6" w:space="0"/>
              <w:right w:val="single" w:color="auto" w:sz="6" w:space="0"/>
            </w:tcBorders>
            <w:tcMar>
              <w:left w:w="60" w:type="dxa"/>
              <w:right w:w="60" w:type="dxa"/>
            </w:tcMar>
            <w:vAlign w:val="center"/>
          </w:tcPr>
          <w:p w:rsidRPr="009F6502" w:rsidR="7C147C86" w:rsidP="3C7507F0" w:rsidRDefault="7C147C86" w14:paraId="7ABE6198" w14:textId="46694A8D">
            <w:pPr>
              <w:widowControl w:val="0"/>
              <w:spacing w:after="0" w:line="240" w:lineRule="auto"/>
              <w:rPr>
                <w:rFonts w:eastAsia="" w:eastAsiaTheme="minorEastAsia"/>
                <w:color w:val="auto"/>
                <w:sz w:val="20"/>
                <w:szCs w:val="20"/>
                <w:lang w:val="en-US"/>
              </w:rPr>
            </w:pPr>
          </w:p>
        </w:tc>
        <w:tc>
          <w:tcPr>
            <w:tcW w:w="792" w:type="dxa"/>
            <w:tcBorders>
              <w:top w:val="single" w:color="auto" w:sz="6" w:space="0"/>
              <w:left w:val="single" w:color="auto" w:sz="6" w:space="0"/>
              <w:bottom w:val="single" w:color="auto" w:sz="6" w:space="0"/>
              <w:right w:val="single" w:color="auto" w:sz="6" w:space="0"/>
            </w:tcBorders>
            <w:tcMar>
              <w:left w:w="60" w:type="dxa"/>
              <w:right w:w="60" w:type="dxa"/>
            </w:tcMar>
            <w:vAlign w:val="center"/>
          </w:tcPr>
          <w:p w:rsidRPr="009F6502" w:rsidR="7C147C86" w:rsidP="3C7507F0" w:rsidRDefault="7C147C86" w14:paraId="08433D5F" w14:textId="5E36A4C5">
            <w:pPr>
              <w:widowControl w:val="0"/>
              <w:spacing w:after="0" w:line="240" w:lineRule="auto"/>
              <w:rPr>
                <w:rFonts w:eastAsia="" w:eastAsiaTheme="minorEastAsia"/>
                <w:color w:val="auto"/>
                <w:sz w:val="20"/>
                <w:szCs w:val="20"/>
                <w:lang w:val="en-US"/>
              </w:rPr>
            </w:pPr>
          </w:p>
        </w:tc>
      </w:tr>
      <w:tr w:rsidRPr="00C51E4A" w:rsidR="7C147C86" w:rsidTr="29C945BA" w14:paraId="36FF6E0C" w14:textId="77777777">
        <w:trPr>
          <w:trHeight w:val="360"/>
        </w:trPr>
        <w:tc>
          <w:tcPr>
            <w:tcW w:w="975" w:type="dxa"/>
            <w:tcBorders>
              <w:top w:val="single" w:color="auto" w:sz="6" w:space="0"/>
              <w:left w:val="single" w:color="auto" w:sz="6" w:space="0"/>
              <w:bottom w:val="single" w:color="auto" w:sz="6" w:space="0"/>
              <w:right w:val="single" w:color="auto" w:sz="6" w:space="0"/>
            </w:tcBorders>
            <w:tcMar>
              <w:left w:w="60" w:type="dxa"/>
              <w:right w:w="60" w:type="dxa"/>
            </w:tcMar>
            <w:vAlign w:val="center"/>
          </w:tcPr>
          <w:p w:rsidRPr="009F6502" w:rsidR="7C147C86" w:rsidP="3C7507F0" w:rsidRDefault="7C147C86" w14:paraId="6C4FF514" w14:textId="544EDB4C">
            <w:pPr>
              <w:widowControl w:val="0"/>
              <w:spacing w:after="0" w:line="240" w:lineRule="auto"/>
              <w:rPr>
                <w:rFonts w:eastAsia="" w:eastAsiaTheme="minorEastAsia"/>
                <w:color w:val="auto"/>
                <w:sz w:val="20"/>
                <w:szCs w:val="20"/>
                <w:lang w:val="en-US"/>
              </w:rPr>
            </w:pPr>
          </w:p>
        </w:tc>
        <w:tc>
          <w:tcPr>
            <w:tcW w:w="1679" w:type="dxa"/>
            <w:tcBorders>
              <w:top w:val="single" w:color="auto" w:sz="6" w:space="0"/>
              <w:left w:val="single" w:color="auto" w:sz="6" w:space="0"/>
              <w:bottom w:val="single" w:color="auto" w:sz="6" w:space="0"/>
              <w:right w:val="single" w:color="auto" w:sz="6" w:space="0"/>
            </w:tcBorders>
            <w:tcMar>
              <w:left w:w="60" w:type="dxa"/>
              <w:right w:w="60" w:type="dxa"/>
            </w:tcMar>
            <w:vAlign w:val="center"/>
          </w:tcPr>
          <w:p w:rsidRPr="009F6502" w:rsidR="7C147C86" w:rsidP="3C7507F0" w:rsidRDefault="7C147C86" w14:paraId="67AEF7FA" w14:textId="3BC3B5CD">
            <w:pPr>
              <w:widowControl w:val="0"/>
              <w:spacing w:after="0" w:line="240" w:lineRule="auto"/>
              <w:rPr>
                <w:rFonts w:eastAsia="" w:eastAsiaTheme="minorEastAsia"/>
                <w:color w:val="auto"/>
                <w:sz w:val="20"/>
                <w:szCs w:val="20"/>
                <w:lang w:val="en-US"/>
              </w:rPr>
            </w:pPr>
          </w:p>
        </w:tc>
        <w:tc>
          <w:tcPr>
            <w:tcW w:w="1679" w:type="dxa"/>
            <w:tcBorders>
              <w:top w:val="single" w:color="auto" w:sz="6" w:space="0"/>
              <w:left w:val="single" w:color="auto" w:sz="6" w:space="0"/>
              <w:bottom w:val="single" w:color="auto" w:sz="6" w:space="0"/>
              <w:right w:val="single" w:color="auto" w:sz="6" w:space="0"/>
            </w:tcBorders>
            <w:tcMar>
              <w:left w:w="60" w:type="dxa"/>
              <w:right w:w="60" w:type="dxa"/>
            </w:tcMar>
            <w:vAlign w:val="center"/>
          </w:tcPr>
          <w:p w:rsidRPr="009F6502" w:rsidR="00D685BB" w:rsidP="3C7507F0" w:rsidRDefault="00D685BB" w14:paraId="4FE733F9" w14:textId="758FBE04">
            <w:pPr>
              <w:widowControl w:val="0"/>
              <w:spacing w:after="0" w:line="240" w:lineRule="auto"/>
              <w:rPr>
                <w:rFonts w:ascii="Calibri" w:hAnsi="Calibri" w:eastAsia="Calibri" w:cs="Calibri"/>
                <w:color w:val="auto"/>
                <w:sz w:val="20"/>
                <w:szCs w:val="20"/>
                <w:lang w:val="en"/>
              </w:rPr>
            </w:pPr>
            <w:r w:rsidRPr="3C7507F0" w:rsidR="00D685BB">
              <w:rPr>
                <w:rFonts w:eastAsia="" w:eastAsiaTheme="minorEastAsia"/>
                <w:color w:val="auto"/>
                <w:sz w:val="20"/>
                <w:szCs w:val="20"/>
                <w:lang w:val="en"/>
              </w:rPr>
              <w:t>E4=</w:t>
            </w:r>
            <w:r w:rsidRPr="3C7507F0" w:rsidR="6C98EBB3">
              <w:rPr>
                <w:rFonts w:ascii="Calibri" w:hAnsi="Calibri" w:eastAsia="Calibri" w:cs="Calibri"/>
                <w:color w:val="auto"/>
                <w:sz w:val="20"/>
                <w:szCs w:val="20"/>
                <w:lang w:val="en"/>
              </w:rPr>
              <w:t xml:space="preserve"> greater than 1.20mm, but not exceeding 1.90mm</w:t>
            </w:r>
          </w:p>
        </w:tc>
        <w:tc>
          <w:tcPr>
            <w:tcW w:w="1679" w:type="dxa"/>
            <w:tcBorders>
              <w:top w:val="single" w:color="auto" w:sz="6" w:space="0"/>
              <w:left w:val="single" w:color="auto" w:sz="6" w:space="0"/>
              <w:bottom w:val="single" w:color="auto" w:sz="6" w:space="0"/>
              <w:right w:val="single" w:color="auto" w:sz="6" w:space="0"/>
            </w:tcBorders>
            <w:tcMar>
              <w:left w:w="60" w:type="dxa"/>
              <w:right w:w="60" w:type="dxa"/>
            </w:tcMar>
            <w:vAlign w:val="center"/>
          </w:tcPr>
          <w:p w:rsidRPr="009F6502" w:rsidR="4E3E42BE" w:rsidP="3C7507F0" w:rsidRDefault="4E3E42BE" w14:paraId="58A4097F" w14:textId="1F0A8C42">
            <w:pPr>
              <w:widowControl w:val="0"/>
              <w:spacing w:after="0" w:line="240" w:lineRule="auto"/>
              <w:rPr>
                <w:rFonts w:ascii="Calibri" w:hAnsi="Calibri" w:eastAsia="Calibri" w:cs="Calibri"/>
                <w:color w:val="auto"/>
                <w:sz w:val="20"/>
                <w:szCs w:val="20"/>
                <w:lang w:val="en"/>
              </w:rPr>
            </w:pPr>
            <w:r w:rsidRPr="3C7507F0" w:rsidR="4E3E42BE">
              <w:rPr>
                <w:rFonts w:eastAsia="" w:eastAsiaTheme="minorEastAsia"/>
                <w:color w:val="auto"/>
                <w:sz w:val="20"/>
                <w:szCs w:val="20"/>
                <w:lang w:val="en"/>
              </w:rPr>
              <w:t xml:space="preserve">L3= </w:t>
            </w:r>
            <w:r w:rsidRPr="3C7507F0" w:rsidR="16B7F8F1">
              <w:rPr>
                <w:rFonts w:ascii="Calibri" w:hAnsi="Calibri" w:eastAsia="Calibri" w:cs="Calibri"/>
                <w:color w:val="auto"/>
                <w:sz w:val="20"/>
                <w:szCs w:val="20"/>
                <w:lang w:val="en"/>
              </w:rPr>
              <w:t>in coils, with a width greater than 1,300mm</w:t>
            </w:r>
          </w:p>
        </w:tc>
        <w:tc>
          <w:tcPr>
            <w:tcW w:w="1679" w:type="dxa"/>
            <w:tcBorders>
              <w:top w:val="single" w:color="auto" w:sz="6" w:space="0"/>
              <w:left w:val="single" w:color="auto" w:sz="6" w:space="0"/>
              <w:bottom w:val="single" w:color="auto" w:sz="6" w:space="0"/>
              <w:right w:val="single" w:color="auto" w:sz="6" w:space="0"/>
            </w:tcBorders>
            <w:tcMar>
              <w:left w:w="60" w:type="dxa"/>
              <w:right w:w="60" w:type="dxa"/>
            </w:tcMar>
            <w:vAlign w:val="center"/>
          </w:tcPr>
          <w:p w:rsidRPr="009F6502" w:rsidR="567ED535" w:rsidP="29C945BA" w:rsidRDefault="567ED535" w14:paraId="73A5F1B3" w14:textId="7D2EDA98">
            <w:pPr>
              <w:pStyle w:val="Normal"/>
              <w:widowControl w:val="0"/>
              <w:spacing w:after="0" w:line="240" w:lineRule="auto"/>
              <w:rPr>
                <w:rFonts w:ascii="Consolas" w:hAnsi="Consolas" w:eastAsia="Consolas" w:cs="Consolas"/>
                <w:color w:val="auto"/>
                <w:sz w:val="18"/>
                <w:szCs w:val="18"/>
                <w:lang w:val="en"/>
              </w:rPr>
            </w:pPr>
            <w:r w:rsidRPr="29C945BA" w:rsidR="567ED535">
              <w:rPr>
                <w:rFonts w:ascii="Consolas" w:hAnsi="Consolas" w:eastAsia="Consolas" w:cs="Consolas" w:asciiTheme="minorAscii" w:hAnsiTheme="minorAscii" w:eastAsiaTheme="minorAscii" w:cstheme="minorBidi"/>
                <w:color w:val="auto"/>
                <w:sz w:val="18"/>
                <w:szCs w:val="18"/>
                <w:lang w:val="en" w:eastAsia="en-US" w:bidi="ar-SA"/>
              </w:rPr>
              <w:t>R3</w:t>
            </w:r>
            <w:r w:rsidRPr="29C945BA" w:rsidR="0C1730B4">
              <w:rPr>
                <w:rFonts w:ascii="Consolas" w:hAnsi="Consolas" w:eastAsia="Consolas" w:cs="Consolas" w:asciiTheme="minorAscii" w:hAnsiTheme="minorAscii" w:eastAsiaTheme="minorAscii" w:cstheme="minorBidi"/>
                <w:color w:val="auto"/>
                <w:sz w:val="18"/>
                <w:szCs w:val="18"/>
                <w:lang w:val="en" w:eastAsia="en-US" w:bidi="ar-SA"/>
              </w:rPr>
              <w:t>=</w:t>
            </w:r>
            <w:r w:rsidRPr="29C945BA" w:rsidR="567ED535">
              <w:rPr>
                <w:rFonts w:ascii="Consolas" w:hAnsi="Consolas" w:eastAsia="Consolas" w:cs="Consolas" w:asciiTheme="minorAscii" w:hAnsiTheme="minorAscii" w:eastAsiaTheme="minorAscii" w:cstheme="minorBidi"/>
                <w:color w:val="auto"/>
                <w:sz w:val="18"/>
                <w:szCs w:val="18"/>
                <w:lang w:val="en" w:eastAsia="en-US" w:bidi="ar-SA"/>
              </w:rPr>
              <w:t xml:space="preserve"> </w:t>
            </w:r>
            <w:r w:rsidRPr="29C945BA" w:rsidR="03B30DE4">
              <w:rPr>
                <w:rFonts w:ascii="Consolas" w:hAnsi="Consolas" w:eastAsia="Consolas" w:cs="Consolas" w:asciiTheme="minorAscii" w:hAnsiTheme="minorAscii" w:eastAsiaTheme="minorAscii" w:cstheme="minorBidi"/>
                <w:noProof w:val="0"/>
                <w:color w:val="auto"/>
                <w:sz w:val="18"/>
                <w:szCs w:val="18"/>
                <w:lang w:val="en" w:eastAsia="en-US" w:bidi="ar-SA"/>
              </w:rPr>
              <w:t>High Strength (with yield point of 500 MPa or greater)</w:t>
            </w:r>
          </w:p>
        </w:tc>
        <w:tc>
          <w:tcPr>
            <w:tcW w:w="1680" w:type="dxa"/>
            <w:tcBorders>
              <w:top w:val="single" w:color="auto" w:sz="6" w:space="0"/>
              <w:left w:val="single" w:color="auto" w:sz="6" w:space="0"/>
              <w:bottom w:val="single" w:color="auto" w:sz="6" w:space="0"/>
              <w:right w:val="single" w:color="auto" w:sz="6" w:space="0"/>
            </w:tcBorders>
            <w:tcMar>
              <w:left w:w="60" w:type="dxa"/>
              <w:right w:w="60" w:type="dxa"/>
            </w:tcMar>
            <w:vAlign w:val="center"/>
          </w:tcPr>
          <w:p w:rsidRPr="009F6502" w:rsidR="7C147C86" w:rsidP="3C7507F0" w:rsidRDefault="7C147C86" w14:paraId="17BF055F" w14:textId="0116872F">
            <w:pPr>
              <w:widowControl w:val="0"/>
              <w:spacing w:after="0" w:line="240" w:lineRule="auto"/>
              <w:rPr>
                <w:rFonts w:eastAsia="" w:eastAsiaTheme="minorEastAsia"/>
                <w:color w:val="auto"/>
                <w:sz w:val="20"/>
                <w:szCs w:val="20"/>
                <w:lang w:val="en-US"/>
              </w:rPr>
            </w:pPr>
          </w:p>
        </w:tc>
        <w:tc>
          <w:tcPr>
            <w:tcW w:w="792" w:type="dxa"/>
            <w:tcBorders>
              <w:top w:val="single" w:color="auto" w:sz="6" w:space="0"/>
              <w:left w:val="single" w:color="auto" w:sz="6" w:space="0"/>
              <w:bottom w:val="single" w:color="auto" w:sz="6" w:space="0"/>
              <w:right w:val="single" w:color="auto" w:sz="6" w:space="0"/>
            </w:tcBorders>
            <w:tcMar>
              <w:left w:w="60" w:type="dxa"/>
              <w:right w:w="60" w:type="dxa"/>
            </w:tcMar>
            <w:vAlign w:val="center"/>
          </w:tcPr>
          <w:p w:rsidRPr="009F6502" w:rsidR="7C147C86" w:rsidP="3C7507F0" w:rsidRDefault="7C147C86" w14:paraId="3147687A" w14:textId="16636C48">
            <w:pPr>
              <w:widowControl w:val="0"/>
              <w:spacing w:after="0" w:line="240" w:lineRule="auto"/>
              <w:rPr>
                <w:rFonts w:eastAsia="" w:eastAsiaTheme="minorEastAsia"/>
                <w:color w:val="auto"/>
                <w:sz w:val="20"/>
                <w:szCs w:val="20"/>
                <w:lang w:val="en-US"/>
              </w:rPr>
            </w:pPr>
          </w:p>
        </w:tc>
      </w:tr>
      <w:tr w:rsidRPr="00C51E4A" w:rsidR="7C147C86" w:rsidTr="29C945BA" w14:paraId="16802838" w14:textId="77777777">
        <w:trPr>
          <w:trHeight w:val="360"/>
        </w:trPr>
        <w:tc>
          <w:tcPr>
            <w:tcW w:w="975" w:type="dxa"/>
            <w:tcBorders>
              <w:top w:val="single" w:color="auto" w:sz="6" w:space="0"/>
              <w:left w:val="single" w:color="auto" w:sz="6" w:space="0"/>
              <w:bottom w:val="single" w:color="auto" w:sz="6" w:space="0"/>
              <w:right w:val="single" w:color="auto" w:sz="6" w:space="0"/>
            </w:tcBorders>
            <w:tcMar>
              <w:left w:w="60" w:type="dxa"/>
              <w:right w:w="60" w:type="dxa"/>
            </w:tcMar>
            <w:vAlign w:val="center"/>
          </w:tcPr>
          <w:p w:rsidRPr="009F6502" w:rsidR="7C147C86" w:rsidP="3C7507F0" w:rsidRDefault="7C147C86" w14:paraId="4A266390" w14:textId="5F9A336E">
            <w:pPr>
              <w:widowControl w:val="0"/>
              <w:spacing w:after="0" w:line="240" w:lineRule="auto"/>
              <w:rPr>
                <w:rFonts w:eastAsia="" w:eastAsiaTheme="minorEastAsia"/>
                <w:color w:val="auto" w:themeColor="text1"/>
                <w:sz w:val="20"/>
                <w:szCs w:val="20"/>
                <w:lang w:val="en-US"/>
              </w:rPr>
            </w:pPr>
          </w:p>
        </w:tc>
        <w:tc>
          <w:tcPr>
            <w:tcW w:w="1679" w:type="dxa"/>
            <w:tcBorders>
              <w:top w:val="single" w:color="auto" w:sz="6" w:space="0"/>
              <w:left w:val="single" w:color="auto" w:sz="6" w:space="0"/>
              <w:bottom w:val="single" w:color="auto" w:sz="6" w:space="0"/>
              <w:right w:val="single" w:color="auto" w:sz="6" w:space="0"/>
            </w:tcBorders>
            <w:tcMar>
              <w:left w:w="60" w:type="dxa"/>
              <w:right w:w="60" w:type="dxa"/>
            </w:tcMar>
            <w:vAlign w:val="center"/>
          </w:tcPr>
          <w:p w:rsidRPr="009F6502" w:rsidR="7C147C86" w:rsidP="3C7507F0" w:rsidRDefault="7C147C86" w14:paraId="64046C1D" w14:textId="4FF1B50A">
            <w:pPr>
              <w:widowControl w:val="0"/>
              <w:spacing w:after="0" w:line="240" w:lineRule="auto"/>
              <w:rPr>
                <w:rFonts w:eastAsia="" w:eastAsiaTheme="minorEastAsia"/>
                <w:color w:val="auto"/>
                <w:sz w:val="20"/>
                <w:szCs w:val="20"/>
                <w:lang w:val="en-US"/>
              </w:rPr>
            </w:pPr>
          </w:p>
        </w:tc>
        <w:tc>
          <w:tcPr>
            <w:tcW w:w="1679" w:type="dxa"/>
            <w:tcBorders>
              <w:top w:val="single" w:color="auto" w:sz="6" w:space="0"/>
              <w:left w:val="single" w:color="auto" w:sz="6" w:space="0"/>
              <w:bottom w:val="single" w:color="auto" w:sz="6" w:space="0"/>
              <w:right w:val="single" w:color="auto" w:sz="6" w:space="0"/>
            </w:tcBorders>
            <w:tcMar>
              <w:left w:w="60" w:type="dxa"/>
              <w:right w:w="60" w:type="dxa"/>
            </w:tcMar>
            <w:vAlign w:val="center"/>
          </w:tcPr>
          <w:p w:rsidRPr="009F6502" w:rsidR="237598FD" w:rsidP="3C7507F0" w:rsidRDefault="237598FD" w14:paraId="2447BE53" w14:textId="5B819356">
            <w:pPr>
              <w:widowControl w:val="0"/>
              <w:spacing w:after="0" w:line="240" w:lineRule="auto"/>
              <w:rPr>
                <w:rFonts w:ascii="Calibri" w:hAnsi="Calibri" w:eastAsia="Calibri" w:cs="Calibri"/>
                <w:color w:val="auto"/>
                <w:sz w:val="20"/>
                <w:szCs w:val="20"/>
                <w:lang w:val="en"/>
              </w:rPr>
            </w:pPr>
            <w:r w:rsidRPr="3C7507F0" w:rsidR="237598FD">
              <w:rPr>
                <w:rFonts w:eastAsia="" w:eastAsiaTheme="minorEastAsia"/>
                <w:color w:val="auto"/>
                <w:sz w:val="20"/>
                <w:szCs w:val="20"/>
                <w:lang w:val="en"/>
              </w:rPr>
              <w:t>E5=</w:t>
            </w:r>
            <w:r w:rsidRPr="3C7507F0" w:rsidR="4A40BC15">
              <w:rPr>
                <w:rFonts w:ascii="Calibri" w:hAnsi="Calibri" w:eastAsia="Calibri" w:cs="Calibri"/>
                <w:color w:val="auto"/>
                <w:sz w:val="20"/>
                <w:szCs w:val="20"/>
                <w:lang w:val="en"/>
              </w:rPr>
              <w:t xml:space="preserve"> greater than 1.90mm</w:t>
            </w:r>
          </w:p>
        </w:tc>
        <w:tc>
          <w:tcPr>
            <w:tcW w:w="1679" w:type="dxa"/>
            <w:tcBorders>
              <w:top w:val="single" w:color="auto" w:sz="6" w:space="0"/>
              <w:left w:val="single" w:color="auto" w:sz="6" w:space="0"/>
              <w:bottom w:val="single" w:color="auto" w:sz="6" w:space="0"/>
              <w:right w:val="single" w:color="auto" w:sz="6" w:space="0"/>
            </w:tcBorders>
            <w:tcMar>
              <w:left w:w="60" w:type="dxa"/>
              <w:right w:w="60" w:type="dxa"/>
            </w:tcMar>
            <w:vAlign w:val="center"/>
          </w:tcPr>
          <w:p w:rsidRPr="009F6502" w:rsidR="53D8BCD3" w:rsidP="3C7507F0" w:rsidRDefault="53D8BCD3" w14:paraId="1DC480AC" w14:textId="03D3B5BA">
            <w:pPr>
              <w:widowControl w:val="0"/>
              <w:spacing w:after="0" w:line="240" w:lineRule="auto"/>
              <w:rPr>
                <w:rFonts w:ascii="Calibri" w:hAnsi="Calibri" w:eastAsia="Calibri" w:cs="Calibri"/>
                <w:color w:val="auto"/>
                <w:sz w:val="20"/>
                <w:szCs w:val="20"/>
                <w:lang w:val="en"/>
              </w:rPr>
            </w:pPr>
            <w:r w:rsidRPr="3C7507F0" w:rsidR="53D8BCD3">
              <w:rPr>
                <w:rFonts w:eastAsia="" w:eastAsiaTheme="minorEastAsia"/>
                <w:color w:val="auto"/>
                <w:sz w:val="20"/>
                <w:szCs w:val="20"/>
                <w:lang w:val="en"/>
              </w:rPr>
              <w:t>L4=</w:t>
            </w:r>
            <w:r w:rsidRPr="3C7507F0" w:rsidR="1CDB5ED3">
              <w:rPr>
                <w:rFonts w:ascii="Calibri" w:hAnsi="Calibri" w:eastAsia="Calibri" w:cs="Calibri"/>
                <w:color w:val="auto"/>
                <w:sz w:val="20"/>
                <w:szCs w:val="20"/>
                <w:lang w:val="en"/>
              </w:rPr>
              <w:t xml:space="preserve"> not in coils, with a width of 600mm or greater</w:t>
            </w:r>
          </w:p>
        </w:tc>
        <w:tc>
          <w:tcPr>
            <w:tcW w:w="1679" w:type="dxa"/>
            <w:tcBorders>
              <w:top w:val="single" w:color="auto" w:sz="6" w:space="0"/>
              <w:left w:val="single" w:color="auto" w:sz="6" w:space="0"/>
              <w:bottom w:val="single" w:color="auto" w:sz="6" w:space="0"/>
              <w:right w:val="single" w:color="auto" w:sz="6" w:space="0"/>
            </w:tcBorders>
            <w:tcMar>
              <w:left w:w="60" w:type="dxa"/>
              <w:right w:w="60" w:type="dxa"/>
            </w:tcMar>
            <w:vAlign w:val="center"/>
          </w:tcPr>
          <w:p w:rsidRPr="009F6502" w:rsidR="567ED535" w:rsidP="3C7507F0" w:rsidRDefault="567ED535" w14:paraId="650D19F1" w14:textId="71F16FD1">
            <w:pPr>
              <w:rPr>
                <w:rFonts w:ascii="Calibri" w:hAnsi="Calibri" w:eastAsia="Calibri" w:cs="Calibri"/>
                <w:color w:val="auto"/>
                <w:sz w:val="20"/>
                <w:szCs w:val="20"/>
                <w:lang w:val="en-US"/>
              </w:rPr>
            </w:pPr>
          </w:p>
          <w:p w:rsidRPr="009F6502" w:rsidR="567ED535" w:rsidP="3C7507F0" w:rsidRDefault="567ED535" w14:paraId="467E5192" w14:textId="62A3CC35">
            <w:pPr>
              <w:widowControl w:val="0"/>
              <w:spacing w:after="0" w:line="240" w:lineRule="auto"/>
              <w:rPr>
                <w:rFonts w:eastAsia="" w:eastAsiaTheme="minorEastAsia"/>
                <w:color w:val="auto"/>
                <w:sz w:val="20"/>
                <w:szCs w:val="20"/>
                <w:lang w:val="en-US"/>
              </w:rPr>
            </w:pPr>
          </w:p>
        </w:tc>
        <w:tc>
          <w:tcPr>
            <w:tcW w:w="1680" w:type="dxa"/>
            <w:tcBorders>
              <w:top w:val="single" w:color="auto" w:sz="6" w:space="0"/>
              <w:left w:val="single" w:color="auto" w:sz="6" w:space="0"/>
              <w:bottom w:val="single" w:color="auto" w:sz="6" w:space="0"/>
              <w:right w:val="single" w:color="auto" w:sz="6" w:space="0"/>
            </w:tcBorders>
            <w:tcMar>
              <w:left w:w="60" w:type="dxa"/>
              <w:right w:w="60" w:type="dxa"/>
            </w:tcMar>
            <w:vAlign w:val="center"/>
          </w:tcPr>
          <w:p w:rsidRPr="009F6502" w:rsidR="7C147C86" w:rsidP="3C7507F0" w:rsidRDefault="7C147C86" w14:paraId="7D764832" w14:textId="7453565B">
            <w:pPr>
              <w:widowControl w:val="0"/>
              <w:spacing w:after="0" w:line="240" w:lineRule="auto"/>
              <w:rPr>
                <w:rFonts w:eastAsia="" w:eastAsiaTheme="minorEastAsia"/>
                <w:color w:val="auto"/>
                <w:sz w:val="20"/>
                <w:szCs w:val="20"/>
                <w:lang w:val="en-US"/>
              </w:rPr>
            </w:pPr>
          </w:p>
        </w:tc>
        <w:tc>
          <w:tcPr>
            <w:tcW w:w="792" w:type="dxa"/>
            <w:tcBorders>
              <w:top w:val="single" w:color="auto" w:sz="6" w:space="0"/>
              <w:left w:val="single" w:color="auto" w:sz="6" w:space="0"/>
              <w:bottom w:val="single" w:color="auto" w:sz="6" w:space="0"/>
              <w:right w:val="single" w:color="auto" w:sz="6" w:space="0"/>
            </w:tcBorders>
            <w:tcMar>
              <w:left w:w="60" w:type="dxa"/>
              <w:right w:w="60" w:type="dxa"/>
            </w:tcMar>
            <w:vAlign w:val="center"/>
          </w:tcPr>
          <w:p w:rsidRPr="009F6502" w:rsidR="7C147C86" w:rsidP="3C7507F0" w:rsidRDefault="7C147C86" w14:paraId="032A8AB4" w14:textId="1A81C19C">
            <w:pPr>
              <w:widowControl w:val="0"/>
              <w:spacing w:after="0" w:line="240" w:lineRule="auto"/>
              <w:rPr>
                <w:rFonts w:eastAsia="" w:eastAsiaTheme="minorEastAsia"/>
                <w:color w:val="auto"/>
                <w:sz w:val="20"/>
                <w:szCs w:val="20"/>
                <w:lang w:val="en-US"/>
              </w:rPr>
            </w:pPr>
          </w:p>
        </w:tc>
      </w:tr>
      <w:tr w:rsidRPr="00C51E4A" w:rsidR="7C147C86" w:rsidTr="29C945BA" w14:paraId="559B4AEC" w14:textId="77777777">
        <w:trPr>
          <w:trHeight w:val="360"/>
        </w:trPr>
        <w:tc>
          <w:tcPr>
            <w:tcW w:w="975" w:type="dxa"/>
            <w:tcBorders>
              <w:top w:val="single" w:color="auto" w:sz="6" w:space="0"/>
              <w:left w:val="single" w:color="auto" w:sz="6" w:space="0"/>
              <w:bottom w:val="single" w:color="auto" w:sz="6" w:space="0"/>
              <w:right w:val="single" w:color="auto" w:sz="6" w:space="0"/>
            </w:tcBorders>
            <w:tcMar>
              <w:left w:w="60" w:type="dxa"/>
              <w:right w:w="60" w:type="dxa"/>
            </w:tcMar>
            <w:vAlign w:val="center"/>
          </w:tcPr>
          <w:p w:rsidRPr="009F6502" w:rsidR="7C147C86" w:rsidP="3C7507F0" w:rsidRDefault="7C147C86" w14:paraId="657859B8" w14:textId="753A1357">
            <w:pPr>
              <w:widowControl w:val="0"/>
              <w:spacing w:after="0" w:line="240" w:lineRule="auto"/>
              <w:rPr>
                <w:rFonts w:eastAsia="" w:eastAsiaTheme="minorEastAsia"/>
                <w:color w:val="auto" w:themeColor="text1"/>
                <w:sz w:val="20"/>
                <w:szCs w:val="20"/>
                <w:lang w:val="en-US"/>
              </w:rPr>
            </w:pPr>
          </w:p>
        </w:tc>
        <w:tc>
          <w:tcPr>
            <w:tcW w:w="1679" w:type="dxa"/>
            <w:tcBorders>
              <w:top w:val="single" w:color="auto" w:sz="6" w:space="0"/>
              <w:left w:val="single" w:color="auto" w:sz="6" w:space="0"/>
              <w:bottom w:val="single" w:color="auto" w:sz="6" w:space="0"/>
              <w:right w:val="single" w:color="auto" w:sz="6" w:space="0"/>
            </w:tcBorders>
            <w:tcMar>
              <w:left w:w="60" w:type="dxa"/>
              <w:right w:w="60" w:type="dxa"/>
            </w:tcMar>
            <w:vAlign w:val="center"/>
          </w:tcPr>
          <w:p w:rsidRPr="009F6502" w:rsidR="7C147C86" w:rsidP="3C7507F0" w:rsidRDefault="7C147C86" w14:paraId="5C7379D0" w14:textId="5BBBDD8C">
            <w:pPr>
              <w:widowControl w:val="0"/>
              <w:spacing w:after="0" w:line="240" w:lineRule="auto"/>
              <w:rPr>
                <w:rFonts w:eastAsia="" w:eastAsiaTheme="minorEastAsia"/>
                <w:color w:val="auto"/>
                <w:sz w:val="20"/>
                <w:szCs w:val="20"/>
                <w:lang w:val="en-US"/>
              </w:rPr>
            </w:pPr>
          </w:p>
        </w:tc>
        <w:tc>
          <w:tcPr>
            <w:tcW w:w="1679" w:type="dxa"/>
            <w:tcBorders>
              <w:top w:val="single" w:color="auto" w:sz="6" w:space="0"/>
              <w:left w:val="single" w:color="auto" w:sz="6" w:space="0"/>
              <w:bottom w:val="single" w:color="auto" w:sz="6" w:space="0"/>
              <w:right w:val="single" w:color="auto" w:sz="6" w:space="0"/>
            </w:tcBorders>
            <w:tcMar>
              <w:left w:w="60" w:type="dxa"/>
              <w:right w:w="60" w:type="dxa"/>
            </w:tcMar>
            <w:vAlign w:val="center"/>
          </w:tcPr>
          <w:p w:rsidRPr="009F6502" w:rsidR="7C147C86" w:rsidP="3C7507F0" w:rsidRDefault="7C147C86" w14:paraId="03EB439A" w14:textId="2EE83FA1">
            <w:pPr>
              <w:widowControl w:val="0"/>
              <w:spacing w:after="0" w:line="240" w:lineRule="auto"/>
              <w:rPr>
                <w:rFonts w:eastAsia="" w:eastAsiaTheme="minorEastAsia"/>
                <w:color w:val="auto"/>
                <w:sz w:val="20"/>
                <w:szCs w:val="20"/>
                <w:lang w:val="en-US"/>
              </w:rPr>
            </w:pPr>
          </w:p>
        </w:tc>
        <w:tc>
          <w:tcPr>
            <w:tcW w:w="1679" w:type="dxa"/>
            <w:tcBorders>
              <w:top w:val="single" w:color="auto" w:sz="6" w:space="0"/>
              <w:left w:val="single" w:color="auto" w:sz="6" w:space="0"/>
              <w:bottom w:val="single" w:color="auto" w:sz="6" w:space="0"/>
              <w:right w:val="single" w:color="auto" w:sz="6" w:space="0"/>
            </w:tcBorders>
            <w:tcMar>
              <w:left w:w="60" w:type="dxa"/>
              <w:right w:w="60" w:type="dxa"/>
            </w:tcMar>
            <w:vAlign w:val="center"/>
          </w:tcPr>
          <w:p w:rsidRPr="009F6502" w:rsidR="7C147C86" w:rsidP="3C7507F0" w:rsidRDefault="7C147C86" w14:paraId="70446F4C" w14:textId="63DAE3DB">
            <w:pPr>
              <w:rPr>
                <w:rFonts w:eastAsia="" w:eastAsiaTheme="minorEastAsia"/>
                <w:color w:val="auto"/>
                <w:sz w:val="20"/>
                <w:szCs w:val="20"/>
                <w:lang w:val="en-US"/>
              </w:rPr>
            </w:pPr>
          </w:p>
          <w:p w:rsidRPr="009F6502" w:rsidR="53D8BCD3" w:rsidP="3C7507F0" w:rsidRDefault="53D8BCD3" w14:paraId="18AEFBA6" w14:textId="5FD60029">
            <w:pPr>
              <w:widowControl w:val="0"/>
              <w:spacing w:after="0" w:line="240" w:lineRule="auto"/>
              <w:rPr>
                <w:rFonts w:ascii="Calibri" w:hAnsi="Calibri" w:eastAsia="Calibri" w:cs="Calibri"/>
                <w:color w:val="auto"/>
                <w:sz w:val="20"/>
                <w:szCs w:val="20"/>
                <w:lang w:val="en-US"/>
              </w:rPr>
            </w:pPr>
            <w:r w:rsidRPr="3C7507F0" w:rsidR="53D8BCD3">
              <w:rPr>
                <w:rFonts w:eastAsia="" w:eastAsiaTheme="minorEastAsia"/>
                <w:color w:val="auto"/>
                <w:sz w:val="20"/>
                <w:szCs w:val="20"/>
                <w:lang w:val="en-US"/>
              </w:rPr>
              <w:t>L5=</w:t>
            </w:r>
            <w:r w:rsidRPr="3C7507F0" w:rsidR="2D72B8E2">
              <w:rPr>
                <w:rFonts w:ascii="Calibri" w:hAnsi="Calibri" w:eastAsia="Calibri" w:cs="Calibri"/>
                <w:color w:val="auto"/>
                <w:sz w:val="20"/>
                <w:szCs w:val="20"/>
                <w:lang w:val="en-US"/>
              </w:rPr>
              <w:t xml:space="preserve"> not in coils, with a width less than 600mm</w:t>
            </w:r>
          </w:p>
        </w:tc>
        <w:tc>
          <w:tcPr>
            <w:tcW w:w="1679" w:type="dxa"/>
            <w:tcBorders>
              <w:top w:val="single" w:color="auto" w:sz="6" w:space="0"/>
              <w:left w:val="single" w:color="auto" w:sz="6" w:space="0"/>
              <w:bottom w:val="single" w:color="auto" w:sz="6" w:space="0"/>
              <w:right w:val="single" w:color="auto" w:sz="6" w:space="0"/>
            </w:tcBorders>
            <w:tcMar>
              <w:left w:w="60" w:type="dxa"/>
              <w:right w:w="60" w:type="dxa"/>
            </w:tcMar>
            <w:vAlign w:val="center"/>
          </w:tcPr>
          <w:p w:rsidRPr="009F6502" w:rsidR="7C147C86" w:rsidP="3C7507F0" w:rsidRDefault="7C147C86" w14:paraId="146C13AE" w14:textId="52494CAC">
            <w:pPr>
              <w:widowControl w:val="0"/>
              <w:spacing w:after="0" w:line="240" w:lineRule="auto"/>
              <w:rPr>
                <w:rFonts w:eastAsia="" w:eastAsiaTheme="minorEastAsia"/>
                <w:color w:val="auto"/>
                <w:sz w:val="20"/>
                <w:szCs w:val="20"/>
                <w:lang w:val="en-US"/>
              </w:rPr>
            </w:pPr>
          </w:p>
        </w:tc>
        <w:tc>
          <w:tcPr>
            <w:tcW w:w="1680" w:type="dxa"/>
            <w:tcBorders>
              <w:top w:val="single" w:color="auto" w:sz="6" w:space="0"/>
              <w:left w:val="single" w:color="auto" w:sz="6" w:space="0"/>
              <w:bottom w:val="single" w:color="auto" w:sz="6" w:space="0"/>
              <w:right w:val="single" w:color="auto" w:sz="6" w:space="0"/>
            </w:tcBorders>
            <w:tcMar>
              <w:left w:w="60" w:type="dxa"/>
              <w:right w:w="60" w:type="dxa"/>
            </w:tcMar>
            <w:vAlign w:val="center"/>
          </w:tcPr>
          <w:p w:rsidRPr="009F6502" w:rsidR="7C147C86" w:rsidP="3C7507F0" w:rsidRDefault="7C147C86" w14:paraId="0D855C68" w14:textId="3808145D">
            <w:pPr>
              <w:widowControl w:val="0"/>
              <w:spacing w:after="0" w:line="240" w:lineRule="auto"/>
              <w:rPr>
                <w:rFonts w:eastAsia="" w:eastAsiaTheme="minorEastAsia"/>
                <w:color w:val="auto"/>
                <w:sz w:val="20"/>
                <w:szCs w:val="20"/>
                <w:lang w:val="en-US"/>
              </w:rPr>
            </w:pPr>
          </w:p>
        </w:tc>
        <w:tc>
          <w:tcPr>
            <w:tcW w:w="792" w:type="dxa"/>
            <w:tcBorders>
              <w:top w:val="single" w:color="auto" w:sz="6" w:space="0"/>
              <w:left w:val="single" w:color="auto" w:sz="6" w:space="0"/>
              <w:bottom w:val="single" w:color="auto" w:sz="6" w:space="0"/>
              <w:right w:val="single" w:color="auto" w:sz="6" w:space="0"/>
            </w:tcBorders>
            <w:tcMar>
              <w:left w:w="60" w:type="dxa"/>
              <w:right w:w="60" w:type="dxa"/>
            </w:tcMar>
            <w:vAlign w:val="center"/>
          </w:tcPr>
          <w:p w:rsidRPr="009F6502" w:rsidR="7C147C86" w:rsidP="3C7507F0" w:rsidRDefault="7C147C86" w14:paraId="3D23AD83" w14:textId="76552842">
            <w:pPr>
              <w:widowControl w:val="0"/>
              <w:spacing w:after="0" w:line="240" w:lineRule="auto"/>
              <w:rPr>
                <w:rFonts w:eastAsia="" w:eastAsiaTheme="minorEastAsia"/>
                <w:color w:val="auto"/>
                <w:sz w:val="20"/>
                <w:szCs w:val="20"/>
                <w:lang w:val="en-US"/>
              </w:rPr>
            </w:pPr>
          </w:p>
        </w:tc>
      </w:tr>
    </w:tbl>
    <w:p w:rsidRPr="009F6502" w:rsidR="00A63308" w:rsidP="3C7507F0" w:rsidRDefault="00A63308" w14:paraId="2C43F772" w14:textId="77777777">
      <w:pPr>
        <w:jc w:val="both"/>
        <w:rPr>
          <w:color w:val="auto"/>
          <w:sz w:val="24"/>
          <w:szCs w:val="24"/>
          <w:lang w:val="en-US"/>
        </w:rPr>
      </w:pPr>
      <w:r w:rsidRPr="3C7507F0" w:rsidR="00A63308">
        <w:rPr>
          <w:color w:val="auto"/>
          <w:sz w:val="24"/>
          <w:szCs w:val="24"/>
          <w:lang w:val="en-US"/>
        </w:rPr>
        <w:t xml:space="preserve">ª </w:t>
      </w:r>
      <w:r w:rsidRPr="3C7507F0" w:rsidR="00A63308">
        <w:rPr>
          <w:color w:val="auto"/>
          <w:sz w:val="20"/>
          <w:szCs w:val="20"/>
          <w:lang w:val="en-US"/>
        </w:rPr>
        <w:t>The</w:t>
      </w:r>
      <w:r w:rsidRPr="3C7507F0" w:rsidR="00A63308">
        <w:rPr>
          <w:color w:val="auto"/>
          <w:sz w:val="20"/>
          <w:szCs w:val="20"/>
          <w:lang w:val="en-US"/>
        </w:rPr>
        <w:t xml:space="preserve"> provided CODIP is represented by an alphanumeric combination that reflects the characteristics of the product. The alphanumeric combination</w:t>
      </w:r>
      <w:r w:rsidRPr="3C7507F0" w:rsidR="00F75CF0">
        <w:rPr>
          <w:color w:val="auto"/>
          <w:sz w:val="20"/>
          <w:szCs w:val="20"/>
          <w:lang w:val="en-US"/>
        </w:rPr>
        <w:t xml:space="preserve"> reflects</w:t>
      </w:r>
      <w:r w:rsidRPr="3C7507F0" w:rsidR="00A63308">
        <w:rPr>
          <w:color w:val="auto"/>
          <w:sz w:val="20"/>
          <w:szCs w:val="20"/>
          <w:lang w:val="en-US"/>
        </w:rPr>
        <w:t>, in de</w:t>
      </w:r>
      <w:r w:rsidRPr="3C7507F0" w:rsidR="00E43746">
        <w:rPr>
          <w:color w:val="auto"/>
          <w:sz w:val="20"/>
          <w:szCs w:val="20"/>
          <w:lang w:val="en-US"/>
        </w:rPr>
        <w:t>scending</w:t>
      </w:r>
      <w:r w:rsidRPr="3C7507F0" w:rsidR="00A63308">
        <w:rPr>
          <w:color w:val="auto"/>
          <w:sz w:val="20"/>
          <w:szCs w:val="20"/>
          <w:lang w:val="en-US"/>
        </w:rPr>
        <w:t xml:space="preserve"> order, the importance granted to each characteristic of the product, starting from the most relevant.</w:t>
      </w:r>
    </w:p>
    <w:p w:rsidRPr="009F6502" w:rsidR="2332E5A8" w:rsidP="3C7507F0" w:rsidRDefault="2332E5A8" w14:paraId="201842B7" w14:textId="2F1BB641">
      <w:pPr>
        <w:widowControl w:val="0"/>
        <w:spacing w:after="0" w:line="240" w:lineRule="auto"/>
        <w:jc w:val="both"/>
        <w:rPr>
          <w:rFonts w:eastAsia="" w:eastAsiaTheme="minorEastAsia"/>
          <w:color w:val="auto"/>
          <w:sz w:val="24"/>
          <w:szCs w:val="24"/>
          <w:lang w:val="en"/>
        </w:rPr>
      </w:pPr>
      <w:r w:rsidRPr="3C7507F0" w:rsidR="2332E5A8">
        <w:rPr>
          <w:rFonts w:eastAsia="" w:eastAsiaTheme="minorEastAsia"/>
          <w:color w:val="auto"/>
          <w:sz w:val="24"/>
          <w:szCs w:val="24"/>
          <w:lang w:val="en"/>
        </w:rPr>
        <w:t xml:space="preserve">Examples: </w:t>
      </w:r>
      <w:r>
        <w:br/>
      </w:r>
      <w:r w:rsidRPr="3C7507F0" w:rsidR="2332E5A8">
        <w:rPr>
          <w:rFonts w:eastAsia="" w:eastAsiaTheme="minorEastAsia"/>
          <w:color w:val="auto"/>
          <w:sz w:val="24"/>
          <w:szCs w:val="24"/>
          <w:lang w:val="en"/>
        </w:rPr>
        <w:t xml:space="preserve">F1E3L2R0Q1=Laminated in </w:t>
      </w:r>
      <w:r w:rsidRPr="3C7507F0" w:rsidR="0BADB050">
        <w:rPr>
          <w:rFonts w:eastAsia="" w:eastAsiaTheme="minorEastAsia"/>
          <w:color w:val="auto"/>
          <w:sz w:val="24"/>
          <w:szCs w:val="24"/>
          <w:lang w:val="en"/>
        </w:rPr>
        <w:t>coils</w:t>
      </w:r>
      <w:r w:rsidRPr="3C7507F0" w:rsidR="2332E5A8">
        <w:rPr>
          <w:rFonts w:eastAsia="" w:eastAsiaTheme="minorEastAsia"/>
          <w:color w:val="auto"/>
          <w:sz w:val="24"/>
          <w:szCs w:val="24"/>
          <w:lang w:val="en"/>
        </w:rPr>
        <w:t>, greater than 0.85</w:t>
      </w:r>
      <w:r w:rsidRPr="3C7507F0" w:rsidR="7E2EAB76">
        <w:rPr>
          <w:rFonts w:eastAsia="" w:eastAsiaTheme="minorEastAsia"/>
          <w:color w:val="auto"/>
          <w:sz w:val="24"/>
          <w:szCs w:val="24"/>
          <w:lang w:val="en"/>
        </w:rPr>
        <w:t>mm</w:t>
      </w:r>
      <w:r w:rsidRPr="3C7507F0" w:rsidR="2332E5A8">
        <w:rPr>
          <w:rFonts w:eastAsia="" w:eastAsiaTheme="minorEastAsia"/>
          <w:color w:val="auto"/>
          <w:sz w:val="24"/>
          <w:szCs w:val="24"/>
          <w:lang w:val="en"/>
        </w:rPr>
        <w:t>,</w:t>
      </w:r>
      <w:r w:rsidRPr="3C7507F0" w:rsidR="206A0183">
        <w:rPr>
          <w:rFonts w:eastAsia="" w:eastAsiaTheme="minorEastAsia"/>
          <w:color w:val="auto"/>
          <w:sz w:val="24"/>
          <w:szCs w:val="24"/>
          <w:lang w:val="en"/>
        </w:rPr>
        <w:t xml:space="preserve"> </w:t>
      </w:r>
      <w:r w:rsidRPr="3C7507F0" w:rsidR="206A0183">
        <w:rPr>
          <w:rFonts w:ascii="Calibri" w:hAnsi="Calibri" w:eastAsia="Calibri" w:cs="Calibri"/>
          <w:color w:val="auto"/>
          <w:sz w:val="20"/>
          <w:szCs w:val="20"/>
          <w:lang w:val="en"/>
        </w:rPr>
        <w:t>with a width greater than 1,000mm</w:t>
      </w:r>
      <w:r w:rsidRPr="3C7507F0" w:rsidR="2FE9F989">
        <w:rPr>
          <w:rFonts w:ascii="Calibri" w:hAnsi="Calibri" w:eastAsia="Calibri" w:cs="Calibri"/>
          <w:color w:val="auto"/>
          <w:sz w:val="20"/>
          <w:szCs w:val="20"/>
          <w:lang w:val="en"/>
        </w:rPr>
        <w:t xml:space="preserve">, </w:t>
      </w:r>
      <w:r w:rsidRPr="3C7507F0" w:rsidR="2FE9F989">
        <w:rPr>
          <w:rFonts w:ascii="Consolas" w:hAnsi="Consolas" w:eastAsia="Consolas" w:cs="Consolas"/>
          <w:color w:val="auto"/>
          <w:sz w:val="18"/>
          <w:szCs w:val="18"/>
          <w:lang w:val="en"/>
        </w:rPr>
        <w:t>Commercial,</w:t>
      </w:r>
      <w:r w:rsidRPr="3C7507F0" w:rsidR="00C51E4A">
        <w:rPr>
          <w:rFonts w:ascii="Consolas" w:hAnsi="Consolas" w:eastAsia="Consolas" w:cs="Consolas"/>
          <w:color w:val="auto"/>
          <w:sz w:val="18"/>
          <w:szCs w:val="18"/>
          <w:lang w:val="en"/>
        </w:rPr>
        <w:t xml:space="preserve"> </w:t>
      </w:r>
      <w:r w:rsidRPr="3C7507F0" w:rsidR="50CFDA06">
        <w:rPr>
          <w:rFonts w:eastAsia="" w:eastAsiaTheme="minorEastAsia"/>
          <w:color w:val="auto"/>
          <w:sz w:val="20"/>
          <w:szCs w:val="20"/>
          <w:lang w:val="en"/>
        </w:rPr>
        <w:t>first quality</w:t>
      </w:r>
      <w:r w:rsidRPr="3C7507F0" w:rsidR="2AC59B73">
        <w:rPr>
          <w:rFonts w:eastAsia="" w:eastAsiaTheme="minorEastAsia"/>
          <w:color w:val="auto"/>
          <w:sz w:val="20"/>
          <w:szCs w:val="20"/>
          <w:lang w:val="en"/>
        </w:rPr>
        <w:t>.</w:t>
      </w:r>
      <w:r>
        <w:br/>
      </w:r>
      <w:r w:rsidRPr="3C7507F0" w:rsidR="2332E5A8">
        <w:rPr>
          <w:rFonts w:eastAsia="" w:eastAsiaTheme="minorEastAsia"/>
          <w:color w:val="auto"/>
          <w:sz w:val="24"/>
          <w:szCs w:val="24"/>
          <w:lang w:val="en"/>
        </w:rPr>
        <w:t xml:space="preserve">F1E2L2R0Q1 = </w:t>
      </w:r>
      <w:r w:rsidRPr="3C7507F0" w:rsidR="6E3371A5">
        <w:rPr>
          <w:rFonts w:eastAsia="" w:eastAsiaTheme="minorEastAsia"/>
          <w:color w:val="auto"/>
          <w:sz w:val="24"/>
          <w:szCs w:val="24"/>
          <w:lang w:val="en"/>
        </w:rPr>
        <w:t xml:space="preserve">Laminated in coils, greater than </w:t>
      </w:r>
      <w:r w:rsidRPr="3C7507F0" w:rsidR="6E3371A5">
        <w:rPr>
          <w:rFonts w:ascii="Calibri" w:hAnsi="Calibri" w:eastAsia="Calibri" w:cs="Calibri"/>
          <w:color w:val="auto"/>
          <w:sz w:val="20"/>
          <w:szCs w:val="20"/>
          <w:lang w:val="en"/>
        </w:rPr>
        <w:t>0.45mm</w:t>
      </w:r>
      <w:r w:rsidRPr="3C7507F0" w:rsidR="6E3371A5">
        <w:rPr>
          <w:rFonts w:eastAsia="" w:eastAsiaTheme="minorEastAsia"/>
          <w:color w:val="auto"/>
          <w:sz w:val="24"/>
          <w:szCs w:val="24"/>
          <w:lang w:val="en"/>
        </w:rPr>
        <w:t xml:space="preserve">, </w:t>
      </w:r>
      <w:r w:rsidRPr="3C7507F0" w:rsidR="6E3371A5">
        <w:rPr>
          <w:rFonts w:ascii="Calibri" w:hAnsi="Calibri" w:eastAsia="Calibri" w:cs="Calibri"/>
          <w:color w:val="auto"/>
          <w:sz w:val="20"/>
          <w:szCs w:val="20"/>
          <w:lang w:val="en"/>
        </w:rPr>
        <w:t xml:space="preserve">with a width greater than 1,000mm, </w:t>
      </w:r>
      <w:r w:rsidRPr="3C7507F0" w:rsidR="6E3371A5">
        <w:rPr>
          <w:rFonts w:ascii="Consolas" w:hAnsi="Consolas" w:eastAsia="Consolas" w:cs="Consolas"/>
          <w:color w:val="auto"/>
          <w:sz w:val="18"/>
          <w:szCs w:val="18"/>
          <w:lang w:val="en"/>
        </w:rPr>
        <w:t>Commercial,</w:t>
      </w:r>
      <w:r w:rsidRPr="3C7507F0" w:rsidR="00C51E4A">
        <w:rPr>
          <w:rFonts w:ascii="Consolas" w:hAnsi="Consolas" w:eastAsia="Consolas" w:cs="Consolas"/>
          <w:color w:val="auto"/>
          <w:sz w:val="18"/>
          <w:szCs w:val="18"/>
          <w:lang w:val="en"/>
        </w:rPr>
        <w:t xml:space="preserve"> </w:t>
      </w:r>
      <w:r w:rsidRPr="3C7507F0" w:rsidR="6E3371A5">
        <w:rPr>
          <w:rFonts w:eastAsia="" w:eastAsiaTheme="minorEastAsia"/>
          <w:color w:val="auto"/>
          <w:sz w:val="20"/>
          <w:szCs w:val="20"/>
          <w:lang w:val="en"/>
        </w:rPr>
        <w:t>first quality</w:t>
      </w:r>
      <w:r w:rsidRPr="3C7507F0" w:rsidR="1E050C9F">
        <w:rPr>
          <w:rFonts w:eastAsia="" w:eastAsiaTheme="minorEastAsia"/>
          <w:color w:val="auto"/>
          <w:sz w:val="20"/>
          <w:szCs w:val="20"/>
          <w:lang w:val="en"/>
        </w:rPr>
        <w:t>.</w:t>
      </w:r>
      <w:r>
        <w:br/>
      </w:r>
    </w:p>
    <w:p w:rsidRPr="009F6502" w:rsidR="7C147C86" w:rsidP="3C7507F0" w:rsidRDefault="7C147C86" w14:paraId="708514DF" w14:textId="226983E1">
      <w:pPr>
        <w:jc w:val="both"/>
        <w:rPr>
          <w:color w:val="auto"/>
          <w:sz w:val="24"/>
          <w:szCs w:val="24"/>
          <w:lang w:val="en-US"/>
        </w:rPr>
      </w:pPr>
    </w:p>
    <w:p w:rsidRPr="009F6502" w:rsidR="00A63308" w:rsidP="3C7507F0" w:rsidRDefault="00A63308" w14:paraId="41052A7E" w14:textId="77777777">
      <w:pPr>
        <w:ind w:left="360" w:hanging="360"/>
        <w:jc w:val="both"/>
        <w:rPr>
          <w:rFonts w:cs="Calibri" w:cstheme="minorAscii"/>
          <w:b w:val="1"/>
          <w:bCs w:val="1"/>
          <w:color w:val="auto"/>
          <w:sz w:val="24"/>
          <w:szCs w:val="24"/>
          <w:lang w:val="en-US"/>
        </w:rPr>
      </w:pPr>
      <w:r w:rsidRPr="3C7507F0" w:rsidR="00A63308">
        <w:rPr>
          <w:rFonts w:cs="Calibri" w:cstheme="minorAscii"/>
          <w:b w:val="1"/>
          <w:bCs w:val="1"/>
          <w:color w:val="auto"/>
          <w:sz w:val="24"/>
          <w:szCs w:val="24"/>
          <w:lang w:val="en-US"/>
        </w:rPr>
        <w:t>6. Production Process</w:t>
      </w:r>
    </w:p>
    <w:p w:rsidRPr="009F6502" w:rsidR="00A63308" w:rsidP="3C7507F0" w:rsidRDefault="00A63308" w14:paraId="7E3C0A1F" w14:textId="77777777">
      <w:pPr>
        <w:ind w:left="360" w:hanging="360"/>
        <w:jc w:val="both"/>
        <w:rPr>
          <w:rFonts w:cs="Calibri" w:cstheme="minorAscii"/>
          <w:b w:val="1"/>
          <w:bCs w:val="1"/>
          <w:color w:val="auto"/>
          <w:sz w:val="24"/>
          <w:szCs w:val="24"/>
          <w:lang w:val="en-US"/>
        </w:rPr>
      </w:pPr>
      <w:r w:rsidRPr="009F6502">
        <w:rPr>
          <w:rFonts w:cstheme="minorHAnsi"/>
          <w:b/>
          <w:sz w:val="24"/>
          <w:szCs w:val="24"/>
          <w:lang w:val="en-US"/>
        </w:rPr>
        <w:tab/>
      </w:r>
      <w:r w:rsidRPr="3C7507F0" w:rsidR="00A63308">
        <w:rPr>
          <w:rFonts w:cs="Calibri" w:cstheme="minorAscii"/>
          <w:b w:val="1"/>
          <w:bCs w:val="1"/>
          <w:color w:val="auto"/>
          <w:sz w:val="24"/>
          <w:szCs w:val="24"/>
          <w:lang w:val="en-US"/>
        </w:rPr>
        <w:t>6.1 General Production Process</w:t>
      </w:r>
    </w:p>
    <w:p w:rsidRPr="009F6502" w:rsidR="00A63308" w:rsidP="3C7507F0" w:rsidRDefault="00A63308" w14:paraId="605D4C1C" w14:textId="77777777">
      <w:pPr>
        <w:ind w:left="360" w:hanging="360"/>
        <w:jc w:val="both"/>
        <w:rPr>
          <w:rFonts w:cs="Calibri" w:cstheme="minorAscii"/>
          <w:color w:val="auto"/>
          <w:sz w:val="24"/>
          <w:szCs w:val="24"/>
          <w:lang w:val="en-US"/>
        </w:rPr>
      </w:pPr>
      <w:r w:rsidRPr="009F6502">
        <w:rPr>
          <w:rFonts w:cstheme="minorHAnsi"/>
          <w:sz w:val="24"/>
          <w:szCs w:val="24"/>
          <w:lang w:val="en-US"/>
        </w:rPr>
        <w:tab/>
      </w:r>
      <w:r w:rsidRPr="009F6502">
        <w:rPr>
          <w:rFonts w:cstheme="minorHAnsi"/>
          <w:sz w:val="24"/>
          <w:szCs w:val="24"/>
          <w:lang w:val="en-US"/>
        </w:rPr>
        <w:tab/>
      </w:r>
      <w:r w:rsidRPr="3C7507F0" w:rsidR="00A63308">
        <w:rPr>
          <w:rFonts w:cs="Calibri" w:cstheme="minorAscii"/>
          <w:color w:val="auto"/>
          <w:sz w:val="24"/>
          <w:szCs w:val="24"/>
          <w:lang w:val="en-US"/>
        </w:rPr>
        <w:t xml:space="preserve">6.1.1 Describe, in </w:t>
      </w:r>
      <w:r w:rsidRPr="3C7507F0" w:rsidR="00A63308">
        <w:rPr>
          <w:rFonts w:cs="Calibri" w:cstheme="minorAscii"/>
          <w:color w:val="auto"/>
          <w:sz w:val="24"/>
          <w:szCs w:val="24"/>
          <w:lang w:val="en-US"/>
        </w:rPr>
        <w:t>details</w:t>
      </w:r>
      <w:r w:rsidRPr="3C7507F0" w:rsidR="00A63308">
        <w:rPr>
          <w:rFonts w:cs="Calibri" w:cstheme="minorAscii"/>
          <w:color w:val="auto"/>
          <w:sz w:val="24"/>
          <w:szCs w:val="24"/>
          <w:lang w:val="en-US"/>
        </w:rPr>
        <w:t>, your company’s production process, specifying, among other items: raw materials, subsidiary materials, utilities and the</w:t>
      </w:r>
      <w:r w:rsidRPr="3C7507F0" w:rsidR="00482610">
        <w:rPr>
          <w:rFonts w:cs="Calibri" w:cstheme="minorAscii"/>
          <w:color w:val="auto"/>
          <w:sz w:val="24"/>
          <w:szCs w:val="24"/>
          <w:lang w:val="en-US"/>
        </w:rPr>
        <w:t xml:space="preserve"> production unit of volume</w:t>
      </w:r>
      <w:r w:rsidRPr="3C7507F0" w:rsidR="00A63308">
        <w:rPr>
          <w:rFonts w:cs="Calibri" w:cstheme="minorAscii"/>
          <w:color w:val="auto"/>
          <w:sz w:val="24"/>
          <w:szCs w:val="24"/>
          <w:lang w:val="en-US"/>
        </w:rPr>
        <w:t xml:space="preserve"> </w:t>
      </w:r>
      <w:r w:rsidRPr="3C7507F0" w:rsidR="00A63308">
        <w:rPr>
          <w:rFonts w:cs="Calibri" w:cstheme="minorAscii"/>
          <w:color w:val="auto"/>
          <w:sz w:val="24"/>
          <w:szCs w:val="24"/>
          <w:lang w:val="en-US"/>
        </w:rPr>
        <w:t>(</w:t>
      </w:r>
      <w:r w:rsidRPr="3C7507F0" w:rsidR="00A63308">
        <w:rPr>
          <w:rFonts w:cs="Calibri" w:cstheme="minorAscii"/>
          <w:color w:val="auto"/>
          <w:sz w:val="24"/>
          <w:szCs w:val="24"/>
          <w:lang w:val="en-US"/>
        </w:rPr>
        <w:t>i.e.</w:t>
      </w:r>
      <w:r w:rsidRPr="3C7507F0" w:rsidR="00A63308">
        <w:rPr>
          <w:rFonts w:cs="Calibri" w:cstheme="minorAscii"/>
          <w:color w:val="auto"/>
          <w:sz w:val="24"/>
          <w:szCs w:val="24"/>
          <w:lang w:val="en-US"/>
        </w:rPr>
        <w:t xml:space="preserve"> units, kilograms, </w:t>
      </w:r>
      <w:r w:rsidRPr="3C7507F0" w:rsidR="00A63308">
        <w:rPr>
          <w:rFonts w:cs="Calibri" w:cstheme="minorAscii"/>
          <w:color w:val="auto"/>
          <w:sz w:val="24"/>
          <w:szCs w:val="24"/>
          <w:lang w:val="en-US"/>
        </w:rPr>
        <w:t>tons). Specify, when existent, differences in the production process according to the destin</w:t>
      </w:r>
      <w:r w:rsidRPr="3C7507F0" w:rsidR="00FC7068">
        <w:rPr>
          <w:rFonts w:cs="Calibri" w:cstheme="minorAscii"/>
          <w:color w:val="auto"/>
          <w:sz w:val="24"/>
          <w:szCs w:val="24"/>
          <w:lang w:val="en-US"/>
        </w:rPr>
        <w:t>ation</w:t>
      </w:r>
      <w:r w:rsidRPr="3C7507F0" w:rsidR="00A63308">
        <w:rPr>
          <w:rFonts w:cs="Calibri" w:cstheme="minorAscii"/>
          <w:color w:val="auto"/>
          <w:sz w:val="24"/>
          <w:szCs w:val="24"/>
          <w:lang w:val="en-US"/>
        </w:rPr>
        <w:t xml:space="preserve"> of the </w:t>
      </w:r>
      <w:r w:rsidRPr="3C7507F0" w:rsidR="00E80E5C">
        <w:rPr>
          <w:rFonts w:cs="Calibri" w:cstheme="minorAscii"/>
          <w:color w:val="auto"/>
          <w:sz w:val="24"/>
          <w:szCs w:val="24"/>
          <w:lang w:val="en-US"/>
        </w:rPr>
        <w:t>product</w:t>
      </w:r>
      <w:r w:rsidRPr="3C7507F0" w:rsidR="00A63308">
        <w:rPr>
          <w:rFonts w:cs="Calibri" w:cstheme="minorAscii"/>
          <w:color w:val="auto"/>
          <w:sz w:val="24"/>
          <w:szCs w:val="24"/>
          <w:lang w:val="en-US"/>
        </w:rPr>
        <w:t xml:space="preserve"> (domestic market, exports to third</w:t>
      </w:r>
      <w:r w:rsidRPr="3C7507F0" w:rsidR="00FC7068">
        <w:rPr>
          <w:rFonts w:cs="Calibri" w:cstheme="minorAscii"/>
          <w:color w:val="auto"/>
          <w:sz w:val="24"/>
          <w:szCs w:val="24"/>
          <w:lang w:val="en-US"/>
        </w:rPr>
        <w:t>-country market</w:t>
      </w:r>
      <w:r w:rsidRPr="3C7507F0" w:rsidR="00864CB2">
        <w:rPr>
          <w:rFonts w:cs="Calibri" w:cstheme="minorAscii"/>
          <w:color w:val="auto"/>
          <w:sz w:val="24"/>
          <w:szCs w:val="24"/>
          <w:lang w:val="en-US"/>
        </w:rPr>
        <w:t>s</w:t>
      </w:r>
      <w:r w:rsidRPr="3C7507F0" w:rsidR="00A63308">
        <w:rPr>
          <w:rFonts w:cs="Calibri" w:cstheme="minorAscii"/>
          <w:color w:val="auto"/>
          <w:sz w:val="24"/>
          <w:szCs w:val="24"/>
          <w:lang w:val="en-US"/>
        </w:rPr>
        <w:t xml:space="preserve"> and exports to Brazil).</w:t>
      </w:r>
    </w:p>
    <w:p w:rsidRPr="009F6502" w:rsidR="00A63308" w:rsidP="3C7507F0" w:rsidRDefault="00A63308" w14:paraId="763DA9F5" w14:textId="77777777">
      <w:pPr>
        <w:ind w:left="360" w:hanging="360"/>
        <w:jc w:val="both"/>
        <w:rPr>
          <w:rFonts w:cs="Calibri" w:cstheme="minorAscii"/>
          <w:color w:val="auto"/>
          <w:sz w:val="24"/>
          <w:szCs w:val="24"/>
          <w:lang w:val="en-US"/>
        </w:rPr>
      </w:pPr>
      <w:r w:rsidRPr="009F6502">
        <w:rPr>
          <w:rFonts w:cstheme="minorHAnsi"/>
          <w:sz w:val="24"/>
          <w:szCs w:val="24"/>
          <w:lang w:val="en-US"/>
        </w:rPr>
        <w:tab/>
      </w:r>
      <w:r w:rsidRPr="009F6502">
        <w:rPr>
          <w:rFonts w:cstheme="minorHAnsi"/>
          <w:sz w:val="24"/>
          <w:szCs w:val="24"/>
          <w:lang w:val="en-US"/>
        </w:rPr>
        <w:tab/>
      </w:r>
      <w:r w:rsidRPr="3C7507F0" w:rsidR="00A63308">
        <w:rPr>
          <w:rFonts w:cs="Calibri" w:cstheme="minorAscii"/>
          <w:color w:val="auto"/>
          <w:sz w:val="24"/>
          <w:szCs w:val="24"/>
          <w:lang w:val="en-US"/>
        </w:rPr>
        <w:t xml:space="preserve">6.1.2 Provide a flowchart that describes the technological course used, the main steps of the process and the main equipment used. Clarify whether there are any alternative production courses. If there are, please </w:t>
      </w:r>
      <w:r w:rsidRPr="3C7507F0" w:rsidR="00A63308">
        <w:rPr>
          <w:rFonts w:cs="Calibri" w:cstheme="minorAscii"/>
          <w:color w:val="auto"/>
          <w:sz w:val="24"/>
          <w:szCs w:val="24"/>
          <w:lang w:val="en-US"/>
        </w:rPr>
        <w:t>state</w:t>
      </w:r>
      <w:r w:rsidRPr="3C7507F0" w:rsidR="00A63308">
        <w:rPr>
          <w:rFonts w:cs="Calibri" w:cstheme="minorAscii"/>
          <w:color w:val="auto"/>
          <w:sz w:val="24"/>
          <w:szCs w:val="24"/>
          <w:lang w:val="en-US"/>
        </w:rPr>
        <w:t xml:space="preserve"> the main differences between these production courses.</w:t>
      </w:r>
    </w:p>
    <w:p w:rsidRPr="009F6502" w:rsidR="00A63308" w:rsidP="3C7507F0" w:rsidRDefault="00A63308" w14:paraId="36AE0966" w14:textId="77777777">
      <w:pPr>
        <w:ind w:left="360" w:hanging="360"/>
        <w:jc w:val="both"/>
        <w:rPr>
          <w:rFonts w:cs="Calibri" w:cstheme="minorAscii"/>
          <w:color w:val="auto"/>
          <w:sz w:val="24"/>
          <w:szCs w:val="24"/>
          <w:lang w:val="en-US"/>
        </w:rPr>
      </w:pPr>
      <w:r w:rsidRPr="009F6502">
        <w:rPr>
          <w:rFonts w:cstheme="minorHAnsi"/>
          <w:sz w:val="24"/>
          <w:szCs w:val="24"/>
          <w:lang w:val="en-US"/>
        </w:rPr>
        <w:tab/>
      </w:r>
      <w:r w:rsidRPr="009F6502">
        <w:rPr>
          <w:rFonts w:cstheme="minorHAnsi"/>
          <w:sz w:val="24"/>
          <w:szCs w:val="24"/>
          <w:lang w:val="en-US"/>
        </w:rPr>
        <w:tab/>
      </w:r>
      <w:r w:rsidRPr="3C7507F0" w:rsidR="00A63308">
        <w:rPr>
          <w:rFonts w:cs="Calibri" w:cstheme="minorAscii"/>
          <w:color w:val="auto"/>
          <w:sz w:val="24"/>
          <w:szCs w:val="24"/>
          <w:lang w:val="en-US"/>
        </w:rPr>
        <w:t xml:space="preserve">6.1.3 If production of the </w:t>
      </w:r>
      <w:r w:rsidRPr="3C7507F0" w:rsidR="00E80E5C">
        <w:rPr>
          <w:rFonts w:cs="Calibri" w:cstheme="minorAscii"/>
          <w:color w:val="auto"/>
          <w:sz w:val="24"/>
          <w:szCs w:val="24"/>
          <w:lang w:val="en-US"/>
        </w:rPr>
        <w:t>product</w:t>
      </w:r>
      <w:r w:rsidRPr="3C7507F0" w:rsidR="00A63308">
        <w:rPr>
          <w:rFonts w:cs="Calibri" w:cstheme="minorAscii"/>
          <w:color w:val="auto"/>
          <w:sz w:val="24"/>
          <w:szCs w:val="24"/>
          <w:lang w:val="en-US"/>
        </w:rPr>
        <w:t xml:space="preserve"> takes place at more than one facility or affiliate, </w:t>
      </w:r>
      <w:r w:rsidRPr="3C7507F0" w:rsidR="00A63308">
        <w:rPr>
          <w:rFonts w:cs="Calibri" w:cstheme="minorAscii"/>
          <w:color w:val="auto"/>
          <w:sz w:val="24"/>
          <w:szCs w:val="24"/>
          <w:lang w:val="en-US"/>
        </w:rPr>
        <w:t xml:space="preserve">identify</w:t>
      </w:r>
      <w:r w:rsidRPr="3C7507F0" w:rsidR="00A63308">
        <w:rPr>
          <w:rFonts w:cs="Calibri" w:cstheme="minorAscii"/>
          <w:color w:val="auto"/>
          <w:sz w:val="24"/>
          <w:szCs w:val="24"/>
          <w:lang w:val="en-US"/>
        </w:rPr>
        <w:t xml:space="preserve"> each one of them and describe, in </w:t>
      </w:r>
      <w:r w:rsidRPr="3C7507F0" w:rsidR="00A63308">
        <w:rPr>
          <w:rFonts w:cs="Calibri" w:cstheme="minorAscii"/>
          <w:color w:val="auto"/>
          <w:sz w:val="24"/>
          <w:szCs w:val="24"/>
          <w:lang w:val="en-US"/>
        </w:rPr>
        <w:t xml:space="preserve">details</w:t>
      </w:r>
      <w:r w:rsidRPr="3C7507F0" w:rsidR="00A63308">
        <w:rPr>
          <w:rFonts w:cs="Calibri" w:cstheme="minorAscii"/>
          <w:color w:val="auto"/>
          <w:sz w:val="24"/>
          <w:szCs w:val="24"/>
          <w:lang w:val="en-US"/>
        </w:rPr>
        <w:t xml:space="preserve">, the production activities conducted by each one.</w:t>
      </w:r>
    </w:p>
    <w:p w:rsidRPr="009F6502" w:rsidR="00A63308" w:rsidP="3C7507F0" w:rsidRDefault="00A63308" w14:paraId="4DAB6F63" w14:textId="77777777">
      <w:pPr>
        <w:ind w:left="360" w:hanging="360"/>
        <w:jc w:val="both"/>
        <w:rPr>
          <w:rFonts w:cs="Calibri" w:cstheme="minorAscii"/>
          <w:color w:val="auto"/>
          <w:sz w:val="24"/>
          <w:szCs w:val="24"/>
          <w:lang w:val="en-US"/>
        </w:rPr>
      </w:pPr>
      <w:r w:rsidRPr="009F6502">
        <w:rPr>
          <w:rFonts w:cstheme="minorHAnsi"/>
          <w:sz w:val="24"/>
          <w:szCs w:val="24"/>
          <w:lang w:val="en-US"/>
        </w:rPr>
        <w:tab/>
      </w:r>
      <w:r w:rsidRPr="009F6502">
        <w:rPr>
          <w:rFonts w:cstheme="minorHAnsi"/>
          <w:sz w:val="24"/>
          <w:szCs w:val="24"/>
          <w:lang w:val="en-US"/>
        </w:rPr>
        <w:tab/>
      </w:r>
      <w:r w:rsidRPr="3C7507F0" w:rsidR="00A63308">
        <w:rPr>
          <w:rFonts w:cs="Calibri" w:cstheme="minorAscii"/>
          <w:color w:val="auto"/>
          <w:sz w:val="24"/>
          <w:szCs w:val="24"/>
          <w:lang w:val="en-US"/>
        </w:rPr>
        <w:t xml:space="preserve">6.1.4 State whether any services part of the production process </w:t>
      </w:r>
      <w:r w:rsidRPr="3C7507F0" w:rsidR="00A63308">
        <w:rPr>
          <w:rFonts w:cs="Calibri" w:cstheme="minorAscii"/>
          <w:color w:val="auto"/>
          <w:sz w:val="24"/>
          <w:szCs w:val="24"/>
          <w:lang w:val="en-US"/>
        </w:rPr>
        <w:t>are</w:t>
      </w:r>
      <w:r w:rsidRPr="3C7507F0" w:rsidR="00A63308">
        <w:rPr>
          <w:rFonts w:cs="Calibri" w:cstheme="minorAscii"/>
          <w:color w:val="auto"/>
          <w:sz w:val="24"/>
          <w:szCs w:val="24"/>
          <w:lang w:val="en-US"/>
        </w:rPr>
        <w:t xml:space="preserve"> outsourced, such as maintenance and tooling, utilities supply, etc.</w:t>
      </w:r>
    </w:p>
    <w:p w:rsidRPr="009F6502" w:rsidR="00A63308" w:rsidP="3C7507F0" w:rsidRDefault="00A63308" w14:paraId="44DD00EE" w14:textId="77777777">
      <w:pPr>
        <w:ind w:left="360" w:hanging="360"/>
        <w:jc w:val="both"/>
        <w:rPr>
          <w:rFonts w:cs="Calibri" w:cstheme="minorAscii"/>
          <w:color w:val="auto"/>
          <w:sz w:val="24"/>
          <w:szCs w:val="24"/>
          <w:lang w:val="en-US"/>
        </w:rPr>
      </w:pPr>
      <w:r w:rsidRPr="009F6502">
        <w:rPr>
          <w:rFonts w:cstheme="minorHAnsi"/>
          <w:sz w:val="24"/>
          <w:szCs w:val="24"/>
          <w:lang w:val="en-US"/>
        </w:rPr>
        <w:tab/>
      </w:r>
      <w:r w:rsidRPr="009F6502">
        <w:rPr>
          <w:rFonts w:cstheme="minorHAnsi"/>
          <w:sz w:val="24"/>
          <w:szCs w:val="24"/>
          <w:lang w:val="en-US"/>
        </w:rPr>
        <w:tab/>
      </w:r>
      <w:r w:rsidRPr="3C7507F0" w:rsidR="00A63308">
        <w:rPr>
          <w:rFonts w:cs="Calibri" w:cstheme="minorAscii"/>
          <w:color w:val="auto"/>
          <w:sz w:val="24"/>
          <w:szCs w:val="24"/>
          <w:lang w:val="en-US"/>
        </w:rPr>
        <w:t xml:space="preserve">6.1.5 State whether your company offers tolling services. Tolling services </w:t>
      </w:r>
      <w:r w:rsidRPr="3C7507F0" w:rsidR="00A63308">
        <w:rPr>
          <w:rFonts w:cs="Calibri" w:cstheme="minorAscii"/>
          <w:color w:val="auto"/>
          <w:sz w:val="24"/>
          <w:szCs w:val="24"/>
          <w:lang w:val="en-US"/>
        </w:rPr>
        <w:t>is understood</w:t>
      </w:r>
      <w:r w:rsidRPr="3C7507F0" w:rsidR="00A63308">
        <w:rPr>
          <w:rFonts w:cs="Calibri" w:cstheme="minorAscii"/>
          <w:color w:val="auto"/>
          <w:sz w:val="24"/>
          <w:szCs w:val="24"/>
          <w:lang w:val="en-US"/>
        </w:rPr>
        <w:t xml:space="preserve"> as an activity by which a company provides raw material to your company that, after </w:t>
      </w:r>
      <w:r w:rsidRPr="3C7507F0" w:rsidR="00A63308">
        <w:rPr>
          <w:rFonts w:cs="Calibri" w:cstheme="minorAscii"/>
          <w:color w:val="auto"/>
          <w:sz w:val="24"/>
          <w:szCs w:val="24"/>
          <w:lang w:val="en-US"/>
        </w:rPr>
        <w:t xml:space="preserve">processed</w:t>
      </w:r>
      <w:r w:rsidRPr="3C7507F0" w:rsidR="00A63308">
        <w:rPr>
          <w:rFonts w:cs="Calibri" w:cstheme="minorAscii"/>
          <w:color w:val="auto"/>
          <w:sz w:val="24"/>
          <w:szCs w:val="24"/>
          <w:lang w:val="en-US"/>
        </w:rPr>
        <w:t xml:space="preserve">, is returned to such company with the charging of general costs incurred in the production process.</w:t>
      </w:r>
    </w:p>
    <w:p w:rsidRPr="009F6502" w:rsidR="00A63308" w:rsidP="3C7507F0" w:rsidRDefault="00A63308" w14:paraId="6D798DBD" w14:textId="77777777">
      <w:pPr>
        <w:ind w:left="360" w:hanging="360"/>
        <w:jc w:val="both"/>
        <w:rPr>
          <w:rFonts w:cs="Calibri" w:cstheme="minorAscii"/>
          <w:color w:val="auto"/>
          <w:sz w:val="24"/>
          <w:szCs w:val="24"/>
          <w:lang w:val="en-US"/>
        </w:rPr>
      </w:pPr>
      <w:r w:rsidRPr="009F6502">
        <w:rPr>
          <w:rFonts w:cstheme="minorHAnsi"/>
          <w:sz w:val="24"/>
          <w:szCs w:val="24"/>
          <w:lang w:val="en-US"/>
        </w:rPr>
        <w:tab/>
      </w:r>
      <w:r w:rsidRPr="009F6502">
        <w:rPr>
          <w:rFonts w:cstheme="minorHAnsi"/>
          <w:sz w:val="24"/>
          <w:szCs w:val="24"/>
          <w:lang w:val="en-US"/>
        </w:rPr>
        <w:tab/>
      </w:r>
      <w:r w:rsidRPr="3C7507F0" w:rsidR="00A63308">
        <w:rPr>
          <w:rFonts w:cs="Calibri" w:cstheme="minorAscii"/>
          <w:color w:val="auto"/>
          <w:sz w:val="24"/>
          <w:szCs w:val="24"/>
          <w:lang w:val="en-US"/>
        </w:rPr>
        <w:t xml:space="preserve">6.1.6 List all byproducts, co-products and scrap that result from producing the </w:t>
      </w:r>
      <w:r w:rsidRPr="3C7507F0" w:rsidR="00E80E5C">
        <w:rPr>
          <w:rFonts w:cs="Calibri" w:cstheme="minorAscii"/>
          <w:color w:val="auto"/>
          <w:sz w:val="24"/>
          <w:szCs w:val="24"/>
          <w:lang w:val="en-US"/>
        </w:rPr>
        <w:t>product</w:t>
      </w:r>
      <w:r w:rsidRPr="3C7507F0" w:rsidR="00A63308">
        <w:rPr>
          <w:rFonts w:cs="Calibri" w:cstheme="minorAscii"/>
          <w:color w:val="auto"/>
          <w:sz w:val="24"/>
          <w:szCs w:val="24"/>
          <w:lang w:val="en-US"/>
        </w:rPr>
        <w:t xml:space="preserve"> under </w:t>
      </w:r>
      <w:r w:rsidRPr="3C7507F0" w:rsidR="0099693E">
        <w:rPr>
          <w:rFonts w:cs="Calibri" w:cstheme="minorAscii"/>
          <w:color w:val="auto"/>
          <w:sz w:val="24"/>
          <w:szCs w:val="24"/>
          <w:lang w:val="en-US"/>
        </w:rPr>
        <w:t>investigation</w:t>
      </w:r>
      <w:r w:rsidRPr="3C7507F0" w:rsidR="00A63308">
        <w:rPr>
          <w:rFonts w:cs="Calibri" w:cstheme="minorAscii"/>
          <w:color w:val="auto"/>
          <w:sz w:val="24"/>
          <w:szCs w:val="24"/>
          <w:lang w:val="en-US"/>
        </w:rPr>
        <w:t xml:space="preserve">. Indicate whether this material is reintroduced in the production cycle or reused in any way, </w:t>
      </w:r>
      <w:r w:rsidRPr="3C7507F0" w:rsidR="00A63308">
        <w:rPr>
          <w:rFonts w:cs="Calibri" w:cstheme="minorAscii"/>
          <w:color w:val="auto"/>
          <w:sz w:val="24"/>
          <w:szCs w:val="24"/>
          <w:lang w:val="en-US"/>
        </w:rPr>
        <w:t>sold</w:t>
      </w:r>
      <w:r w:rsidRPr="3C7507F0" w:rsidR="00A63308">
        <w:rPr>
          <w:rFonts w:cs="Calibri" w:cstheme="minorAscii"/>
          <w:color w:val="auto"/>
          <w:sz w:val="24"/>
          <w:szCs w:val="24"/>
          <w:lang w:val="en-US"/>
        </w:rPr>
        <w:t xml:space="preserve"> or thrown away for being devoid of any economic value.</w:t>
      </w:r>
    </w:p>
    <w:p w:rsidRPr="009F6502" w:rsidR="00A63308" w:rsidP="3C7507F0" w:rsidRDefault="00A63308" w14:paraId="6B3F7F59" w14:textId="77777777">
      <w:pPr>
        <w:ind w:left="360" w:hanging="360"/>
        <w:jc w:val="both"/>
        <w:rPr>
          <w:rFonts w:cs="Calibri" w:cstheme="minorAscii"/>
          <w:color w:val="auto"/>
          <w:sz w:val="24"/>
          <w:szCs w:val="24"/>
          <w:lang w:val="en-US"/>
        </w:rPr>
      </w:pPr>
      <w:r w:rsidRPr="009F6502">
        <w:rPr>
          <w:rFonts w:cstheme="minorHAnsi"/>
          <w:sz w:val="24"/>
          <w:szCs w:val="24"/>
          <w:lang w:val="en-US"/>
        </w:rPr>
        <w:tab/>
      </w:r>
      <w:r w:rsidRPr="009F6502">
        <w:rPr>
          <w:rFonts w:cstheme="minorHAnsi"/>
          <w:sz w:val="24"/>
          <w:szCs w:val="24"/>
          <w:lang w:val="en-US"/>
        </w:rPr>
        <w:tab/>
      </w:r>
      <w:r w:rsidRPr="3C7507F0" w:rsidR="00A63308">
        <w:rPr>
          <w:rFonts w:cs="Calibri" w:cstheme="minorAscii"/>
          <w:color w:val="auto"/>
          <w:sz w:val="24"/>
          <w:szCs w:val="24"/>
          <w:lang w:val="en-US"/>
        </w:rPr>
        <w:t>6.1.7 State your company’s usual production regime (</w:t>
      </w:r>
      <w:r w:rsidRPr="3C7507F0" w:rsidR="00A63308">
        <w:rPr>
          <w:rFonts w:cs="Calibri" w:cstheme="minorAscii"/>
          <w:color w:val="auto"/>
          <w:sz w:val="24"/>
          <w:szCs w:val="24"/>
          <w:lang w:val="en-US"/>
        </w:rPr>
        <w:t>i.e.</w:t>
      </w:r>
      <w:r w:rsidRPr="3C7507F0" w:rsidR="00A63308">
        <w:rPr>
          <w:rFonts w:cs="Calibri" w:cstheme="minorAscii"/>
          <w:color w:val="auto"/>
          <w:sz w:val="24"/>
          <w:szCs w:val="24"/>
          <w:lang w:val="en-US"/>
        </w:rPr>
        <w:t xml:space="preserve"> continuous or batch production) and the number</w:t>
      </w:r>
      <w:r w:rsidRPr="3C7507F0" w:rsidR="00482610">
        <w:rPr>
          <w:rFonts w:cs="Calibri" w:cstheme="minorAscii"/>
          <w:color w:val="auto"/>
          <w:sz w:val="24"/>
          <w:szCs w:val="24"/>
          <w:lang w:val="en-US"/>
        </w:rPr>
        <w:t xml:space="preserve"> </w:t>
      </w:r>
      <w:r w:rsidRPr="3C7507F0" w:rsidR="00A63308">
        <w:rPr>
          <w:rFonts w:cs="Calibri" w:cstheme="minorAscii"/>
          <w:color w:val="auto"/>
          <w:sz w:val="24"/>
          <w:szCs w:val="24"/>
          <w:lang w:val="en-US"/>
        </w:rPr>
        <w:t>of shifts.</w:t>
      </w:r>
    </w:p>
    <w:p w:rsidRPr="009F6502" w:rsidR="00A63308" w:rsidP="3C7507F0" w:rsidRDefault="00A63308" w14:paraId="7E05648D" w14:textId="77777777">
      <w:pPr>
        <w:ind w:left="360" w:hanging="360"/>
        <w:jc w:val="both"/>
        <w:rPr>
          <w:rFonts w:cs="Calibri" w:cstheme="minorAscii"/>
          <w:color w:val="auto"/>
          <w:sz w:val="24"/>
          <w:szCs w:val="24"/>
          <w:lang w:val="en-US"/>
        </w:rPr>
      </w:pPr>
      <w:r w:rsidRPr="009F6502">
        <w:rPr>
          <w:rFonts w:cstheme="minorHAnsi"/>
          <w:sz w:val="24"/>
          <w:szCs w:val="24"/>
          <w:lang w:val="en-US"/>
        </w:rPr>
        <w:tab/>
      </w:r>
      <w:r w:rsidRPr="009F6502">
        <w:rPr>
          <w:rFonts w:cstheme="minorHAnsi"/>
          <w:sz w:val="24"/>
          <w:szCs w:val="24"/>
          <w:lang w:val="en-US"/>
        </w:rPr>
        <w:tab/>
      </w:r>
      <w:r w:rsidRPr="3C7507F0" w:rsidR="00A63308">
        <w:rPr>
          <w:rFonts w:cs="Calibri" w:cstheme="minorAscii"/>
          <w:color w:val="auto"/>
          <w:sz w:val="24"/>
          <w:szCs w:val="24"/>
          <w:lang w:val="en-US"/>
        </w:rPr>
        <w:t>6.1.8 State if there are any other products manufactured by your company.</w:t>
      </w:r>
    </w:p>
    <w:p w:rsidRPr="009F6502" w:rsidR="00A63308" w:rsidP="3C7507F0" w:rsidRDefault="00A63308" w14:paraId="2FEF72BB" w14:textId="77777777">
      <w:pPr>
        <w:ind w:left="360" w:hanging="360"/>
        <w:jc w:val="both"/>
        <w:rPr>
          <w:rFonts w:cs="Calibri" w:cstheme="minorAscii"/>
          <w:color w:val="auto"/>
          <w:sz w:val="24"/>
          <w:szCs w:val="24"/>
          <w:lang w:val="en-US"/>
        </w:rPr>
      </w:pPr>
      <w:r w:rsidRPr="009F6502">
        <w:rPr>
          <w:rFonts w:cstheme="minorHAnsi"/>
          <w:sz w:val="24"/>
          <w:szCs w:val="24"/>
          <w:lang w:val="en-US"/>
        </w:rPr>
        <w:tab/>
      </w:r>
      <w:r w:rsidRPr="009F6502">
        <w:rPr>
          <w:rFonts w:cstheme="minorHAnsi"/>
          <w:sz w:val="24"/>
          <w:szCs w:val="24"/>
          <w:lang w:val="en-US"/>
        </w:rPr>
        <w:tab/>
      </w:r>
      <w:r w:rsidRPr="3C7507F0" w:rsidR="00A63308">
        <w:rPr>
          <w:rFonts w:cs="Calibri" w:cstheme="minorAscii"/>
          <w:color w:val="auto"/>
          <w:sz w:val="24"/>
          <w:szCs w:val="24"/>
          <w:lang w:val="en-US"/>
        </w:rPr>
        <w:t xml:space="preserve">6.1.9 Clarify whether the production line of the </w:t>
      </w:r>
      <w:r w:rsidRPr="3C7507F0" w:rsidR="00E80E5C">
        <w:rPr>
          <w:rFonts w:cs="Calibri" w:cstheme="minorAscii"/>
          <w:color w:val="auto"/>
          <w:sz w:val="24"/>
          <w:szCs w:val="24"/>
          <w:lang w:val="en-US"/>
        </w:rPr>
        <w:t>product</w:t>
      </w:r>
      <w:r w:rsidRPr="3C7507F0" w:rsidR="00A63308">
        <w:rPr>
          <w:rFonts w:cs="Calibri" w:cstheme="minorAscii"/>
          <w:color w:val="auto"/>
          <w:sz w:val="24"/>
          <w:szCs w:val="24"/>
          <w:lang w:val="en-US"/>
        </w:rPr>
        <w:t xml:space="preserve"> under investigation </w:t>
      </w:r>
      <w:r w:rsidRPr="3C7507F0" w:rsidR="00A63308">
        <w:rPr>
          <w:rFonts w:cs="Calibri" w:cstheme="minorAscii"/>
          <w:color w:val="auto"/>
          <w:sz w:val="24"/>
          <w:szCs w:val="24"/>
          <w:lang w:val="en-US"/>
        </w:rPr>
        <w:t>is also used</w:t>
      </w:r>
      <w:r w:rsidRPr="3C7507F0" w:rsidR="00A63308">
        <w:rPr>
          <w:rFonts w:cs="Calibri" w:cstheme="minorAscii"/>
          <w:color w:val="auto"/>
          <w:sz w:val="24"/>
          <w:szCs w:val="24"/>
          <w:lang w:val="en-US"/>
        </w:rPr>
        <w:t xml:space="preserve"> for the manufacturing of other products.</w:t>
      </w:r>
    </w:p>
    <w:p w:rsidRPr="009F6502" w:rsidR="00A63308" w:rsidP="3C7507F0" w:rsidRDefault="00A63308" w14:paraId="10112D01" w14:textId="44CAFC40">
      <w:pPr>
        <w:ind w:left="360" w:hanging="360"/>
        <w:jc w:val="both"/>
        <w:rPr>
          <w:rFonts w:cs="Calibri" w:cstheme="minorAscii"/>
          <w:color w:val="auto"/>
          <w:sz w:val="24"/>
          <w:szCs w:val="24"/>
          <w:lang w:val="en-US"/>
        </w:rPr>
      </w:pPr>
      <w:r w:rsidRPr="009F6502">
        <w:rPr>
          <w:rFonts w:cstheme="minorHAnsi"/>
          <w:sz w:val="24"/>
          <w:szCs w:val="24"/>
          <w:lang w:val="en-US"/>
        </w:rPr>
        <w:tab/>
      </w:r>
      <w:r w:rsidRPr="009F6502">
        <w:rPr>
          <w:rFonts w:cstheme="minorHAnsi"/>
          <w:sz w:val="24"/>
          <w:szCs w:val="24"/>
          <w:lang w:val="en-US"/>
        </w:rPr>
        <w:tab/>
      </w:r>
      <w:r w:rsidRPr="3C7507F0" w:rsidR="00A63308">
        <w:rPr>
          <w:rFonts w:cs="Calibri" w:cstheme="minorAscii"/>
          <w:color w:val="auto"/>
          <w:sz w:val="24"/>
          <w:szCs w:val="24"/>
          <w:lang w:val="en-US"/>
        </w:rPr>
        <w:t xml:space="preserve">6.1.10 State the nominal and effective installed capacity of the </w:t>
      </w:r>
      <w:r w:rsidRPr="3C7507F0" w:rsidR="00E80E5C">
        <w:rPr>
          <w:rFonts w:cs="Calibri" w:cstheme="minorAscii"/>
          <w:color w:val="auto"/>
          <w:sz w:val="24"/>
          <w:szCs w:val="24"/>
          <w:lang w:val="en-US"/>
        </w:rPr>
        <w:t>product</w:t>
      </w:r>
      <w:r w:rsidRPr="3C7507F0" w:rsidR="00A63308">
        <w:rPr>
          <w:rFonts w:cs="Calibri" w:cstheme="minorAscii"/>
          <w:color w:val="auto"/>
          <w:sz w:val="24"/>
          <w:szCs w:val="24"/>
          <w:lang w:val="en-US"/>
        </w:rPr>
        <w:t xml:space="preserve"> production line and its respective production, discriminating the unit of measurement used, </w:t>
      </w:r>
      <w:r w:rsidRPr="3C7507F0" w:rsidR="00A63308">
        <w:rPr>
          <w:rFonts w:cs="Calibri" w:cstheme="minorAscii"/>
          <w:color w:val="auto"/>
          <w:sz w:val="24"/>
          <w:szCs w:val="24"/>
          <w:lang w:val="en-US"/>
        </w:rPr>
        <w:t xml:space="preserve">pursuant to</w:t>
      </w:r>
      <w:r w:rsidRPr="3C7507F0" w:rsidR="00A63308">
        <w:rPr>
          <w:rFonts w:cs="Calibri" w:cstheme="minorAscii"/>
          <w:color w:val="auto"/>
          <w:sz w:val="24"/>
          <w:szCs w:val="24"/>
          <w:lang w:val="en-US"/>
        </w:rPr>
        <w:t xml:space="preserve"> the model provided in Appendix II. If the product </w:t>
      </w:r>
      <w:r w:rsidRPr="3C7507F0" w:rsidR="00A63308">
        <w:rPr>
          <w:rFonts w:cs="Calibri" w:cstheme="minorAscii"/>
          <w:color w:val="auto"/>
          <w:sz w:val="24"/>
          <w:szCs w:val="24"/>
          <w:lang w:val="en-US"/>
        </w:rPr>
        <w:t>is manufactured</w:t>
      </w:r>
      <w:r w:rsidRPr="3C7507F0" w:rsidR="00A63308">
        <w:rPr>
          <w:rFonts w:cs="Calibri" w:cstheme="minorAscii"/>
          <w:color w:val="auto"/>
          <w:sz w:val="24"/>
          <w:szCs w:val="24"/>
          <w:lang w:val="en-US"/>
        </w:rPr>
        <w:t xml:space="preserve"> in more than one production line or facility, please provide such information separately.</w:t>
      </w:r>
    </w:p>
    <w:p w:rsidRPr="009F6502" w:rsidR="00F241FD" w:rsidP="3C7507F0" w:rsidRDefault="00F241FD" w14:paraId="08FD3665" w14:textId="3290D83B">
      <w:pPr>
        <w:ind w:left="360" w:firstLine="348"/>
        <w:jc w:val="both"/>
        <w:rPr>
          <w:rFonts w:cs="Calibri" w:cstheme="minorAscii"/>
          <w:color w:val="auto"/>
          <w:sz w:val="24"/>
          <w:szCs w:val="24"/>
          <w:lang w:val="en-US"/>
        </w:rPr>
      </w:pPr>
      <w:r w:rsidRPr="3C7507F0" w:rsidR="00F241FD">
        <w:rPr>
          <w:rFonts w:cs="Calibri" w:cstheme="minorAscii"/>
          <w:color w:val="auto"/>
          <w:sz w:val="24"/>
          <w:szCs w:val="24"/>
          <w:lang w:val="en"/>
        </w:rPr>
        <w:t>6.1.11 In this sense, consider the following premises to resubmit the calculation of installed capacity:</w:t>
      </w:r>
    </w:p>
    <w:p w:rsidRPr="009F6502" w:rsidR="00F241FD" w:rsidP="3C7507F0" w:rsidRDefault="00F241FD" w14:paraId="751C66D4" w14:textId="608F7B16">
      <w:pPr>
        <w:numPr>
          <w:ilvl w:val="0"/>
          <w:numId w:val="7"/>
        </w:numPr>
        <w:spacing w:after="120"/>
        <w:ind w:left="1776"/>
        <w:contextualSpacing/>
        <w:jc w:val="both"/>
        <w:rPr>
          <w:rFonts w:cs="Calibri" w:cstheme="minorAscii"/>
          <w:color w:val="auto"/>
          <w:sz w:val="24"/>
          <w:szCs w:val="24"/>
          <w:lang w:val="en-US"/>
        </w:rPr>
      </w:pPr>
      <w:r w:rsidRPr="3C7507F0" w:rsidR="00F241FD">
        <w:rPr>
          <w:rFonts w:cs="Calibri" w:cstheme="minorAscii"/>
          <w:b w:val="1"/>
          <w:bCs w:val="1"/>
          <w:color w:val="auto"/>
          <w:sz w:val="24"/>
          <w:szCs w:val="24"/>
          <w:lang w:val="en"/>
        </w:rPr>
        <w:t xml:space="preserve">Nominal </w:t>
      </w:r>
      <w:r w:rsidRPr="3C7507F0" w:rsidR="00F241FD">
        <w:rPr>
          <w:rFonts w:cs="Calibri" w:cstheme="minorAscii"/>
          <w:color w:val="auto"/>
          <w:sz w:val="24"/>
          <w:szCs w:val="24"/>
          <w:lang w:val="en"/>
        </w:rPr>
        <w:t>capacity</w:t>
      </w:r>
      <w:r w:rsidRPr="3C7507F0" w:rsidR="00F241FD">
        <w:rPr>
          <w:rFonts w:cs="Calibri" w:cstheme="minorAscii"/>
          <w:color w:val="auto"/>
          <w:sz w:val="24"/>
          <w:szCs w:val="24"/>
          <w:lang w:val="en"/>
        </w:rPr>
        <w:t xml:space="preserve">: it is the maximum quantity that a production system can produce uninterruptedly disregarding losses and considering all the company's equipment, </w:t>
      </w:r>
      <w:r w:rsidRPr="3C7507F0" w:rsidR="00F241FD">
        <w:rPr>
          <w:rFonts w:cs="Calibri" w:cstheme="minorAscii"/>
          <w:color w:val="auto"/>
          <w:sz w:val="24"/>
          <w:szCs w:val="24"/>
          <w:lang w:val="en"/>
        </w:rPr>
        <w:t>including those</w:t>
      </w:r>
      <w:r w:rsidRPr="3C7507F0" w:rsidR="00F241FD">
        <w:rPr>
          <w:rFonts w:cs="Calibri" w:cstheme="minorAscii"/>
          <w:color w:val="auto"/>
          <w:sz w:val="24"/>
          <w:szCs w:val="24"/>
          <w:lang w:val="en"/>
        </w:rPr>
        <w:t xml:space="preserve"> that </w:t>
      </w:r>
      <w:r w:rsidRPr="3C7507F0" w:rsidR="00F241FD">
        <w:rPr>
          <w:rFonts w:cs="Calibri" w:cstheme="minorAscii"/>
          <w:color w:val="auto"/>
          <w:sz w:val="24"/>
          <w:szCs w:val="24"/>
          <w:lang w:val="en"/>
        </w:rPr>
        <w:t>are</w:t>
      </w:r>
      <w:r w:rsidRPr="3C7507F0" w:rsidR="00F241FD">
        <w:rPr>
          <w:rFonts w:cs="Calibri" w:cstheme="minorAscii"/>
          <w:color w:val="auto"/>
          <w:sz w:val="24"/>
          <w:szCs w:val="24"/>
          <w:lang w:val="en"/>
        </w:rPr>
        <w:t xml:space="preserve"> not currently in use. Therefore, it is the productive capacity obtained in a 24-hour </w:t>
      </w:r>
      <w:r w:rsidRPr="3C7507F0" w:rsidR="00F241FD">
        <w:rPr>
          <w:rFonts w:cs="Calibri" w:cstheme="minorAscii"/>
          <w:color w:val="auto"/>
          <w:sz w:val="24"/>
          <w:szCs w:val="24"/>
          <w:lang w:val="en"/>
        </w:rPr>
        <w:t xml:space="preserve">working day, </w:t>
      </w:r>
      <w:r w:rsidRPr="3C7507F0" w:rsidR="00F241FD">
        <w:rPr>
          <w:rFonts w:cs="Calibri" w:cstheme="minorAscii"/>
          <w:color w:val="auto"/>
          <w:sz w:val="24"/>
          <w:szCs w:val="24"/>
          <w:u w:val="single"/>
          <w:lang w:val="en"/>
        </w:rPr>
        <w:t xml:space="preserve">365 </w:t>
      </w:r>
      <w:r w:rsidRPr="3C7507F0" w:rsidR="00F241FD">
        <w:rPr>
          <w:rFonts w:cs="Calibri" w:cstheme="minorAscii"/>
          <w:color w:val="auto"/>
          <w:sz w:val="24"/>
          <w:szCs w:val="24"/>
          <w:lang w:val="en"/>
        </w:rPr>
        <w:t xml:space="preserve">days of the year, ignoring the efficiency </w:t>
      </w:r>
      <w:r w:rsidRPr="3C7507F0" w:rsidR="00F241FD">
        <w:rPr>
          <w:rFonts w:cs="Calibri" w:cstheme="minorAscii"/>
          <w:color w:val="auto"/>
          <w:sz w:val="24"/>
          <w:szCs w:val="24"/>
          <w:lang w:val="en"/>
        </w:rPr>
        <w:t>losses resulting from maintenance stops,</w:t>
      </w:r>
      <w:r w:rsidRPr="3C7507F0" w:rsidR="00C51E4A">
        <w:rPr>
          <w:rFonts w:cs="Calibri" w:cstheme="minorAscii"/>
          <w:color w:val="auto"/>
          <w:sz w:val="24"/>
          <w:szCs w:val="24"/>
          <w:lang w:val="en"/>
        </w:rPr>
        <w:t xml:space="preserve"> </w:t>
      </w:r>
      <w:r w:rsidRPr="3C7507F0" w:rsidR="00F241FD">
        <w:rPr>
          <w:rFonts w:cs="Calibri" w:cstheme="minorAscii"/>
          <w:i w:val="1"/>
          <w:iCs w:val="1"/>
          <w:color w:val="auto"/>
          <w:sz w:val="24"/>
          <w:szCs w:val="24"/>
          <w:lang w:val="en"/>
        </w:rPr>
        <w:t>setups</w:t>
      </w:r>
      <w:r w:rsidRPr="3C7507F0" w:rsidR="00C51E4A">
        <w:rPr>
          <w:rFonts w:cs="Calibri" w:cstheme="minorAscii"/>
          <w:color w:val="auto"/>
          <w:sz w:val="24"/>
          <w:szCs w:val="24"/>
          <w:lang w:val="en"/>
        </w:rPr>
        <w:t xml:space="preserve"> </w:t>
      </w:r>
      <w:r w:rsidRPr="3C7507F0" w:rsidR="00F241FD">
        <w:rPr>
          <w:rFonts w:cs="Calibri" w:cstheme="minorAscii"/>
          <w:color w:val="auto"/>
          <w:sz w:val="24"/>
          <w:szCs w:val="24"/>
          <w:lang w:val="en"/>
        </w:rPr>
        <w:t>and losses resulting from production scheduling errors and lack of inputs.</w:t>
      </w:r>
    </w:p>
    <w:p w:rsidRPr="009F6502" w:rsidR="00F241FD" w:rsidP="3C7507F0" w:rsidRDefault="00F241FD" w14:paraId="5DA1BE50" w14:textId="77777777">
      <w:pPr>
        <w:numPr>
          <w:ilvl w:val="0"/>
          <w:numId w:val="7"/>
        </w:numPr>
        <w:spacing w:after="0"/>
        <w:ind w:left="1776"/>
        <w:contextualSpacing/>
        <w:jc w:val="both"/>
        <w:rPr>
          <w:rFonts w:cs="Calibri" w:cstheme="minorAscii"/>
          <w:color w:val="auto"/>
          <w:sz w:val="24"/>
          <w:szCs w:val="24"/>
          <w:lang w:val="en-US"/>
        </w:rPr>
      </w:pPr>
      <w:r w:rsidRPr="3C7507F0" w:rsidR="00F241FD">
        <w:rPr>
          <w:rFonts w:cs="Calibri" w:cstheme="minorAscii"/>
          <w:b w:val="1"/>
          <w:bCs w:val="1"/>
          <w:color w:val="auto"/>
          <w:sz w:val="24"/>
          <w:szCs w:val="24"/>
          <w:lang w:val="en"/>
        </w:rPr>
        <w:t>Effective Capacity</w:t>
      </w:r>
      <w:r w:rsidRPr="3C7507F0" w:rsidR="00F241FD">
        <w:rPr>
          <w:rFonts w:cs="Calibri" w:cstheme="minorAscii"/>
          <w:color w:val="auto"/>
          <w:sz w:val="24"/>
          <w:szCs w:val="24"/>
          <w:lang w:val="en"/>
        </w:rPr>
        <w:t xml:space="preserve">: refers to the maximum production </w:t>
      </w:r>
      <w:r w:rsidRPr="3C7507F0" w:rsidR="00F241FD">
        <w:rPr>
          <w:rFonts w:cs="Calibri" w:cstheme="minorAscii"/>
          <w:color w:val="auto"/>
          <w:sz w:val="24"/>
          <w:szCs w:val="24"/>
          <w:lang w:val="en"/>
        </w:rPr>
        <w:t>capacity</w:t>
      </w:r>
      <w:r w:rsidRPr="3C7507F0" w:rsidR="00F241FD">
        <w:rPr>
          <w:rFonts w:cs="Calibri" w:cstheme="minorAscii"/>
          <w:color w:val="auto"/>
          <w:sz w:val="24"/>
          <w:szCs w:val="24"/>
          <w:lang w:val="en"/>
        </w:rPr>
        <w:t xml:space="preserve"> of the company in a normal working day and in realistic working conditions, considering the </w:t>
      </w:r>
      <w:r w:rsidRPr="3C7507F0" w:rsidR="00F241FD">
        <w:rPr>
          <w:rFonts w:cs="Calibri" w:cstheme="minorAscii"/>
          <w:color w:val="auto"/>
          <w:sz w:val="24"/>
          <w:szCs w:val="24"/>
          <w:lang w:val="en"/>
        </w:rPr>
        <w:t xml:space="preserve">planned </w:t>
      </w:r>
      <w:r w:rsidRPr="3C7507F0" w:rsidR="00F241FD">
        <w:rPr>
          <w:rFonts w:cs="Calibri" w:cstheme="minorAscii"/>
          <w:color w:val="auto"/>
          <w:sz w:val="24"/>
          <w:szCs w:val="24"/>
          <w:lang w:val="en"/>
        </w:rPr>
        <w:t xml:space="preserve">losses </w:t>
      </w:r>
      <w:r w:rsidRPr="3C7507F0" w:rsidR="00F241FD">
        <w:rPr>
          <w:rFonts w:cs="Calibri" w:cstheme="minorAscii"/>
          <w:color w:val="auto"/>
          <w:sz w:val="24"/>
          <w:szCs w:val="24"/>
          <w:u w:val="single"/>
          <w:lang w:val="en"/>
        </w:rPr>
        <w:t xml:space="preserve">of </w:t>
      </w:r>
      <w:r w:rsidRPr="3C7507F0" w:rsidR="00F241FD">
        <w:rPr>
          <w:rFonts w:cs="Calibri" w:cstheme="minorAscii"/>
          <w:color w:val="auto"/>
          <w:sz w:val="24"/>
          <w:szCs w:val="24"/>
          <w:lang w:val="en"/>
        </w:rPr>
        <w:t xml:space="preserve">that </w:t>
      </w:r>
      <w:r w:rsidRPr="3C7507F0" w:rsidR="00F241FD">
        <w:rPr>
          <w:rFonts w:cs="Calibri" w:cstheme="minorAscii"/>
          <w:color w:val="auto"/>
          <w:sz w:val="24"/>
          <w:szCs w:val="24"/>
          <w:lang w:val="en"/>
        </w:rPr>
        <w:t>capacity</w:t>
      </w:r>
      <w:r w:rsidRPr="3C7507F0" w:rsidR="00F241FD">
        <w:rPr>
          <w:rFonts w:cs="Calibri" w:cstheme="minorAscii"/>
          <w:color w:val="auto"/>
          <w:sz w:val="24"/>
          <w:szCs w:val="24"/>
          <w:lang w:val="en"/>
        </w:rPr>
        <w:t xml:space="preserve">. Thus, for </w:t>
      </w:r>
      <w:r w:rsidRPr="3C7507F0" w:rsidR="00F241FD">
        <w:rPr>
          <w:rFonts w:cs="Calibri" w:cstheme="minorAscii"/>
          <w:b w:val="1"/>
          <w:bCs w:val="1"/>
          <w:color w:val="auto"/>
          <w:sz w:val="24"/>
          <w:szCs w:val="24"/>
          <w:lang w:val="en"/>
        </w:rPr>
        <w:t xml:space="preserve">the calculation of the actual installed </w:t>
      </w:r>
      <w:r w:rsidRPr="3C7507F0" w:rsidR="00F241FD">
        <w:rPr>
          <w:rFonts w:cs="Calibri" w:cstheme="minorAscii"/>
          <w:color w:val="auto"/>
          <w:sz w:val="24"/>
          <w:szCs w:val="24"/>
          <w:lang w:val="en"/>
        </w:rPr>
        <w:t xml:space="preserve">capacity, it </w:t>
      </w:r>
      <w:r w:rsidRPr="3C7507F0" w:rsidR="00F241FD">
        <w:rPr>
          <w:rFonts w:cs="Calibri" w:cstheme="minorAscii"/>
          <w:color w:val="auto"/>
          <w:sz w:val="24"/>
          <w:szCs w:val="24"/>
          <w:lang w:val="en"/>
        </w:rPr>
        <w:t>is recommended</w:t>
      </w:r>
      <w:r w:rsidRPr="3C7507F0" w:rsidR="00F241FD">
        <w:rPr>
          <w:rFonts w:cs="Calibri" w:cstheme="minorAscii"/>
          <w:color w:val="auto"/>
          <w:sz w:val="24"/>
          <w:szCs w:val="24"/>
          <w:lang w:val="en"/>
        </w:rPr>
        <w:t xml:space="preserve"> that:</w:t>
      </w:r>
    </w:p>
    <w:p w:rsidRPr="009F6502" w:rsidR="00F241FD" w:rsidP="3C7507F0" w:rsidRDefault="00F241FD" w14:paraId="210EE11A" w14:textId="77777777">
      <w:pPr>
        <w:numPr>
          <w:ilvl w:val="3"/>
          <w:numId w:val="8"/>
        </w:numPr>
        <w:spacing w:after="0"/>
        <w:jc w:val="both"/>
        <w:rPr>
          <w:rFonts w:eastAsia="Times New Roman" w:cs="Calibri" w:cstheme="minorAscii"/>
          <w:color w:val="auto"/>
          <w:sz w:val="24"/>
          <w:szCs w:val="24"/>
          <w:lang w:val="en-US"/>
        </w:rPr>
      </w:pPr>
      <w:r w:rsidRPr="3C7507F0" w:rsidR="00F241FD">
        <w:rPr>
          <w:rFonts w:eastAsia="Times New Roman" w:cs="Calibri" w:cstheme="minorAscii"/>
          <w:color w:val="auto"/>
          <w:sz w:val="24"/>
          <w:szCs w:val="24"/>
          <w:lang w:val="en"/>
        </w:rPr>
        <w:t xml:space="preserve">number of normal shifts and hours of plant </w:t>
      </w:r>
      <w:r w:rsidRPr="3C7507F0" w:rsidR="00F241FD">
        <w:rPr>
          <w:rFonts w:eastAsia="Times New Roman" w:cs="Calibri" w:cstheme="minorAscii"/>
          <w:color w:val="auto"/>
          <w:sz w:val="24"/>
          <w:szCs w:val="24"/>
          <w:lang w:val="en"/>
        </w:rPr>
        <w:t>operation;</w:t>
      </w:r>
    </w:p>
    <w:p w:rsidRPr="009F6502" w:rsidR="00F241FD" w:rsidP="3C7507F0" w:rsidRDefault="00F241FD" w14:paraId="52DE5459" w14:textId="77777777">
      <w:pPr>
        <w:numPr>
          <w:ilvl w:val="3"/>
          <w:numId w:val="8"/>
        </w:numPr>
        <w:spacing w:after="0"/>
        <w:jc w:val="both"/>
        <w:rPr>
          <w:rFonts w:eastAsia="Times New Roman" w:cs="Calibri" w:cstheme="minorAscii"/>
          <w:color w:val="auto"/>
          <w:sz w:val="24"/>
          <w:szCs w:val="24"/>
          <w:lang w:val="en-US"/>
        </w:rPr>
      </w:pPr>
      <w:r w:rsidRPr="3C7507F0" w:rsidR="00F241FD">
        <w:rPr>
          <w:rFonts w:eastAsia="Times New Roman" w:cs="Calibri" w:cstheme="minorAscii"/>
          <w:color w:val="auto"/>
          <w:sz w:val="24"/>
          <w:szCs w:val="24"/>
          <w:lang w:val="en"/>
        </w:rPr>
        <w:t xml:space="preserve">machinery and equipment in </w:t>
      </w:r>
      <w:r w:rsidRPr="3C7507F0" w:rsidR="00F241FD">
        <w:rPr>
          <w:rFonts w:eastAsia="Times New Roman" w:cs="Calibri" w:cstheme="minorAscii"/>
          <w:color w:val="auto"/>
          <w:sz w:val="24"/>
          <w:szCs w:val="24"/>
          <w:lang w:val="en"/>
        </w:rPr>
        <w:t>operation;</w:t>
      </w:r>
    </w:p>
    <w:p w:rsidRPr="009F6502" w:rsidR="00F241FD" w:rsidP="3C7507F0" w:rsidRDefault="00F241FD" w14:paraId="3656B31F" w14:textId="77777777">
      <w:pPr>
        <w:numPr>
          <w:ilvl w:val="3"/>
          <w:numId w:val="8"/>
        </w:numPr>
        <w:spacing w:after="0"/>
        <w:jc w:val="both"/>
        <w:rPr>
          <w:rFonts w:eastAsia="Times New Roman" w:cs="Calibri" w:cstheme="minorAscii"/>
          <w:color w:val="auto"/>
          <w:sz w:val="24"/>
          <w:szCs w:val="24"/>
          <w:lang w:val="en-US"/>
        </w:rPr>
      </w:pPr>
      <w:r w:rsidRPr="3C7507F0" w:rsidR="00F241FD">
        <w:rPr>
          <w:rFonts w:eastAsia="Times New Roman" w:cs="Calibri" w:cstheme="minorAscii"/>
          <w:color w:val="auto"/>
          <w:sz w:val="24"/>
          <w:szCs w:val="24"/>
          <w:lang w:val="en"/>
        </w:rPr>
        <w:t xml:space="preserve">scheduled stops </w:t>
      </w:r>
      <w:r w:rsidRPr="3C7507F0" w:rsidR="00F241FD">
        <w:rPr>
          <w:rFonts w:eastAsia="Times New Roman" w:cs="Calibri" w:cstheme="minorAscii"/>
          <w:color w:val="auto"/>
          <w:sz w:val="24"/>
          <w:szCs w:val="24"/>
          <w:u w:val="single"/>
          <w:lang w:val="en"/>
        </w:rPr>
        <w:t>for</w:t>
      </w:r>
      <w:r w:rsidRPr="3C7507F0" w:rsidR="00F241FD">
        <w:rPr>
          <w:rFonts w:eastAsia="Times New Roman" w:cs="Calibri" w:cstheme="minorAscii"/>
          <w:color w:val="auto"/>
          <w:sz w:val="24"/>
          <w:szCs w:val="24"/>
          <w:lang w:val="en"/>
        </w:rPr>
        <w:t xml:space="preserve"> </w:t>
      </w:r>
      <w:r w:rsidRPr="3C7507F0" w:rsidR="00F241FD">
        <w:rPr>
          <w:rFonts w:eastAsia="Times New Roman" w:cs="Calibri" w:cstheme="minorAscii"/>
          <w:color w:val="auto"/>
          <w:sz w:val="24"/>
          <w:szCs w:val="24"/>
          <w:lang w:val="en"/>
        </w:rPr>
        <w:t xml:space="preserve">setup </w:t>
      </w:r>
      <w:r w:rsidRPr="3C7507F0" w:rsidR="00F241FD">
        <w:rPr>
          <w:rFonts w:eastAsia="Times New Roman" w:cs="Calibri" w:cstheme="minorAscii"/>
          <w:i w:val="1"/>
          <w:iCs w:val="1"/>
          <w:color w:val="auto"/>
          <w:sz w:val="24"/>
          <w:szCs w:val="24"/>
          <w:lang w:val="en"/>
        </w:rPr>
        <w:t>(exchange</w:t>
      </w:r>
      <w:r w:rsidRPr="3C7507F0" w:rsidR="00F241FD">
        <w:rPr>
          <w:rFonts w:eastAsia="Times New Roman" w:cs="Calibri" w:cstheme="minorAscii"/>
          <w:color w:val="auto"/>
          <w:sz w:val="24"/>
          <w:szCs w:val="24"/>
          <w:lang w:val="en"/>
        </w:rPr>
        <w:t xml:space="preserve"> </w:t>
      </w:r>
      <w:r w:rsidRPr="3C7507F0" w:rsidR="00F241FD">
        <w:rPr>
          <w:rFonts w:eastAsia="Times New Roman" w:cs="Calibri" w:cstheme="minorAscii"/>
          <w:color w:val="auto"/>
          <w:sz w:val="24"/>
          <w:szCs w:val="24"/>
          <w:lang w:val="en"/>
        </w:rPr>
        <w:t xml:space="preserve">of products), periodic preventive maintenance, repair, cleaning, shift changes, rest and meals intervals, quality sampling, </w:t>
      </w:r>
      <w:r w:rsidRPr="3C7507F0" w:rsidR="00F241FD">
        <w:rPr>
          <w:rFonts w:eastAsia="Times New Roman" w:cs="Calibri" w:cstheme="minorAscii"/>
          <w:color w:val="auto"/>
          <w:sz w:val="24"/>
          <w:szCs w:val="24"/>
          <w:lang w:val="en"/>
        </w:rPr>
        <w:t>etc.;</w:t>
      </w:r>
    </w:p>
    <w:p w:rsidRPr="009F6502" w:rsidR="00F241FD" w:rsidP="3C7507F0" w:rsidRDefault="00F241FD" w14:paraId="37228F78" w14:textId="77777777">
      <w:pPr>
        <w:numPr>
          <w:ilvl w:val="3"/>
          <w:numId w:val="8"/>
        </w:numPr>
        <w:spacing w:after="0"/>
        <w:jc w:val="both"/>
        <w:rPr>
          <w:rFonts w:eastAsia="Times New Roman" w:cs="Calibri" w:cstheme="minorAscii"/>
          <w:color w:val="auto"/>
          <w:sz w:val="24"/>
          <w:szCs w:val="24"/>
          <w:lang w:val="en-US"/>
        </w:rPr>
      </w:pPr>
      <w:r w:rsidRPr="3C7507F0" w:rsidR="00F241FD">
        <w:rPr>
          <w:rFonts w:eastAsia="Times New Roman" w:cs="Calibri" w:cstheme="minorAscii"/>
          <w:color w:val="auto"/>
          <w:sz w:val="24"/>
          <w:szCs w:val="24"/>
          <w:lang w:val="en"/>
        </w:rPr>
        <w:t xml:space="preserve">full availability of </w:t>
      </w:r>
      <w:r w:rsidRPr="3C7507F0" w:rsidR="00F241FD">
        <w:rPr>
          <w:rFonts w:eastAsia="Times New Roman" w:cs="Calibri" w:cstheme="minorAscii"/>
          <w:color w:val="auto"/>
          <w:sz w:val="24"/>
          <w:szCs w:val="24"/>
          <w:lang w:val="en"/>
        </w:rPr>
        <w:t>labour</w:t>
      </w:r>
      <w:r w:rsidRPr="3C7507F0" w:rsidR="00F241FD">
        <w:rPr>
          <w:rFonts w:eastAsia="Times New Roman" w:cs="Calibri" w:cstheme="minorAscii"/>
          <w:color w:val="auto"/>
          <w:sz w:val="24"/>
          <w:szCs w:val="24"/>
          <w:lang w:val="en"/>
        </w:rPr>
        <w:t xml:space="preserve">, raw materials, </w:t>
      </w:r>
      <w:r w:rsidRPr="3C7507F0" w:rsidR="00F241FD">
        <w:rPr>
          <w:rFonts w:eastAsia="Times New Roman" w:cs="Calibri" w:cstheme="minorAscii"/>
          <w:color w:val="auto"/>
          <w:sz w:val="24"/>
          <w:szCs w:val="24"/>
          <w:lang w:val="en"/>
        </w:rPr>
        <w:t>utilities</w:t>
      </w:r>
      <w:r w:rsidRPr="3C7507F0" w:rsidR="00F241FD">
        <w:rPr>
          <w:rFonts w:eastAsia="Times New Roman" w:cs="Calibri" w:cstheme="minorAscii"/>
          <w:color w:val="auto"/>
          <w:sz w:val="24"/>
          <w:szCs w:val="24"/>
          <w:lang w:val="en"/>
        </w:rPr>
        <w:t xml:space="preserve"> and other input; and</w:t>
      </w:r>
    </w:p>
    <w:p w:rsidRPr="009F6502" w:rsidR="00F241FD" w:rsidP="3C7507F0" w:rsidRDefault="00F241FD" w14:paraId="43E6B4F4" w14:textId="77777777">
      <w:pPr>
        <w:numPr>
          <w:ilvl w:val="3"/>
          <w:numId w:val="8"/>
        </w:numPr>
        <w:spacing w:after="0"/>
        <w:jc w:val="both"/>
        <w:rPr>
          <w:rFonts w:eastAsia="Times New Roman" w:cs="Calibri" w:cstheme="minorAscii"/>
          <w:color w:val="auto"/>
          <w:sz w:val="24"/>
          <w:szCs w:val="24"/>
          <w:lang w:val="en-US"/>
        </w:rPr>
      </w:pPr>
      <w:r w:rsidRPr="3C7507F0" w:rsidR="00F241FD">
        <w:rPr>
          <w:rFonts w:eastAsia="Times New Roman" w:cs="Calibri" w:cstheme="minorAscii"/>
          <w:color w:val="auto"/>
          <w:sz w:val="24"/>
          <w:szCs w:val="24"/>
          <w:lang w:val="en"/>
        </w:rPr>
        <w:t>only the conditions usually used by the company for the use of contracting services or the use of production facilities outside the plant.</w:t>
      </w:r>
    </w:p>
    <w:p w:rsidRPr="009F6502" w:rsidR="00F241FD" w:rsidP="3C7507F0" w:rsidRDefault="00F241FD" w14:paraId="04B8BDA0" w14:textId="77777777">
      <w:pPr>
        <w:spacing/>
        <w:ind w:left="2070"/>
        <w:contextualSpacing/>
        <w:rPr>
          <w:rFonts w:cs="Calibri" w:cstheme="minorAscii"/>
          <w:color w:val="auto"/>
          <w:sz w:val="24"/>
          <w:szCs w:val="24"/>
          <w:lang w:val="en-US"/>
        </w:rPr>
      </w:pPr>
      <w:r w:rsidRPr="3C7507F0" w:rsidR="00F241FD">
        <w:rPr>
          <w:rFonts w:cs="Calibri" w:cstheme="minorAscii"/>
          <w:b w:val="1"/>
          <w:bCs w:val="1"/>
          <w:color w:val="auto"/>
          <w:sz w:val="24"/>
          <w:szCs w:val="24"/>
          <w:lang w:val="en"/>
        </w:rPr>
        <w:t xml:space="preserve">However, they should not </w:t>
      </w:r>
      <w:r w:rsidRPr="3C7507F0" w:rsidR="00F241FD">
        <w:rPr>
          <w:rFonts w:cs="Calibri" w:cstheme="minorAscii"/>
          <w:b w:val="1"/>
          <w:bCs w:val="1"/>
          <w:color w:val="auto"/>
          <w:sz w:val="24"/>
          <w:szCs w:val="24"/>
          <w:lang w:val="en"/>
        </w:rPr>
        <w:t xml:space="preserve">be </w:t>
      </w:r>
      <w:r w:rsidRPr="3C7507F0" w:rsidR="00F241FD">
        <w:rPr>
          <w:rFonts w:cs="Calibri" w:cstheme="minorAscii"/>
          <w:color w:val="auto"/>
          <w:sz w:val="24"/>
          <w:szCs w:val="24"/>
          <w:lang w:val="en"/>
        </w:rPr>
        <w:t>considered</w:t>
      </w:r>
      <w:r w:rsidRPr="3C7507F0" w:rsidR="00F241FD">
        <w:rPr>
          <w:rFonts w:cs="Calibri" w:cstheme="minorAscii"/>
          <w:color w:val="auto"/>
          <w:sz w:val="24"/>
          <w:szCs w:val="24"/>
          <w:lang w:val="en"/>
        </w:rPr>
        <w:t>:</w:t>
      </w:r>
    </w:p>
    <w:p w:rsidRPr="009F6502" w:rsidR="00F241FD" w:rsidP="3C7507F0" w:rsidRDefault="00F241FD" w14:paraId="3E4F5374" w14:textId="77777777">
      <w:pPr>
        <w:numPr>
          <w:ilvl w:val="3"/>
          <w:numId w:val="9"/>
        </w:numPr>
        <w:spacing w:after="0"/>
        <w:jc w:val="both"/>
        <w:rPr>
          <w:rFonts w:eastAsia="Times New Roman" w:cs="Calibri" w:cstheme="minorAscii"/>
          <w:color w:val="auto"/>
          <w:sz w:val="24"/>
          <w:szCs w:val="24"/>
          <w:lang w:val="en-US"/>
        </w:rPr>
      </w:pPr>
      <w:r w:rsidRPr="3C7507F0" w:rsidR="00F241FD">
        <w:rPr>
          <w:rFonts w:eastAsia="Times New Roman" w:cs="Calibri" w:cstheme="minorAscii"/>
          <w:color w:val="auto"/>
          <w:sz w:val="24"/>
          <w:szCs w:val="24"/>
          <w:lang w:val="en"/>
        </w:rPr>
        <w:t>unscheduled downtime and loss, such as unscheduled maintenance, default equipment stops, and product losses due to quality issues.</w:t>
      </w:r>
    </w:p>
    <w:p w:rsidRPr="009F6502" w:rsidR="00F241FD" w:rsidP="3C7507F0" w:rsidRDefault="00F241FD" w14:paraId="0441690E" w14:textId="15840822">
      <w:pPr>
        <w:spacing w:after="120"/>
        <w:ind w:firstLine="708"/>
        <w:rPr>
          <w:rFonts w:cs="Calibri" w:cstheme="minorAscii"/>
          <w:color w:val="auto"/>
          <w:sz w:val="24"/>
          <w:szCs w:val="24"/>
          <w:lang w:val="en-US"/>
        </w:rPr>
      </w:pPr>
      <w:r w:rsidRPr="3C7507F0" w:rsidR="00F241FD">
        <w:rPr>
          <w:rFonts w:cs="Calibri" w:cstheme="minorAscii"/>
          <w:color w:val="auto"/>
          <w:sz w:val="24"/>
          <w:szCs w:val="24"/>
          <w:lang w:val="en"/>
        </w:rPr>
        <w:t xml:space="preserve">6.1.12 </w:t>
      </w:r>
      <w:r w:rsidRPr="3C7507F0" w:rsidR="00F241FD">
        <w:rPr>
          <w:rFonts w:cs="Calibri" w:cstheme="minorAscii"/>
          <w:color w:val="auto"/>
          <w:sz w:val="24"/>
          <w:szCs w:val="24"/>
          <w:lang w:val="en"/>
        </w:rPr>
        <w:t xml:space="preserve">Other </w:t>
      </w:r>
      <w:r w:rsidRPr="3C7507F0" w:rsidR="00F241FD">
        <w:rPr>
          <w:rFonts w:cs="Calibri" w:cstheme="minorAscii"/>
          <w:color w:val="auto"/>
          <w:sz w:val="24"/>
          <w:szCs w:val="24"/>
          <w:lang w:val="en"/>
        </w:rPr>
        <w:t>very important</w:t>
      </w:r>
      <w:r w:rsidRPr="3C7507F0" w:rsidR="00F241FD">
        <w:rPr>
          <w:rFonts w:cs="Calibri" w:cstheme="minorAscii"/>
          <w:color w:val="auto"/>
          <w:sz w:val="24"/>
          <w:szCs w:val="24"/>
          <w:lang w:val="en"/>
        </w:rPr>
        <w:t xml:space="preserve"> points in the </w:t>
      </w:r>
      <w:r w:rsidRPr="3C7507F0" w:rsidR="00F241FD">
        <w:rPr>
          <w:rFonts w:cs="Calibri" w:cstheme="minorAscii"/>
          <w:b w:val="1"/>
          <w:bCs w:val="1"/>
          <w:color w:val="auto"/>
          <w:sz w:val="24"/>
          <w:szCs w:val="24"/>
          <w:lang w:val="en"/>
        </w:rPr>
        <w:t>calculation are the definition of the production bottleneck and the selection of the product mix.</w:t>
      </w:r>
    </w:p>
    <w:p w:rsidRPr="009F6502" w:rsidR="00F241FD" w:rsidP="3C7507F0" w:rsidRDefault="00F241FD" w14:paraId="5C67DE61" w14:textId="77777777">
      <w:pPr>
        <w:numPr>
          <w:ilvl w:val="0"/>
          <w:numId w:val="10"/>
        </w:numPr>
        <w:spacing w:after="0"/>
        <w:ind w:left="1776"/>
        <w:contextualSpacing/>
        <w:jc w:val="both"/>
        <w:rPr>
          <w:rFonts w:cs="Calibri" w:cstheme="minorAscii"/>
          <w:color w:val="auto"/>
          <w:sz w:val="24"/>
          <w:szCs w:val="24"/>
          <w:lang w:val="en-US"/>
        </w:rPr>
      </w:pPr>
      <w:r w:rsidRPr="3C7507F0" w:rsidR="00F241FD">
        <w:rPr>
          <w:rFonts w:cs="Calibri" w:cstheme="minorAscii"/>
          <w:b w:val="1"/>
          <w:bCs w:val="1"/>
          <w:color w:val="auto"/>
          <w:sz w:val="24"/>
          <w:szCs w:val="24"/>
          <w:lang w:val="en"/>
        </w:rPr>
        <w:t xml:space="preserve">Production bottleneck: The company must prove which machine, equipment or work </w:t>
      </w:r>
      <w:r w:rsidRPr="3C7507F0" w:rsidR="00F241FD">
        <w:rPr>
          <w:rFonts w:cs="Calibri" w:cstheme="minorAscii"/>
          <w:color w:val="auto"/>
          <w:sz w:val="24"/>
          <w:szCs w:val="24"/>
          <w:lang w:val="en"/>
        </w:rPr>
        <w:t xml:space="preserve">center is most overloaded or responsible for the slowest step in the production </w:t>
      </w:r>
      <w:r w:rsidRPr="3C7507F0" w:rsidR="00F241FD">
        <w:rPr>
          <w:rFonts w:cs="Calibri" w:cstheme="minorAscii"/>
          <w:color w:val="auto"/>
          <w:sz w:val="24"/>
          <w:szCs w:val="24"/>
          <w:lang w:val="en"/>
        </w:rPr>
        <w:t>process, since</w:t>
      </w:r>
      <w:r w:rsidRPr="3C7507F0" w:rsidR="00F241FD">
        <w:rPr>
          <w:rFonts w:cs="Calibri" w:cstheme="minorAscii"/>
          <w:color w:val="auto"/>
          <w:sz w:val="24"/>
          <w:szCs w:val="24"/>
          <w:lang w:val="en"/>
        </w:rPr>
        <w:t xml:space="preserve"> the production of the industry is limited to the </w:t>
      </w:r>
      <w:r w:rsidRPr="3C7507F0" w:rsidR="00F241FD">
        <w:rPr>
          <w:rFonts w:cs="Calibri" w:cstheme="minorAscii"/>
          <w:color w:val="auto"/>
          <w:sz w:val="24"/>
          <w:szCs w:val="24"/>
          <w:lang w:val="en"/>
        </w:rPr>
        <w:t>capacity</w:t>
      </w:r>
      <w:r w:rsidRPr="3C7507F0" w:rsidR="00F241FD">
        <w:rPr>
          <w:rFonts w:cs="Calibri" w:cstheme="minorAscii"/>
          <w:color w:val="auto"/>
          <w:sz w:val="24"/>
          <w:szCs w:val="24"/>
          <w:lang w:val="en"/>
        </w:rPr>
        <w:t xml:space="preserve"> or speed of the bottleneck.</w:t>
      </w:r>
    </w:p>
    <w:p w:rsidRPr="009F6502" w:rsidR="00F241FD" w:rsidP="3C7507F0" w:rsidRDefault="00F241FD" w14:paraId="17CB1418" w14:textId="77777777">
      <w:pPr>
        <w:numPr>
          <w:ilvl w:val="0"/>
          <w:numId w:val="10"/>
        </w:numPr>
        <w:spacing w:after="0"/>
        <w:ind w:left="1776"/>
        <w:contextualSpacing/>
        <w:jc w:val="both"/>
        <w:rPr>
          <w:rFonts w:cs="Calibri" w:cstheme="minorAscii"/>
          <w:color w:val="auto"/>
          <w:sz w:val="24"/>
          <w:szCs w:val="24"/>
          <w:lang w:val="en-US"/>
        </w:rPr>
      </w:pPr>
      <w:r w:rsidRPr="3C7507F0" w:rsidR="00F241FD">
        <w:rPr>
          <w:rFonts w:cs="Calibri" w:cstheme="minorAscii"/>
          <w:b w:val="1"/>
          <w:bCs w:val="1"/>
          <w:color w:val="auto"/>
          <w:sz w:val="24"/>
          <w:szCs w:val="24"/>
          <w:lang w:val="en"/>
        </w:rPr>
        <w:t>Product mix selection: these</w:t>
      </w:r>
      <w:r w:rsidRPr="3C7507F0" w:rsidR="00F241FD">
        <w:rPr>
          <w:rFonts w:cs="Calibri" w:cstheme="minorAscii"/>
          <w:color w:val="auto"/>
          <w:sz w:val="24"/>
          <w:szCs w:val="24"/>
          <w:lang w:val="en"/>
        </w:rPr>
        <w:t xml:space="preserve"> are </w:t>
      </w:r>
      <w:r w:rsidRPr="3C7507F0" w:rsidR="00F241FD">
        <w:rPr>
          <w:rFonts w:cs="Calibri" w:cstheme="minorAscii"/>
          <w:color w:val="auto"/>
          <w:sz w:val="24"/>
          <w:szCs w:val="24"/>
          <w:lang w:val="en"/>
        </w:rPr>
        <w:t>the similar</w:t>
      </w:r>
      <w:r w:rsidRPr="3C7507F0" w:rsidR="00F241FD">
        <w:rPr>
          <w:rFonts w:cs="Calibri" w:cstheme="minorAscii"/>
          <w:color w:val="auto"/>
          <w:sz w:val="24"/>
          <w:szCs w:val="24"/>
          <w:lang w:val="en"/>
        </w:rPr>
        <w:t xml:space="preserve"> product models that will </w:t>
      </w:r>
      <w:r w:rsidRPr="3C7507F0" w:rsidR="00F241FD">
        <w:rPr>
          <w:rFonts w:cs="Calibri" w:cstheme="minorAscii"/>
          <w:color w:val="auto"/>
          <w:sz w:val="24"/>
          <w:szCs w:val="24"/>
          <w:lang w:val="en"/>
        </w:rPr>
        <w:t>be considered</w:t>
      </w:r>
      <w:r w:rsidRPr="3C7507F0" w:rsidR="00F241FD">
        <w:rPr>
          <w:rFonts w:cs="Calibri" w:cstheme="minorAscii"/>
          <w:color w:val="auto"/>
          <w:sz w:val="24"/>
          <w:szCs w:val="24"/>
          <w:lang w:val="en"/>
        </w:rPr>
        <w:t xml:space="preserve"> for estimating the volume produced per unit of time in the equipment considered production bottleneck.</w:t>
      </w:r>
      <w:r w:rsidRPr="3C7507F0" w:rsidR="00F241FD">
        <w:rPr>
          <w:rFonts w:cs="Calibri" w:cstheme="minorAscii"/>
          <w:color w:val="auto"/>
          <w:sz w:val="24"/>
          <w:szCs w:val="24"/>
          <w:lang w:val="en"/>
        </w:rPr>
        <w:t xml:space="preserve"> </w:t>
      </w:r>
      <w:r w:rsidRPr="3C7507F0" w:rsidR="00F241FD">
        <w:rPr>
          <w:rFonts w:cs="Calibri" w:cstheme="minorAscii"/>
          <w:b w:val="1"/>
          <w:bCs w:val="1"/>
          <w:color w:val="auto"/>
          <w:sz w:val="24"/>
          <w:szCs w:val="24"/>
          <w:lang w:val="en"/>
        </w:rPr>
        <w:t>Companies should consider the product model(s) more efficient(s), i.e., that model(s)</w:t>
      </w:r>
      <w:r w:rsidRPr="3C7507F0" w:rsidR="00F241FD">
        <w:rPr>
          <w:rFonts w:cs="Calibri" w:cstheme="minorAscii"/>
          <w:color w:val="auto"/>
          <w:sz w:val="24"/>
          <w:szCs w:val="24"/>
          <w:lang w:val="en"/>
        </w:rPr>
        <w:t xml:space="preserve">produced by the equipment or production line at greater volume per unit of time, for </w:t>
      </w:r>
      <w:r w:rsidRPr="3C7507F0" w:rsidR="00F241FD">
        <w:rPr>
          <w:rFonts w:cs="Calibri" w:cstheme="minorAscii"/>
          <w:color w:val="auto"/>
          <w:sz w:val="24"/>
          <w:szCs w:val="24"/>
          <w:lang w:val="en"/>
        </w:rPr>
        <w:t>example, in meters per second, in tons per hour</w:t>
      </w:r>
      <w:r w:rsidRPr="3C7507F0" w:rsidR="00F241FD">
        <w:rPr>
          <w:rFonts w:cs="Calibri" w:cstheme="minorAscii"/>
          <w:color w:val="auto"/>
          <w:sz w:val="24"/>
          <w:szCs w:val="24"/>
          <w:lang w:val="en"/>
        </w:rPr>
        <w:t xml:space="preserve"> or in parts per minute.</w:t>
      </w:r>
    </w:p>
    <w:p w:rsidRPr="009F6502" w:rsidR="00F241FD" w:rsidP="3C7507F0" w:rsidRDefault="00F241FD" w14:paraId="7A1ABA38" w14:textId="77777777">
      <w:pPr>
        <w:ind w:left="360" w:hanging="360"/>
        <w:jc w:val="both"/>
        <w:rPr>
          <w:rFonts w:cs="Calibri" w:cstheme="minorAscii"/>
          <w:color w:val="auto"/>
          <w:sz w:val="24"/>
          <w:szCs w:val="24"/>
          <w:lang w:val="en-US"/>
        </w:rPr>
      </w:pPr>
    </w:p>
    <w:p w:rsidRPr="009F6502" w:rsidR="00A63308" w:rsidP="3C7507F0" w:rsidRDefault="00A63308" w14:paraId="7DF83442" w14:textId="709DA1AF">
      <w:pPr>
        <w:ind w:left="360" w:hanging="360"/>
        <w:jc w:val="both"/>
        <w:rPr>
          <w:rFonts w:cs="Calibri" w:cstheme="minorAscii"/>
          <w:color w:val="auto"/>
          <w:sz w:val="24"/>
          <w:szCs w:val="24"/>
          <w:lang w:val="en-US"/>
        </w:rPr>
      </w:pPr>
      <w:r w:rsidRPr="009F6502">
        <w:rPr>
          <w:rFonts w:cstheme="minorHAnsi"/>
          <w:sz w:val="24"/>
          <w:szCs w:val="24"/>
          <w:lang w:val="en-US"/>
        </w:rPr>
        <w:tab/>
      </w:r>
      <w:r w:rsidRPr="009F6502">
        <w:rPr>
          <w:rFonts w:cstheme="minorHAnsi"/>
          <w:sz w:val="24"/>
          <w:szCs w:val="24"/>
          <w:lang w:val="en-US"/>
        </w:rPr>
        <w:tab/>
      </w:r>
      <w:r w:rsidRPr="3C7507F0" w:rsidR="00A63308">
        <w:rPr>
          <w:rFonts w:cs="Calibri" w:cstheme="minorAscii"/>
          <w:color w:val="auto"/>
          <w:sz w:val="24"/>
          <w:szCs w:val="24"/>
          <w:lang w:val="en-US"/>
        </w:rPr>
        <w:t>6.1.1</w:t>
      </w:r>
      <w:r w:rsidRPr="3C7507F0" w:rsidR="00F241FD">
        <w:rPr>
          <w:rFonts w:cs="Calibri" w:cstheme="minorAscii"/>
          <w:color w:val="auto"/>
          <w:sz w:val="24"/>
          <w:szCs w:val="24"/>
          <w:lang w:val="en-US"/>
        </w:rPr>
        <w:t>3</w:t>
      </w:r>
      <w:r w:rsidRPr="3C7507F0" w:rsidR="00A63308">
        <w:rPr>
          <w:rFonts w:cs="Calibri" w:cstheme="minorAscii"/>
          <w:color w:val="auto"/>
          <w:sz w:val="24"/>
          <w:szCs w:val="24"/>
          <w:lang w:val="en-US"/>
        </w:rPr>
        <w:t xml:space="preserve"> </w:t>
      </w:r>
      <w:r w:rsidRPr="3C7507F0" w:rsidR="000E393E">
        <w:rPr>
          <w:rFonts w:cs="Calibri" w:cstheme="minorAscii"/>
          <w:color w:val="auto"/>
          <w:sz w:val="24"/>
          <w:szCs w:val="24"/>
          <w:lang w:val="en-US"/>
        </w:rPr>
        <w:t xml:space="preserve">If the company cannot adopt all the guidelines provided for the calculation of installed capacity, detailed justification should </w:t>
      </w:r>
      <w:r w:rsidRPr="3C7507F0" w:rsidR="000E393E">
        <w:rPr>
          <w:rFonts w:cs="Calibri" w:cstheme="minorAscii"/>
          <w:color w:val="auto"/>
          <w:sz w:val="24"/>
          <w:szCs w:val="24"/>
          <w:lang w:val="en-US"/>
        </w:rPr>
        <w:t>be provided</w:t>
      </w:r>
      <w:r w:rsidRPr="3C7507F0" w:rsidR="000E393E">
        <w:rPr>
          <w:rFonts w:cs="Calibri" w:cstheme="minorAscii"/>
          <w:color w:val="auto"/>
          <w:sz w:val="24"/>
          <w:szCs w:val="24"/>
          <w:lang w:val="en-US"/>
        </w:rPr>
        <w:t>.</w:t>
      </w:r>
    </w:p>
    <w:p w:rsidRPr="009F6502" w:rsidR="000E393E" w:rsidP="3C7507F0" w:rsidRDefault="000E393E" w14:paraId="2479DA69" w14:textId="66046F0F">
      <w:pPr>
        <w:ind w:left="360" w:hanging="360"/>
        <w:jc w:val="both"/>
        <w:rPr>
          <w:rFonts w:cs="Calibri" w:cstheme="minorAscii"/>
          <w:color w:val="auto"/>
          <w:sz w:val="24"/>
          <w:szCs w:val="24"/>
          <w:lang w:val="en-US"/>
        </w:rPr>
      </w:pPr>
      <w:r w:rsidRPr="009F6502">
        <w:rPr>
          <w:rFonts w:cstheme="minorHAnsi"/>
          <w:sz w:val="24"/>
          <w:szCs w:val="24"/>
          <w:lang w:val="en-US"/>
        </w:rPr>
        <w:tab/>
      </w:r>
      <w:r w:rsidRPr="009F6502">
        <w:rPr>
          <w:rFonts w:cstheme="minorHAnsi"/>
          <w:sz w:val="24"/>
          <w:szCs w:val="24"/>
          <w:lang w:val="en-US"/>
        </w:rPr>
        <w:tab/>
      </w:r>
      <w:r w:rsidRPr="3C7507F0" w:rsidR="000E393E">
        <w:rPr>
          <w:rFonts w:cs="Calibri" w:cstheme="minorAscii"/>
          <w:color w:val="auto"/>
          <w:sz w:val="24"/>
          <w:szCs w:val="24"/>
          <w:lang w:val="en-US"/>
        </w:rPr>
        <w:t xml:space="preserve">6.1.14 If the installed capacity is used for the manufacturing of other products, </w:t>
      </w:r>
      <w:r w:rsidRPr="3C7507F0" w:rsidR="000E393E">
        <w:rPr>
          <w:rFonts w:cs="Calibri" w:cstheme="minorAscii"/>
          <w:color w:val="auto"/>
          <w:sz w:val="24"/>
          <w:szCs w:val="24"/>
          <w:lang w:val="en-US"/>
        </w:rPr>
        <w:t>pursuant to</w:t>
      </w:r>
      <w:r w:rsidRPr="3C7507F0" w:rsidR="000E393E">
        <w:rPr>
          <w:rFonts w:cs="Calibri" w:cstheme="minorAscii"/>
          <w:color w:val="auto"/>
          <w:sz w:val="24"/>
          <w:szCs w:val="24"/>
          <w:lang w:val="en-US"/>
        </w:rPr>
        <w:t xml:space="preserve"> 6.8 and 6.9, state, also in Appendix II, their production, by listing them separately in the column “others</w:t>
      </w:r>
      <w:r w:rsidRPr="3C7507F0" w:rsidR="000E393E">
        <w:rPr>
          <w:rFonts w:cs="Calibri" w:cstheme="minorAscii"/>
          <w:color w:val="auto"/>
          <w:sz w:val="24"/>
          <w:szCs w:val="24"/>
          <w:lang w:val="en-US"/>
        </w:rPr>
        <w:t>”.</w:t>
      </w:r>
    </w:p>
    <w:p w:rsidRPr="009F6502" w:rsidR="00A63308" w:rsidP="3C7507F0" w:rsidRDefault="00A63308" w14:paraId="35F9D152" w14:textId="71316D26">
      <w:pPr>
        <w:ind w:left="360" w:hanging="360"/>
        <w:jc w:val="both"/>
        <w:rPr>
          <w:rFonts w:cs="Calibri" w:cstheme="minorAscii"/>
          <w:color w:val="auto"/>
          <w:sz w:val="24"/>
          <w:szCs w:val="24"/>
          <w:lang w:val="en-US"/>
        </w:rPr>
      </w:pPr>
      <w:r w:rsidRPr="009F6502">
        <w:rPr>
          <w:rFonts w:cstheme="minorHAnsi"/>
          <w:sz w:val="24"/>
          <w:szCs w:val="24"/>
          <w:lang w:val="en-US"/>
        </w:rPr>
        <w:tab/>
      </w:r>
      <w:r w:rsidRPr="009F6502">
        <w:rPr>
          <w:rFonts w:cstheme="minorHAnsi"/>
          <w:sz w:val="24"/>
          <w:szCs w:val="24"/>
          <w:lang w:val="en-US"/>
        </w:rPr>
        <w:tab/>
      </w:r>
      <w:r w:rsidRPr="3C7507F0" w:rsidR="00A63308">
        <w:rPr>
          <w:rFonts w:cs="Calibri" w:cstheme="minorAscii"/>
          <w:color w:val="auto"/>
          <w:sz w:val="24"/>
          <w:szCs w:val="24"/>
          <w:lang w:val="en-US"/>
        </w:rPr>
        <w:t>6.1.1</w:t>
      </w:r>
      <w:r w:rsidRPr="3C7507F0" w:rsidR="000E393E">
        <w:rPr>
          <w:rFonts w:cs="Calibri" w:cstheme="minorAscii"/>
          <w:color w:val="auto"/>
          <w:sz w:val="24"/>
          <w:szCs w:val="24"/>
          <w:lang w:val="en-US"/>
        </w:rPr>
        <w:t>5</w:t>
      </w:r>
      <w:r w:rsidRPr="3C7507F0" w:rsidR="00A63308">
        <w:rPr>
          <w:rFonts w:cs="Calibri" w:cstheme="minorAscii"/>
          <w:color w:val="auto"/>
          <w:sz w:val="24"/>
          <w:szCs w:val="24"/>
          <w:lang w:val="en-US"/>
        </w:rPr>
        <w:t xml:space="preserve"> State the existence of stock, </w:t>
      </w:r>
      <w:r w:rsidRPr="3C7507F0" w:rsidR="00A63308">
        <w:rPr>
          <w:rFonts w:cs="Calibri" w:cstheme="minorAscii"/>
          <w:color w:val="auto"/>
          <w:sz w:val="24"/>
          <w:szCs w:val="24"/>
          <w:lang w:val="en-US"/>
        </w:rPr>
        <w:t xml:space="preserve">pursuant to</w:t>
      </w:r>
      <w:r w:rsidRPr="3C7507F0" w:rsidR="00A63308">
        <w:rPr>
          <w:rFonts w:cs="Calibri" w:cstheme="minorAscii"/>
          <w:color w:val="auto"/>
          <w:sz w:val="24"/>
          <w:szCs w:val="24"/>
          <w:lang w:val="en-US"/>
        </w:rPr>
        <w:t xml:space="preserve"> the model provided in Appendix </w:t>
      </w:r>
      <w:r w:rsidRPr="3C7507F0" w:rsidR="00A87FF0">
        <w:rPr>
          <w:rFonts w:cs="Calibri" w:cstheme="minorAscii"/>
          <w:color w:val="auto"/>
          <w:sz w:val="24"/>
          <w:szCs w:val="24"/>
          <w:lang w:val="en-US"/>
        </w:rPr>
        <w:t>III</w:t>
      </w:r>
      <w:r w:rsidRPr="3C7507F0" w:rsidR="00A63308">
        <w:rPr>
          <w:rFonts w:cs="Calibri" w:cstheme="minorAscii"/>
          <w:color w:val="auto"/>
          <w:sz w:val="24"/>
          <w:szCs w:val="24"/>
          <w:lang w:val="en-US"/>
        </w:rPr>
        <w:t xml:space="preserve">. State it below and provide a version of Appendix </w:t>
      </w:r>
      <w:r w:rsidRPr="3C7507F0" w:rsidR="00A87FF0">
        <w:rPr>
          <w:rFonts w:cs="Calibri" w:cstheme="minorAscii"/>
          <w:color w:val="auto"/>
          <w:sz w:val="24"/>
          <w:szCs w:val="24"/>
          <w:lang w:val="en-US"/>
        </w:rPr>
        <w:t xml:space="preserve">III </w:t>
      </w:r>
      <w:r w:rsidRPr="3C7507F0" w:rsidR="00A63308">
        <w:rPr>
          <w:rFonts w:cs="Calibri" w:cstheme="minorAscii"/>
          <w:color w:val="auto"/>
          <w:sz w:val="24"/>
          <w:szCs w:val="24"/>
          <w:lang w:val="en-US"/>
        </w:rPr>
        <w:t xml:space="preserve">in weight units (kilograms or tons) and in other trading units (units, pieces, </w:t>
      </w:r>
      <w:r w:rsidRPr="3C7507F0" w:rsidR="00A63308">
        <w:rPr>
          <w:rFonts w:cs="Calibri" w:cstheme="minorAscii"/>
          <w:color w:val="auto"/>
          <w:sz w:val="24"/>
          <w:szCs w:val="24"/>
          <w:lang w:val="en-US"/>
        </w:rPr>
        <w:t>lit</w:t>
      </w:r>
      <w:r w:rsidRPr="3C7507F0" w:rsidR="009A1459">
        <w:rPr>
          <w:rFonts w:cs="Calibri" w:cstheme="minorAscii"/>
          <w:color w:val="auto"/>
          <w:sz w:val="24"/>
          <w:szCs w:val="24"/>
          <w:lang w:val="en-US"/>
        </w:rPr>
        <w:t>r</w:t>
      </w:r>
      <w:r w:rsidRPr="3C7507F0" w:rsidR="00A63308">
        <w:rPr>
          <w:rFonts w:cs="Calibri" w:cstheme="minorAscii"/>
          <w:color w:val="auto"/>
          <w:sz w:val="24"/>
          <w:szCs w:val="24"/>
          <w:lang w:val="en-US"/>
        </w:rPr>
        <w:t>es</w:t>
      </w:r>
      <w:r w:rsidRPr="3C7507F0" w:rsidR="00A63308">
        <w:rPr>
          <w:rFonts w:cs="Calibri" w:cstheme="minorAscii"/>
          <w:color w:val="auto"/>
          <w:sz w:val="24"/>
          <w:szCs w:val="24"/>
          <w:lang w:val="en-US"/>
        </w:rPr>
        <w:t xml:space="preserve">). </w:t>
      </w:r>
    </w:p>
    <w:p w:rsidRPr="009F6502" w:rsidR="00A63308" w:rsidP="3C7507F0" w:rsidRDefault="00A63308" w14:paraId="4BE00EAE" w14:textId="77777777">
      <w:pPr>
        <w:ind w:left="360" w:hanging="360"/>
        <w:jc w:val="both"/>
        <w:rPr>
          <w:rFonts w:cs="Calibri" w:cstheme="minorAscii"/>
          <w:b w:val="1"/>
          <w:bCs w:val="1"/>
          <w:color w:val="auto"/>
          <w:sz w:val="24"/>
          <w:szCs w:val="24"/>
          <w:lang w:val="en-US"/>
        </w:rPr>
      </w:pPr>
      <w:r w:rsidRPr="009F6502">
        <w:rPr>
          <w:rFonts w:cstheme="minorHAnsi"/>
          <w:b/>
          <w:sz w:val="24"/>
          <w:szCs w:val="24"/>
          <w:lang w:val="en-US"/>
        </w:rPr>
        <w:tab/>
      </w:r>
      <w:r w:rsidRPr="3C7507F0" w:rsidR="00A63308">
        <w:rPr>
          <w:rFonts w:cs="Calibri" w:cstheme="minorAscii"/>
          <w:b w:val="1"/>
          <w:bCs w:val="1"/>
          <w:color w:val="auto"/>
          <w:sz w:val="24"/>
          <w:szCs w:val="24"/>
          <w:lang w:val="en-US"/>
        </w:rPr>
        <w:t>6.2 Production Process with the Participation of Affiliated Parties</w:t>
      </w:r>
    </w:p>
    <w:p w:rsidRPr="009F6502" w:rsidR="00A63308" w:rsidP="3C7507F0" w:rsidRDefault="00A63308" w14:paraId="6DA00585" w14:textId="040D112B">
      <w:pPr>
        <w:ind w:left="360" w:hanging="360"/>
        <w:jc w:val="both"/>
        <w:rPr>
          <w:rFonts w:cs="Calibri" w:cstheme="minorAscii"/>
          <w:color w:val="auto"/>
          <w:sz w:val="24"/>
          <w:szCs w:val="24"/>
          <w:lang w:val="en-US"/>
        </w:rPr>
      </w:pPr>
      <w:r w:rsidRPr="009F6502">
        <w:rPr>
          <w:rFonts w:cstheme="minorHAnsi"/>
          <w:sz w:val="24"/>
          <w:szCs w:val="24"/>
          <w:lang w:val="en-US"/>
        </w:rPr>
        <w:tab/>
      </w:r>
      <w:r w:rsidRPr="009F6502">
        <w:rPr>
          <w:rFonts w:cstheme="minorHAnsi"/>
          <w:sz w:val="24"/>
          <w:szCs w:val="24"/>
          <w:lang w:val="en-US"/>
        </w:rPr>
        <w:tab/>
      </w:r>
      <w:r w:rsidRPr="3C7507F0" w:rsidR="00A63308">
        <w:rPr>
          <w:rFonts w:cs="Calibri" w:cstheme="minorAscii"/>
          <w:color w:val="auto"/>
          <w:sz w:val="24"/>
          <w:szCs w:val="24"/>
          <w:lang w:val="en-US"/>
        </w:rPr>
        <w:t xml:space="preserve">6.2.1 State whether your company </w:t>
      </w:r>
      <w:r w:rsidRPr="3C7507F0" w:rsidR="00A63308">
        <w:rPr>
          <w:rFonts w:cs="Calibri" w:cstheme="minorAscii"/>
          <w:color w:val="auto"/>
          <w:sz w:val="24"/>
          <w:szCs w:val="24"/>
          <w:lang w:val="en-US"/>
        </w:rPr>
        <w:t xml:space="preserve">purchases</w:t>
      </w:r>
      <w:r w:rsidRPr="3C7507F0" w:rsidR="00A63308">
        <w:rPr>
          <w:rFonts w:cs="Calibri" w:cstheme="minorAscii"/>
          <w:color w:val="auto"/>
          <w:sz w:val="24"/>
          <w:szCs w:val="24"/>
          <w:lang w:val="en-US"/>
        </w:rPr>
        <w:t xml:space="preserve"> raw materials, inputs, </w:t>
      </w:r>
      <w:r w:rsidRPr="3C7507F0" w:rsidR="00A63308">
        <w:rPr>
          <w:rFonts w:cs="Calibri" w:cstheme="minorAscii"/>
          <w:color w:val="auto"/>
          <w:sz w:val="24"/>
          <w:szCs w:val="24"/>
          <w:lang w:val="en-US"/>
        </w:rPr>
        <w:t>services</w:t>
      </w:r>
      <w:r w:rsidRPr="3C7507F0" w:rsidR="00A63308">
        <w:rPr>
          <w:rFonts w:cs="Calibri" w:cstheme="minorAscii"/>
          <w:color w:val="auto"/>
          <w:sz w:val="24"/>
          <w:szCs w:val="24"/>
          <w:lang w:val="en-US"/>
        </w:rPr>
        <w:t xml:space="preserve"> or utilities from affiliated parties.</w:t>
      </w:r>
      <w:r w:rsidRPr="3C7507F0" w:rsidR="00A35AE0">
        <w:rPr>
          <w:rFonts w:cs="Calibri" w:cstheme="minorAscii"/>
          <w:color w:val="auto"/>
          <w:sz w:val="24"/>
          <w:szCs w:val="24"/>
          <w:lang w:val="en-US"/>
        </w:rPr>
        <w:t xml:space="preserve"> In situations where production factors were acquisition provided to the company by related parties, provide evidence that such transactions were carried out at market prices, preferably through invoices for the sale of these factors to independent parties, invoices for the </w:t>
      </w:r>
      <w:r w:rsidRPr="3C7507F0" w:rsidR="00A35AE0">
        <w:rPr>
          <w:rFonts w:cs="Calibri" w:cstheme="minorAscii"/>
          <w:color w:val="auto"/>
          <w:sz w:val="24"/>
          <w:szCs w:val="24"/>
          <w:lang w:val="en-US"/>
        </w:rPr>
        <w:t>acquisition of these factors from other unrelated parties or, alternatively, by other documents or references that evidence the practice of market prices in such acquisitions.</w:t>
      </w:r>
    </w:p>
    <w:p w:rsidRPr="009F6502" w:rsidR="00A63308" w:rsidP="3C7507F0" w:rsidRDefault="00A63308" w14:paraId="2F00B721" w14:textId="77777777">
      <w:pPr>
        <w:ind w:left="360" w:hanging="360"/>
        <w:jc w:val="both"/>
        <w:rPr>
          <w:rFonts w:cs="Calibri" w:cstheme="minorAscii"/>
          <w:color w:val="auto"/>
          <w:sz w:val="24"/>
          <w:szCs w:val="24"/>
          <w:lang w:val="en-US"/>
        </w:rPr>
      </w:pPr>
      <w:r w:rsidRPr="009F6502">
        <w:rPr>
          <w:rFonts w:cstheme="minorHAnsi"/>
          <w:sz w:val="24"/>
          <w:szCs w:val="24"/>
          <w:lang w:val="en-US"/>
        </w:rPr>
        <w:tab/>
      </w:r>
      <w:r w:rsidRPr="009F6502">
        <w:rPr>
          <w:rFonts w:cstheme="minorHAnsi"/>
          <w:sz w:val="24"/>
          <w:szCs w:val="24"/>
          <w:lang w:val="en-US"/>
        </w:rPr>
        <w:tab/>
      </w:r>
      <w:r w:rsidRPr="3C7507F0" w:rsidR="00A63308">
        <w:rPr>
          <w:rFonts w:cs="Calibri" w:cstheme="minorAscii"/>
          <w:color w:val="auto"/>
          <w:sz w:val="24"/>
          <w:szCs w:val="24"/>
          <w:lang w:val="en-US"/>
        </w:rPr>
        <w:t xml:space="preserve">6.2.2 List all elements received from each affiliated party and used in the production. For each of the products described, specify, </w:t>
      </w:r>
      <w:r w:rsidRPr="3C7507F0" w:rsidR="00A63308">
        <w:rPr>
          <w:rFonts w:cs="Calibri" w:cstheme="minorAscii"/>
          <w:color w:val="auto"/>
          <w:sz w:val="24"/>
          <w:szCs w:val="24"/>
          <w:lang w:val="en-US"/>
        </w:rPr>
        <w:t xml:space="preserve">pursuant to</w:t>
      </w:r>
      <w:r w:rsidRPr="3C7507F0" w:rsidR="00A63308">
        <w:rPr>
          <w:rFonts w:cs="Calibri" w:cstheme="minorAscii"/>
          <w:color w:val="auto"/>
          <w:sz w:val="24"/>
          <w:szCs w:val="24"/>
          <w:lang w:val="en-US"/>
        </w:rPr>
        <w:t xml:space="preserve"> Appendix </w:t>
      </w:r>
      <w:r w:rsidRPr="3C7507F0" w:rsidR="00F10281">
        <w:rPr>
          <w:rFonts w:cs="Calibri" w:cstheme="minorAscii"/>
          <w:color w:val="auto"/>
          <w:sz w:val="24"/>
          <w:szCs w:val="24"/>
          <w:lang w:val="en-US"/>
        </w:rPr>
        <w:t>I</w:t>
      </w:r>
      <w:r w:rsidRPr="3C7507F0" w:rsidR="00A63308">
        <w:rPr>
          <w:rFonts w:cs="Calibri" w:cstheme="minorAscii"/>
          <w:color w:val="auto"/>
          <w:sz w:val="24"/>
          <w:szCs w:val="24"/>
          <w:lang w:val="en-US"/>
        </w:rPr>
        <w:t>V:</w:t>
      </w:r>
    </w:p>
    <w:p w:rsidRPr="009F6502" w:rsidR="00A63308" w:rsidP="3C7507F0" w:rsidRDefault="00A63308" w14:paraId="497E318C" w14:textId="77777777">
      <w:pPr>
        <w:ind w:left="360" w:hanging="360"/>
        <w:jc w:val="both"/>
        <w:rPr>
          <w:rFonts w:cs="Calibri" w:cstheme="minorAscii"/>
          <w:color w:val="auto"/>
          <w:sz w:val="24"/>
          <w:szCs w:val="24"/>
          <w:lang w:val="en-US"/>
        </w:rPr>
      </w:pPr>
      <w:r w:rsidRPr="009F6502">
        <w:rPr>
          <w:rFonts w:cstheme="minorHAnsi"/>
          <w:sz w:val="24"/>
          <w:szCs w:val="24"/>
          <w:lang w:val="en-US"/>
        </w:rPr>
        <w:tab/>
      </w:r>
      <w:r w:rsidRPr="009F6502">
        <w:rPr>
          <w:rFonts w:cstheme="minorHAnsi"/>
          <w:sz w:val="24"/>
          <w:szCs w:val="24"/>
          <w:lang w:val="en-US"/>
        </w:rPr>
        <w:tab/>
      </w:r>
      <w:r w:rsidRPr="009F6502">
        <w:rPr>
          <w:rFonts w:cstheme="minorHAnsi"/>
          <w:sz w:val="24"/>
          <w:szCs w:val="24"/>
          <w:lang w:val="en-US"/>
        </w:rPr>
        <w:tab/>
      </w:r>
      <w:r w:rsidRPr="3C7507F0" w:rsidR="00A63308">
        <w:rPr>
          <w:rFonts w:cs="Calibri" w:cstheme="minorAscii"/>
          <w:color w:val="auto"/>
          <w:sz w:val="24"/>
          <w:szCs w:val="24"/>
          <w:lang w:val="en-US"/>
        </w:rPr>
        <w:t xml:space="preserve">a) Value and volume of elements </w:t>
      </w:r>
      <w:r w:rsidRPr="3C7507F0" w:rsidR="00A63308">
        <w:rPr>
          <w:rFonts w:cs="Calibri" w:cstheme="minorAscii"/>
          <w:color w:val="auto"/>
          <w:sz w:val="24"/>
          <w:szCs w:val="24"/>
          <w:lang w:val="en-US"/>
        </w:rPr>
        <w:t>purchased</w:t>
      </w:r>
      <w:r w:rsidRPr="3C7507F0" w:rsidR="00A63308">
        <w:rPr>
          <w:rFonts w:cs="Calibri" w:cstheme="minorAscii"/>
          <w:color w:val="auto"/>
          <w:sz w:val="24"/>
          <w:szCs w:val="24"/>
          <w:lang w:val="en-US"/>
        </w:rPr>
        <w:t xml:space="preserve"> from affiliated parties in P5.</w:t>
      </w:r>
    </w:p>
    <w:p w:rsidRPr="009F6502" w:rsidR="00A63308" w:rsidP="3C7507F0" w:rsidRDefault="00A63308" w14:paraId="093FA96B" w14:textId="77777777">
      <w:pPr>
        <w:ind w:left="360" w:hanging="360"/>
        <w:jc w:val="both"/>
        <w:rPr>
          <w:rFonts w:cs="Calibri" w:cstheme="minorAscii"/>
          <w:color w:val="auto"/>
          <w:sz w:val="24"/>
          <w:szCs w:val="24"/>
          <w:lang w:val="en-US"/>
        </w:rPr>
      </w:pPr>
      <w:r w:rsidRPr="009F6502">
        <w:rPr>
          <w:rFonts w:cstheme="minorHAnsi"/>
          <w:sz w:val="24"/>
          <w:szCs w:val="24"/>
          <w:lang w:val="en-US"/>
        </w:rPr>
        <w:tab/>
      </w:r>
      <w:r w:rsidRPr="009F6502">
        <w:rPr>
          <w:rFonts w:cstheme="minorHAnsi"/>
          <w:sz w:val="24"/>
          <w:szCs w:val="24"/>
          <w:lang w:val="en-US"/>
        </w:rPr>
        <w:tab/>
      </w:r>
      <w:r w:rsidRPr="009F6502">
        <w:rPr>
          <w:rFonts w:cstheme="minorHAnsi"/>
          <w:sz w:val="24"/>
          <w:szCs w:val="24"/>
          <w:lang w:val="en-US"/>
        </w:rPr>
        <w:tab/>
      </w:r>
      <w:r w:rsidRPr="3C7507F0" w:rsidR="00A63308">
        <w:rPr>
          <w:rFonts w:cs="Calibri" w:cstheme="minorAscii"/>
          <w:color w:val="auto"/>
          <w:sz w:val="24"/>
          <w:szCs w:val="24"/>
          <w:lang w:val="en-US"/>
        </w:rPr>
        <w:t>b) Transferring unit price charged in these transactions in P5.</w:t>
      </w:r>
    </w:p>
    <w:p w:rsidRPr="009F6502" w:rsidR="00A63308" w:rsidP="3C7507F0" w:rsidRDefault="00A63308" w14:paraId="6A533460" w14:textId="77777777">
      <w:pPr>
        <w:ind w:left="360" w:hanging="360"/>
        <w:jc w:val="both"/>
        <w:rPr>
          <w:rFonts w:cs="Calibri" w:cstheme="minorAscii"/>
          <w:color w:val="auto"/>
          <w:sz w:val="24"/>
          <w:szCs w:val="24"/>
          <w:lang w:val="en-US"/>
        </w:rPr>
      </w:pPr>
      <w:r w:rsidRPr="009F6502">
        <w:rPr>
          <w:rFonts w:cstheme="minorHAnsi"/>
          <w:sz w:val="24"/>
          <w:szCs w:val="24"/>
          <w:lang w:val="en-US"/>
        </w:rPr>
        <w:tab/>
      </w:r>
      <w:r w:rsidRPr="009F6502">
        <w:rPr>
          <w:rFonts w:cstheme="minorHAnsi"/>
          <w:sz w:val="24"/>
          <w:szCs w:val="24"/>
          <w:lang w:val="en-US"/>
        </w:rPr>
        <w:tab/>
      </w:r>
      <w:r w:rsidRPr="009F6502">
        <w:rPr>
          <w:rFonts w:cstheme="minorHAnsi"/>
          <w:sz w:val="24"/>
          <w:szCs w:val="24"/>
          <w:lang w:val="en-US"/>
        </w:rPr>
        <w:tab/>
      </w:r>
      <w:r w:rsidRPr="3C7507F0" w:rsidR="00A63308">
        <w:rPr>
          <w:rFonts w:cs="Calibri" w:cstheme="minorAscii"/>
          <w:color w:val="auto"/>
          <w:sz w:val="24"/>
          <w:szCs w:val="24"/>
          <w:lang w:val="en-US"/>
        </w:rPr>
        <w:t>c) If the affiliated party sells the same product to non-affiliated buyers, attach documentation that confirms the price paid by non-affiliated parties.</w:t>
      </w:r>
    </w:p>
    <w:p w:rsidRPr="009F6502" w:rsidR="00A63308" w:rsidP="3C7507F0" w:rsidRDefault="00D16D66" w14:paraId="150D4428" w14:textId="77777777">
      <w:pPr>
        <w:ind w:left="360" w:hanging="360"/>
        <w:jc w:val="both"/>
        <w:rPr>
          <w:rFonts w:cs="Calibri" w:cstheme="minorAscii"/>
          <w:color w:val="auto"/>
          <w:sz w:val="24"/>
          <w:szCs w:val="24"/>
          <w:lang w:val="en-US"/>
        </w:rPr>
      </w:pPr>
      <w:r w:rsidRPr="009F6502">
        <w:rPr>
          <w:rFonts w:cstheme="minorHAnsi"/>
          <w:noProof/>
          <w:sz w:val="24"/>
          <w:szCs w:val="24"/>
          <w:lang w:eastAsia="pt-BR"/>
        </w:rPr>
        <mc:AlternateContent>
          <mc:Choice Requires="wps">
            <w:drawing>
              <wp:anchor distT="0" distB="0" distL="114300" distR="114300" simplePos="0" relativeHeight="251661312" behindDoc="0" locked="0" layoutInCell="1" allowOverlap="1" wp14:anchorId="1CCAFE28" wp14:editId="3284FA7B">
                <wp:simplePos x="0" y="0"/>
                <wp:positionH relativeFrom="column">
                  <wp:posOffset>-247650</wp:posOffset>
                </wp:positionH>
                <wp:positionV relativeFrom="paragraph">
                  <wp:posOffset>151765</wp:posOffset>
                </wp:positionV>
                <wp:extent cx="6757060" cy="1571625"/>
                <wp:effectExtent l="0" t="0" r="24765" b="28575"/>
                <wp:wrapNone/>
                <wp:docPr id="10" name="Retângulo 10"/>
                <wp:cNvGraphicFramePr/>
                <a:graphic xmlns:a="http://schemas.openxmlformats.org/drawingml/2006/main">
                  <a:graphicData uri="http://schemas.microsoft.com/office/word/2010/wordprocessingShape">
                    <wps:wsp>
                      <wps:cNvSpPr/>
                      <wps:spPr>
                        <a:xfrm>
                          <a:off x="0" y="0"/>
                          <a:ext cx="6757060" cy="1571625"/>
                        </a:xfrm>
                        <a:prstGeom prst="rect">
                          <a:avLst/>
                        </a:prstGeom>
                        <a:noFill/>
                        <a:ln w="9525"/>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w14:anchorId="2F4D50BB">
              <v:rect id="Retângulo 10" style="position:absolute;margin-left:-19.5pt;margin-top:11.95pt;width:532.05pt;height:123.75pt;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spid="_x0000_s1026" filled="f" strokecolor="black [1600]" w14:anchorId="61AE7E6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"/>
            </w:pict>
          </mc:Fallback>
        </mc:AlternateContent>
      </w:r>
    </w:p>
    <w:p w:rsidRPr="009F6502" w:rsidR="00A4067C" w:rsidP="3C7507F0" w:rsidRDefault="00A4067C" w14:paraId="38FC80FB" w14:textId="5A325336">
      <w:pPr>
        <w:jc w:val="both"/>
        <w:rPr>
          <w:rFonts w:cs="Calibri" w:cstheme="minorAscii"/>
          <w:color w:val="auto"/>
          <w:sz w:val="24"/>
          <w:szCs w:val="24"/>
          <w:lang w:val="en-US"/>
        </w:rPr>
      </w:pPr>
      <w:r w:rsidRPr="3C7507F0" w:rsidR="00A4067C">
        <w:rPr>
          <w:rFonts w:cs="Calibri" w:cstheme="minorAscii"/>
          <w:b w:val="1"/>
          <w:bCs w:val="1"/>
          <w:color w:val="auto"/>
          <w:sz w:val="24"/>
          <w:szCs w:val="24"/>
          <w:lang w:val="en-US"/>
        </w:rPr>
        <w:t>Report data concerning the employee responsible for answering the “Product and Production Process” section above.</w:t>
      </w:r>
      <w:r w:rsidRPr="3C7507F0" w:rsidR="00C51E4A">
        <w:rPr>
          <w:rFonts w:cs="Calibri" w:cstheme="minorAscii"/>
          <w:b w:val="1"/>
          <w:bCs w:val="1"/>
          <w:color w:val="auto"/>
          <w:sz w:val="24"/>
          <w:szCs w:val="24"/>
          <w:lang w:val="en-US"/>
        </w:rPr>
        <w:t xml:space="preserve"> </w:t>
      </w:r>
    </w:p>
    <w:p w:rsidRPr="009F6502" w:rsidR="00A4067C" w:rsidP="3C7507F0" w:rsidRDefault="00A4067C" w14:paraId="49ECFDD7" w14:textId="77777777">
      <w:pPr>
        <w:spacing w:after="0"/>
        <w:jc w:val="both"/>
        <w:rPr>
          <w:rFonts w:cs="Calibri" w:cstheme="minorAscii"/>
          <w:color w:val="auto"/>
          <w:sz w:val="24"/>
          <w:szCs w:val="24"/>
          <w:lang w:val="en-US"/>
        </w:rPr>
      </w:pPr>
      <w:r w:rsidRPr="3C7507F0" w:rsidR="00A4067C">
        <w:rPr>
          <w:rFonts w:cs="Calibri" w:cstheme="minorAscii"/>
          <w:color w:val="auto"/>
          <w:sz w:val="24"/>
          <w:szCs w:val="24"/>
          <w:lang w:val="en-US"/>
        </w:rPr>
        <w:t>Name:</w:t>
      </w:r>
    </w:p>
    <w:p w:rsidRPr="009F6502" w:rsidR="00A4067C" w:rsidP="3C7507F0" w:rsidRDefault="00A4067C" w14:paraId="23D30716" w14:textId="77777777">
      <w:pPr>
        <w:spacing w:after="0"/>
        <w:jc w:val="both"/>
        <w:rPr>
          <w:rFonts w:cs="Calibri" w:cstheme="minorAscii"/>
          <w:color w:val="auto"/>
          <w:sz w:val="24"/>
          <w:szCs w:val="24"/>
          <w:lang w:val="en-US"/>
        </w:rPr>
      </w:pPr>
      <w:r w:rsidRPr="3C7507F0" w:rsidR="00A4067C">
        <w:rPr>
          <w:rFonts w:cs="Calibri" w:cstheme="minorAscii"/>
          <w:color w:val="auto"/>
          <w:sz w:val="24"/>
          <w:szCs w:val="24"/>
          <w:lang w:val="en-US"/>
        </w:rPr>
        <w:t>Job Position:</w:t>
      </w:r>
    </w:p>
    <w:p w:rsidRPr="009F6502" w:rsidR="00A4067C" w:rsidP="3C7507F0" w:rsidRDefault="00A4067C" w14:paraId="71C392A2" w14:textId="77777777">
      <w:pPr>
        <w:spacing w:after="0"/>
        <w:jc w:val="both"/>
        <w:rPr>
          <w:rFonts w:cs="Calibri" w:cstheme="minorAscii"/>
          <w:color w:val="auto"/>
          <w:sz w:val="24"/>
          <w:szCs w:val="24"/>
          <w:lang w:val="en-US"/>
        </w:rPr>
      </w:pPr>
      <w:r w:rsidRPr="3C7507F0" w:rsidR="00A4067C">
        <w:rPr>
          <w:rFonts w:cs="Calibri" w:cstheme="minorAscii"/>
          <w:color w:val="auto"/>
          <w:sz w:val="24"/>
          <w:szCs w:val="24"/>
          <w:lang w:val="en-US"/>
        </w:rPr>
        <w:t>Telephone Number:</w:t>
      </w:r>
    </w:p>
    <w:p w:rsidRPr="009F6502" w:rsidR="00A4067C" w:rsidP="3C7507F0" w:rsidRDefault="00A4067C" w14:paraId="76DD412B" w14:textId="77777777">
      <w:pPr>
        <w:spacing w:after="0"/>
        <w:jc w:val="both"/>
        <w:rPr>
          <w:rFonts w:cs="Calibri" w:cstheme="minorAscii"/>
          <w:color w:val="auto"/>
          <w:sz w:val="24"/>
          <w:szCs w:val="24"/>
          <w:lang w:val="en-US"/>
        </w:rPr>
      </w:pPr>
      <w:r w:rsidRPr="3C7507F0" w:rsidR="00A4067C">
        <w:rPr>
          <w:rFonts w:cs="Calibri" w:cstheme="minorAscii"/>
          <w:color w:val="auto"/>
          <w:sz w:val="24"/>
          <w:szCs w:val="24"/>
          <w:lang w:val="en-US"/>
        </w:rPr>
        <w:t>Electronic address (e-mail):</w:t>
      </w:r>
    </w:p>
    <w:p w:rsidRPr="009F6502" w:rsidR="00F851FB" w:rsidP="3C7507F0" w:rsidRDefault="00F851FB" w14:paraId="2119F341" w14:textId="77777777">
      <w:pPr>
        <w:rPr>
          <w:rFonts w:cs="Calibri" w:cstheme="minorAscii"/>
          <w:b w:val="1"/>
          <w:bCs w:val="1"/>
          <w:color w:val="auto"/>
          <w:sz w:val="24"/>
          <w:szCs w:val="24"/>
          <w:lang w:val="en-US"/>
        </w:rPr>
      </w:pPr>
      <w:r w:rsidRPr="3C7507F0">
        <w:rPr>
          <w:rFonts w:cs="Calibri" w:cstheme="minorAscii"/>
          <w:b w:val="1"/>
          <w:bCs w:val="1"/>
          <w:color w:val="auto"/>
          <w:sz w:val="24"/>
          <w:szCs w:val="24"/>
          <w:lang w:val="en-US"/>
        </w:rPr>
        <w:br w:type="page"/>
      </w:r>
    </w:p>
    <w:p w:rsidRPr="009F6502" w:rsidR="00A63308" w:rsidP="3C7507F0" w:rsidRDefault="00A63308" w14:paraId="7B95B5FD" w14:textId="1E35FD0E">
      <w:pPr>
        <w:pBdr>
          <w:top w:val="single" w:color="FF000000" w:sz="4" w:space="1"/>
          <w:left w:val="single" w:color="FF000000" w:sz="4" w:space="4"/>
          <w:bottom w:val="single" w:color="FF000000" w:sz="4" w:space="1"/>
          <w:right w:val="single" w:color="FF000000" w:sz="4" w:space="4"/>
        </w:pBdr>
        <w:jc w:val="center"/>
        <w:rPr>
          <w:rFonts w:cs="Calibri" w:cstheme="minorAscii"/>
          <w:b w:val="1"/>
          <w:bCs w:val="1"/>
          <w:color w:val="auto"/>
          <w:sz w:val="24"/>
          <w:szCs w:val="24"/>
          <w:lang w:val="en-US"/>
        </w:rPr>
      </w:pPr>
      <w:r w:rsidRPr="3C7507F0" w:rsidR="00A63308">
        <w:rPr>
          <w:rFonts w:cs="Calibri" w:cstheme="minorAscii"/>
          <w:b w:val="1"/>
          <w:bCs w:val="1"/>
          <w:color w:val="auto"/>
          <w:sz w:val="24"/>
          <w:szCs w:val="24"/>
          <w:lang w:val="en-US"/>
        </w:rPr>
        <w:t>IV – D</w:t>
      </w:r>
      <w:r w:rsidRPr="3C7507F0" w:rsidR="00576861">
        <w:rPr>
          <w:rFonts w:cs="Calibri" w:cstheme="minorAscii"/>
          <w:b w:val="1"/>
          <w:bCs w:val="1"/>
          <w:color w:val="auto"/>
          <w:sz w:val="24"/>
          <w:szCs w:val="24"/>
          <w:lang w:val="en-US"/>
        </w:rPr>
        <w:t>ISTRIBUTION AND SALES PROCESSES</w:t>
      </w:r>
    </w:p>
    <w:p w:rsidRPr="009F6502" w:rsidR="00A63308" w:rsidP="3C7507F0" w:rsidRDefault="00A63308" w14:paraId="39739FA6" w14:textId="0824913C">
      <w:pPr>
        <w:jc w:val="both"/>
        <w:rPr>
          <w:rFonts w:cs="Calibri" w:cstheme="minorAscii"/>
          <w:color w:val="auto"/>
          <w:sz w:val="24"/>
          <w:szCs w:val="24"/>
          <w:lang w:val="en-US"/>
        </w:rPr>
      </w:pPr>
      <w:r w:rsidRPr="3C7507F0" w:rsidR="00A63308">
        <w:rPr>
          <w:rFonts w:cs="Calibri" w:cstheme="minorAscii"/>
          <w:i w:val="1"/>
          <w:iCs w:val="1"/>
          <w:color w:val="auto"/>
          <w:sz w:val="24"/>
          <w:szCs w:val="24"/>
          <w:lang w:val="en-US"/>
        </w:rPr>
        <w:t xml:space="preserve">The purpose of this section is to gather information about distribution and sales processes. This information will </w:t>
      </w:r>
      <w:r w:rsidRPr="3C7507F0" w:rsidR="00A63308">
        <w:rPr>
          <w:rFonts w:cs="Calibri" w:cstheme="minorAscii"/>
          <w:i w:val="1"/>
          <w:iCs w:val="1"/>
          <w:color w:val="auto"/>
          <w:sz w:val="24"/>
          <w:szCs w:val="24"/>
          <w:lang w:val="en-US"/>
        </w:rPr>
        <w:t>be used</w:t>
      </w:r>
      <w:r w:rsidRPr="3C7507F0" w:rsidR="00A63308">
        <w:rPr>
          <w:rFonts w:cs="Calibri" w:cstheme="minorAscii"/>
          <w:i w:val="1"/>
          <w:iCs w:val="1"/>
          <w:color w:val="auto"/>
          <w:sz w:val="24"/>
          <w:szCs w:val="24"/>
          <w:lang w:val="en-US"/>
        </w:rPr>
        <w:t xml:space="preserve"> to assess the data provided by the company, </w:t>
      </w:r>
      <w:r w:rsidRPr="3C7507F0" w:rsidR="00A63308">
        <w:rPr>
          <w:rFonts w:cs="Calibri" w:cstheme="minorAscii"/>
          <w:i w:val="1"/>
          <w:iCs w:val="1"/>
          <w:color w:val="auto"/>
          <w:sz w:val="24"/>
          <w:szCs w:val="24"/>
          <w:lang w:val="en-US"/>
        </w:rPr>
        <w:t>allowing for</w:t>
      </w:r>
      <w:r w:rsidRPr="3C7507F0" w:rsidR="00A63308">
        <w:rPr>
          <w:rFonts w:cs="Calibri" w:cstheme="minorAscii"/>
          <w:i w:val="1"/>
          <w:iCs w:val="1"/>
          <w:color w:val="auto"/>
          <w:sz w:val="24"/>
          <w:szCs w:val="24"/>
          <w:lang w:val="en-US"/>
        </w:rPr>
        <w:t xml:space="preserve"> </w:t>
      </w:r>
      <w:r w:rsidRPr="3C7507F0" w:rsidR="0071145F">
        <w:rPr>
          <w:rFonts w:cs="Calibri" w:cstheme="minorAscii"/>
          <w:i w:val="1"/>
          <w:iCs w:val="1"/>
          <w:color w:val="auto"/>
          <w:sz w:val="24"/>
          <w:szCs w:val="24"/>
          <w:lang w:val="en-US"/>
        </w:rPr>
        <w:t>DECOM</w:t>
      </w:r>
      <w:r w:rsidRPr="3C7507F0" w:rsidR="00A63308">
        <w:rPr>
          <w:rFonts w:cs="Calibri" w:cstheme="minorAscii"/>
          <w:i w:val="1"/>
          <w:iCs w:val="1"/>
          <w:color w:val="auto"/>
          <w:sz w:val="24"/>
          <w:szCs w:val="24"/>
          <w:lang w:val="en-US"/>
        </w:rPr>
        <w:t xml:space="preserve"> to make </w:t>
      </w:r>
      <w:r w:rsidRPr="3C7507F0" w:rsidR="00A63308">
        <w:rPr>
          <w:rFonts w:cs="Calibri" w:cstheme="minorAscii"/>
          <w:i w:val="1"/>
          <w:iCs w:val="1"/>
          <w:color w:val="auto"/>
          <w:sz w:val="24"/>
          <w:szCs w:val="24"/>
          <w:lang w:val="en-US"/>
        </w:rPr>
        <w:t>appropriate comparisons</w:t>
      </w:r>
      <w:r w:rsidRPr="3C7507F0" w:rsidR="00A63308">
        <w:rPr>
          <w:rFonts w:cs="Calibri" w:cstheme="minorAscii"/>
          <w:i w:val="1"/>
          <w:iCs w:val="1"/>
          <w:color w:val="auto"/>
          <w:sz w:val="24"/>
          <w:szCs w:val="24"/>
          <w:lang w:val="en-US"/>
        </w:rPr>
        <w:t xml:space="preserve"> at the same level of trade. This way, the information provided by the company will allow, if necessary, the fulfillment of adjustments during the investigation</w:t>
      </w:r>
      <w:r w:rsidRPr="3C7507F0" w:rsidR="00A63308">
        <w:rPr>
          <w:rFonts w:cs="Calibri" w:cstheme="minorAscii"/>
          <w:color w:val="auto"/>
          <w:sz w:val="24"/>
          <w:szCs w:val="24"/>
          <w:lang w:val="en-US"/>
        </w:rPr>
        <w:t>.</w:t>
      </w:r>
    </w:p>
    <w:p w:rsidRPr="009F6502" w:rsidR="00A63308" w:rsidP="3C7507F0" w:rsidRDefault="00A63308" w14:paraId="23C07D25" w14:textId="77777777">
      <w:pPr>
        <w:jc w:val="both"/>
        <w:rPr>
          <w:rFonts w:cs="Calibri" w:cstheme="minorAscii"/>
          <w:b w:val="1"/>
          <w:bCs w:val="1"/>
          <w:color w:val="auto"/>
          <w:sz w:val="24"/>
          <w:szCs w:val="24"/>
          <w:lang w:val="en-US"/>
        </w:rPr>
      </w:pPr>
      <w:r w:rsidRPr="3C7507F0" w:rsidR="00A63308">
        <w:rPr>
          <w:rFonts w:cs="Calibri" w:cstheme="minorAscii"/>
          <w:b w:val="1"/>
          <w:bCs w:val="1"/>
          <w:color w:val="auto"/>
          <w:sz w:val="24"/>
          <w:szCs w:val="24"/>
          <w:lang w:val="en-US"/>
        </w:rPr>
        <w:t>7. Distribution Process</w:t>
      </w:r>
    </w:p>
    <w:p w:rsidRPr="009F6502" w:rsidR="00A63308" w:rsidP="3C7507F0" w:rsidRDefault="00A63308" w14:paraId="2A8DC61D" w14:textId="77777777">
      <w:pPr>
        <w:jc w:val="both"/>
        <w:rPr>
          <w:rFonts w:cs="Calibri" w:cstheme="minorAscii"/>
          <w:color w:val="auto"/>
          <w:sz w:val="24"/>
          <w:szCs w:val="24"/>
          <w:lang w:val="en-US"/>
        </w:rPr>
      </w:pPr>
      <w:r w:rsidRPr="009F6502">
        <w:rPr>
          <w:rFonts w:cstheme="minorHAnsi"/>
          <w:sz w:val="24"/>
          <w:szCs w:val="24"/>
          <w:lang w:val="en-US"/>
        </w:rPr>
        <w:tab/>
      </w:r>
      <w:r w:rsidRPr="3C7507F0" w:rsidR="00A63308">
        <w:rPr>
          <w:rFonts w:cs="Calibri" w:cstheme="minorAscii"/>
          <w:color w:val="auto"/>
          <w:sz w:val="24"/>
          <w:szCs w:val="24"/>
          <w:lang w:val="en-US"/>
        </w:rPr>
        <w:t xml:space="preserve">7.1 Provide a flowchart and a description of each of your company’s </w:t>
      </w:r>
      <w:r w:rsidRPr="3C7507F0" w:rsidR="00BF2F3E">
        <w:rPr>
          <w:rFonts w:cs="Calibri" w:cstheme="minorAscii"/>
          <w:color w:val="auto"/>
          <w:sz w:val="24"/>
          <w:szCs w:val="24"/>
          <w:lang w:val="en-US"/>
        </w:rPr>
        <w:t xml:space="preserve">channels of </w:t>
      </w:r>
      <w:r w:rsidRPr="3C7507F0" w:rsidR="00A63308">
        <w:rPr>
          <w:rFonts w:cs="Calibri" w:cstheme="minorAscii"/>
          <w:color w:val="auto"/>
          <w:sz w:val="24"/>
          <w:szCs w:val="24"/>
          <w:lang w:val="en-US"/>
        </w:rPr>
        <w:t>dist</w:t>
      </w:r>
      <w:r w:rsidRPr="3C7507F0" w:rsidR="00BF2F3E">
        <w:rPr>
          <w:rFonts w:cs="Calibri" w:cstheme="minorAscii"/>
          <w:color w:val="auto"/>
          <w:sz w:val="24"/>
          <w:szCs w:val="24"/>
          <w:lang w:val="en-US"/>
        </w:rPr>
        <w:t>ribution</w:t>
      </w:r>
      <w:r w:rsidRPr="3C7507F0" w:rsidR="00A63308">
        <w:rPr>
          <w:rFonts w:cs="Calibri" w:cstheme="minorAscii"/>
          <w:color w:val="auto"/>
          <w:sz w:val="24"/>
          <w:szCs w:val="24"/>
          <w:lang w:val="en-US"/>
        </w:rPr>
        <w:t xml:space="preserve"> used for:</w:t>
      </w:r>
    </w:p>
    <w:p w:rsidRPr="009F6502" w:rsidR="00A63308" w:rsidP="3C7507F0" w:rsidRDefault="00A63308" w14:paraId="1BF61FED" w14:textId="77777777">
      <w:pPr>
        <w:spacing w:after="0" w:line="240" w:lineRule="auto"/>
        <w:jc w:val="both"/>
        <w:rPr>
          <w:rFonts w:cs="Calibri" w:cstheme="minorAscii"/>
          <w:color w:val="auto"/>
          <w:sz w:val="24"/>
          <w:szCs w:val="24"/>
          <w:lang w:val="en-US"/>
        </w:rPr>
      </w:pPr>
      <w:r w:rsidRPr="009F6502">
        <w:rPr>
          <w:rFonts w:cstheme="minorHAnsi"/>
          <w:sz w:val="24"/>
          <w:szCs w:val="24"/>
          <w:lang w:val="en-US"/>
        </w:rPr>
        <w:tab/>
      </w:r>
      <w:r w:rsidRPr="009F6502">
        <w:rPr>
          <w:rFonts w:cstheme="minorHAnsi"/>
          <w:sz w:val="24"/>
          <w:szCs w:val="24"/>
          <w:lang w:val="en-US"/>
        </w:rPr>
        <w:tab/>
      </w:r>
      <w:r w:rsidRPr="3C7507F0" w:rsidR="00A63308">
        <w:rPr>
          <w:rFonts w:cs="Calibri" w:cstheme="minorAscii"/>
          <w:color w:val="auto"/>
          <w:sz w:val="24"/>
          <w:szCs w:val="24"/>
          <w:lang w:val="en-US"/>
        </w:rPr>
        <w:t>(</w:t>
      </w:r>
      <w:r w:rsidRPr="3C7507F0" w:rsidR="00A63308">
        <w:rPr>
          <w:rFonts w:cs="Calibri" w:cstheme="minorAscii"/>
          <w:color w:val="auto"/>
          <w:sz w:val="24"/>
          <w:szCs w:val="24"/>
          <w:lang w:val="en-US"/>
        </w:rPr>
        <w:t>i</w:t>
      </w:r>
      <w:r w:rsidRPr="3C7507F0" w:rsidR="00A63308">
        <w:rPr>
          <w:rFonts w:cs="Calibri" w:cstheme="minorAscii"/>
          <w:color w:val="auto"/>
          <w:sz w:val="24"/>
          <w:szCs w:val="24"/>
          <w:lang w:val="en-US"/>
        </w:rPr>
        <w:t xml:space="preserve">) Sales in the domestic </w:t>
      </w:r>
      <w:r w:rsidRPr="3C7507F0" w:rsidR="00A63308">
        <w:rPr>
          <w:rFonts w:cs="Calibri" w:cstheme="minorAscii"/>
          <w:color w:val="auto"/>
          <w:sz w:val="24"/>
          <w:szCs w:val="24"/>
          <w:lang w:val="en-US"/>
        </w:rPr>
        <w:t>market;</w:t>
      </w:r>
    </w:p>
    <w:p w:rsidRPr="009F6502" w:rsidR="00A63308" w:rsidP="3C7507F0" w:rsidRDefault="00A63308" w14:paraId="4C339553" w14:textId="77777777">
      <w:pPr>
        <w:spacing w:after="0" w:line="240" w:lineRule="auto"/>
        <w:jc w:val="both"/>
        <w:rPr>
          <w:rFonts w:cs="Calibri" w:cstheme="minorAscii"/>
          <w:color w:val="auto"/>
          <w:sz w:val="24"/>
          <w:szCs w:val="24"/>
          <w:lang w:val="en-US"/>
        </w:rPr>
      </w:pPr>
      <w:r w:rsidRPr="009F6502">
        <w:rPr>
          <w:rFonts w:cstheme="minorHAnsi"/>
          <w:sz w:val="24"/>
          <w:szCs w:val="24"/>
          <w:lang w:val="en-US"/>
        </w:rPr>
        <w:tab/>
      </w:r>
      <w:r w:rsidRPr="009F6502">
        <w:rPr>
          <w:rFonts w:cstheme="minorHAnsi"/>
          <w:sz w:val="24"/>
          <w:szCs w:val="24"/>
          <w:lang w:val="en-US"/>
        </w:rPr>
        <w:tab/>
      </w:r>
      <w:r w:rsidRPr="3C7507F0" w:rsidR="00A63308">
        <w:rPr>
          <w:rFonts w:cs="Calibri" w:cstheme="minorAscii"/>
          <w:color w:val="auto"/>
          <w:sz w:val="24"/>
          <w:szCs w:val="24"/>
          <w:lang w:val="en-US"/>
        </w:rPr>
        <w:t>(ii) Exports to a third</w:t>
      </w:r>
      <w:r w:rsidRPr="3C7507F0" w:rsidR="00BF2F3E">
        <w:rPr>
          <w:rFonts w:cs="Calibri" w:cstheme="minorAscii"/>
          <w:color w:val="auto"/>
          <w:sz w:val="24"/>
          <w:szCs w:val="24"/>
          <w:lang w:val="en-US"/>
        </w:rPr>
        <w:t>-</w:t>
      </w:r>
      <w:r w:rsidRPr="3C7507F0" w:rsidR="00A63308">
        <w:rPr>
          <w:rFonts w:cs="Calibri" w:cstheme="minorAscii"/>
          <w:color w:val="auto"/>
          <w:sz w:val="24"/>
          <w:szCs w:val="24"/>
          <w:lang w:val="en-US"/>
        </w:rPr>
        <w:t>country</w:t>
      </w:r>
      <w:r w:rsidRPr="3C7507F0" w:rsidR="00BF2F3E">
        <w:rPr>
          <w:rFonts w:cs="Calibri" w:cstheme="minorAscii"/>
          <w:color w:val="auto"/>
          <w:sz w:val="24"/>
          <w:szCs w:val="24"/>
          <w:lang w:val="en-US"/>
        </w:rPr>
        <w:t xml:space="preserve"> market</w:t>
      </w:r>
      <w:r w:rsidRPr="3C7507F0" w:rsidR="00A63308">
        <w:rPr>
          <w:rFonts w:cs="Calibri" w:cstheme="minorAscii"/>
          <w:color w:val="auto"/>
          <w:sz w:val="24"/>
          <w:szCs w:val="24"/>
          <w:lang w:val="en-US"/>
        </w:rPr>
        <w:t>; and</w:t>
      </w:r>
    </w:p>
    <w:p w:rsidRPr="009F6502" w:rsidR="00A63308" w:rsidP="3C7507F0" w:rsidRDefault="00A63308" w14:paraId="71F45CE7" w14:textId="77777777">
      <w:pPr>
        <w:spacing w:after="0" w:line="240" w:lineRule="auto"/>
        <w:jc w:val="both"/>
        <w:rPr>
          <w:rFonts w:cs="Calibri" w:cstheme="minorAscii"/>
          <w:color w:val="auto"/>
          <w:sz w:val="24"/>
          <w:szCs w:val="24"/>
          <w:lang w:val="en-US"/>
        </w:rPr>
      </w:pPr>
      <w:r w:rsidRPr="009F6502">
        <w:rPr>
          <w:rFonts w:cstheme="minorHAnsi"/>
          <w:sz w:val="24"/>
          <w:szCs w:val="24"/>
          <w:lang w:val="en-US"/>
        </w:rPr>
        <w:tab/>
      </w:r>
      <w:r w:rsidRPr="009F6502">
        <w:rPr>
          <w:rFonts w:cstheme="minorHAnsi"/>
          <w:sz w:val="24"/>
          <w:szCs w:val="24"/>
          <w:lang w:val="en-US"/>
        </w:rPr>
        <w:tab/>
      </w:r>
      <w:r w:rsidRPr="3C7507F0" w:rsidR="00A63308">
        <w:rPr>
          <w:rFonts w:cs="Calibri" w:cstheme="minorAscii"/>
          <w:color w:val="auto"/>
          <w:sz w:val="24"/>
          <w:szCs w:val="24"/>
          <w:lang w:val="en-US"/>
        </w:rPr>
        <w:t>(iii) Exports to Brazil.</w:t>
      </w:r>
    </w:p>
    <w:p w:rsidRPr="009F6502" w:rsidR="009642CE" w:rsidP="3C7507F0" w:rsidRDefault="009642CE" w14:paraId="469CFC42" w14:textId="77777777">
      <w:pPr>
        <w:spacing w:after="0" w:line="240" w:lineRule="auto"/>
        <w:jc w:val="both"/>
        <w:rPr>
          <w:rFonts w:cs="Calibri" w:cstheme="minorAscii"/>
          <w:color w:val="auto"/>
          <w:sz w:val="24"/>
          <w:szCs w:val="24"/>
          <w:lang w:val="en-US"/>
        </w:rPr>
      </w:pPr>
    </w:p>
    <w:p w:rsidRPr="009F6502" w:rsidR="00A63308" w:rsidP="3C7507F0" w:rsidRDefault="00A63308" w14:paraId="0F865103" w14:textId="77777777">
      <w:pPr>
        <w:jc w:val="both"/>
        <w:rPr>
          <w:rFonts w:cs="Calibri" w:cstheme="minorAscii"/>
          <w:color w:val="auto"/>
          <w:sz w:val="24"/>
          <w:szCs w:val="24"/>
          <w:lang w:val="en-US"/>
        </w:rPr>
      </w:pPr>
      <w:r w:rsidRPr="009F6502">
        <w:rPr>
          <w:rFonts w:cstheme="minorHAnsi"/>
          <w:sz w:val="24"/>
          <w:szCs w:val="24"/>
          <w:lang w:val="en-US"/>
        </w:rPr>
        <w:tab/>
      </w:r>
      <w:r w:rsidRPr="3C7507F0" w:rsidR="00A63308">
        <w:rPr>
          <w:rFonts w:cs="Calibri" w:cstheme="minorAscii"/>
          <w:color w:val="auto"/>
          <w:sz w:val="24"/>
          <w:szCs w:val="24"/>
          <w:lang w:val="en-US"/>
        </w:rPr>
        <w:t>7.2 Describe functions</w:t>
      </w:r>
      <w:r w:rsidRPr="3C7507F0" w:rsidR="00460B7C">
        <w:rPr>
          <w:rFonts w:cs="Calibri" w:cstheme="minorAscii"/>
          <w:color w:val="auto"/>
          <w:sz w:val="24"/>
          <w:szCs w:val="24"/>
          <w:lang w:val="en-US"/>
        </w:rPr>
        <w:t xml:space="preserve"> performed</w:t>
      </w:r>
      <w:r w:rsidRPr="3C7507F0" w:rsidR="00A63308">
        <w:rPr>
          <w:rFonts w:cs="Calibri" w:cstheme="minorAscii"/>
          <w:color w:val="auto"/>
          <w:sz w:val="24"/>
          <w:szCs w:val="24"/>
          <w:lang w:val="en-US"/>
        </w:rPr>
        <w:t xml:space="preserve"> and services offered by intermediaries in the channel(s) of distribution used by your company in (</w:t>
      </w:r>
      <w:r w:rsidRPr="3C7507F0" w:rsidR="00A63308">
        <w:rPr>
          <w:rFonts w:cs="Calibri" w:cstheme="minorAscii"/>
          <w:color w:val="auto"/>
          <w:sz w:val="24"/>
          <w:szCs w:val="24"/>
          <w:lang w:val="en-US"/>
        </w:rPr>
        <w:t>i</w:t>
      </w:r>
      <w:r w:rsidRPr="3C7507F0" w:rsidR="00A63308">
        <w:rPr>
          <w:rFonts w:cs="Calibri" w:cstheme="minorAscii"/>
          <w:color w:val="auto"/>
          <w:sz w:val="24"/>
          <w:szCs w:val="24"/>
          <w:lang w:val="en-US"/>
        </w:rPr>
        <w:t>), (ii) and (iii).</w:t>
      </w:r>
    </w:p>
    <w:p w:rsidRPr="009F6502" w:rsidR="00A63308" w:rsidP="3C7507F0" w:rsidRDefault="00A63308" w14:paraId="2EDE9C2F" w14:textId="77777777">
      <w:pPr>
        <w:jc w:val="both"/>
        <w:rPr>
          <w:rFonts w:cs="Calibri" w:cstheme="minorAscii"/>
          <w:color w:val="auto"/>
          <w:sz w:val="24"/>
          <w:szCs w:val="24"/>
          <w:lang w:val="en-US"/>
        </w:rPr>
      </w:pPr>
      <w:r w:rsidRPr="009F6502">
        <w:rPr>
          <w:rFonts w:cstheme="minorHAnsi"/>
          <w:sz w:val="24"/>
          <w:szCs w:val="24"/>
          <w:lang w:val="en-US"/>
        </w:rPr>
        <w:tab/>
      </w:r>
      <w:r w:rsidRPr="3C7507F0" w:rsidR="00A63308">
        <w:rPr>
          <w:rFonts w:cs="Calibri" w:cstheme="minorAscii"/>
          <w:color w:val="auto"/>
          <w:sz w:val="24"/>
          <w:szCs w:val="24"/>
          <w:lang w:val="en-US"/>
        </w:rPr>
        <w:t xml:space="preserve">7.3 Specify services related to the distribution process that </w:t>
      </w:r>
      <w:r w:rsidRPr="3C7507F0" w:rsidR="00A63308">
        <w:rPr>
          <w:rFonts w:cs="Calibri" w:cstheme="minorAscii"/>
          <w:color w:val="auto"/>
          <w:sz w:val="24"/>
          <w:szCs w:val="24"/>
          <w:lang w:val="en-US"/>
        </w:rPr>
        <w:t xml:space="preserve">are </w:t>
      </w:r>
      <w:r w:rsidRPr="3C7507F0" w:rsidR="00A63308">
        <w:rPr>
          <w:rFonts w:cs="Calibri" w:cstheme="minorAscii"/>
          <w:color w:val="auto"/>
          <w:sz w:val="24"/>
          <w:szCs w:val="24"/>
          <w:lang w:val="en-US"/>
        </w:rPr>
        <w:t>paid</w:t>
      </w:r>
      <w:r w:rsidRPr="3C7507F0" w:rsidR="00A63308">
        <w:rPr>
          <w:rFonts w:cs="Calibri" w:cstheme="minorAscii"/>
          <w:color w:val="auto"/>
          <w:sz w:val="24"/>
          <w:szCs w:val="24"/>
          <w:lang w:val="en-US"/>
        </w:rPr>
        <w:t xml:space="preserve"> by your company and those </w:t>
      </w:r>
      <w:r w:rsidRPr="3C7507F0" w:rsidR="00A63308">
        <w:rPr>
          <w:rFonts w:cs="Calibri" w:cstheme="minorAscii"/>
          <w:color w:val="auto"/>
          <w:sz w:val="24"/>
          <w:szCs w:val="24"/>
          <w:lang w:val="en-US"/>
        </w:rPr>
        <w:t xml:space="preserve">paid</w:t>
      </w:r>
      <w:r w:rsidRPr="3C7507F0" w:rsidR="00A63308">
        <w:rPr>
          <w:rFonts w:cs="Calibri" w:cstheme="minorAscii"/>
          <w:color w:val="auto"/>
          <w:sz w:val="24"/>
          <w:szCs w:val="24"/>
          <w:lang w:val="en-US"/>
        </w:rPr>
        <w:t xml:space="preserve"> by intermediaries or by affiliated companies.</w:t>
      </w:r>
    </w:p>
    <w:p w:rsidRPr="009F6502" w:rsidR="00A63308" w:rsidP="3C7507F0" w:rsidRDefault="00A63308" w14:paraId="2D1A847A" w14:textId="77777777">
      <w:pPr>
        <w:jc w:val="both"/>
        <w:rPr>
          <w:rFonts w:cs="Calibri" w:cstheme="minorAscii"/>
          <w:color w:val="auto"/>
          <w:sz w:val="24"/>
          <w:szCs w:val="24"/>
          <w:lang w:val="en-US"/>
        </w:rPr>
      </w:pPr>
      <w:r w:rsidRPr="009F6502">
        <w:rPr>
          <w:rFonts w:cstheme="minorHAnsi"/>
          <w:sz w:val="24"/>
          <w:szCs w:val="24"/>
          <w:lang w:val="en-US"/>
        </w:rPr>
        <w:tab/>
      </w:r>
      <w:r w:rsidRPr="3C7507F0" w:rsidR="00A63308">
        <w:rPr>
          <w:rFonts w:cs="Calibri" w:cstheme="minorAscii"/>
          <w:color w:val="auto"/>
          <w:sz w:val="24"/>
          <w:szCs w:val="24"/>
          <w:lang w:val="en-US"/>
        </w:rPr>
        <w:t xml:space="preserve">7.4 Provide a list of the categories of customers (e.g., local distributor, end-user, trading companies, </w:t>
      </w:r>
      <w:r w:rsidRPr="3C7507F0" w:rsidR="00A63308">
        <w:rPr>
          <w:rFonts w:cs="Calibri" w:cstheme="minorAscii"/>
          <w:color w:val="auto"/>
          <w:sz w:val="24"/>
          <w:szCs w:val="24"/>
          <w:lang w:val="en-US"/>
        </w:rPr>
        <w:t>etc</w:t>
      </w:r>
      <w:r w:rsidRPr="3C7507F0" w:rsidR="00A63308">
        <w:rPr>
          <w:rFonts w:cs="Calibri" w:cstheme="minorAscii"/>
          <w:color w:val="auto"/>
          <w:sz w:val="24"/>
          <w:szCs w:val="24"/>
          <w:lang w:val="en-US"/>
        </w:rPr>
        <w:t>) in (</w:t>
      </w:r>
      <w:r w:rsidRPr="3C7507F0" w:rsidR="00A63308">
        <w:rPr>
          <w:rFonts w:cs="Calibri" w:cstheme="minorAscii"/>
          <w:color w:val="auto"/>
          <w:sz w:val="24"/>
          <w:szCs w:val="24"/>
          <w:lang w:val="en-US"/>
        </w:rPr>
        <w:t>i</w:t>
      </w:r>
      <w:r w:rsidRPr="3C7507F0" w:rsidR="00A63308">
        <w:rPr>
          <w:rFonts w:cs="Calibri" w:cstheme="minorAscii"/>
          <w:color w:val="auto"/>
          <w:sz w:val="24"/>
          <w:szCs w:val="24"/>
          <w:lang w:val="en-US"/>
        </w:rPr>
        <w:t>), (ii) and (iii), specifying in each case the channels of distribution used.</w:t>
      </w:r>
    </w:p>
    <w:p w:rsidRPr="009F6502" w:rsidR="009642CE" w:rsidP="3C7507F0" w:rsidRDefault="009642CE" w14:paraId="6D590825" w14:textId="77777777">
      <w:pPr>
        <w:jc w:val="both"/>
        <w:rPr>
          <w:rFonts w:cs="Calibri" w:cstheme="minorAscii"/>
          <w:color w:val="auto"/>
          <w:sz w:val="24"/>
          <w:szCs w:val="24"/>
          <w:lang w:val="en-US"/>
        </w:rPr>
      </w:pPr>
    </w:p>
    <w:p w:rsidRPr="009F6502" w:rsidR="00A63308" w:rsidP="3C7507F0" w:rsidRDefault="00A63308" w14:paraId="0B9A6CC1" w14:textId="77777777">
      <w:pPr>
        <w:jc w:val="both"/>
        <w:rPr>
          <w:rFonts w:cs="Calibri" w:cstheme="minorAscii"/>
          <w:b w:val="1"/>
          <w:bCs w:val="1"/>
          <w:color w:val="auto"/>
          <w:sz w:val="24"/>
          <w:szCs w:val="24"/>
          <w:lang w:val="en-US"/>
        </w:rPr>
      </w:pPr>
      <w:r w:rsidRPr="3C7507F0" w:rsidR="00A63308">
        <w:rPr>
          <w:rFonts w:cs="Calibri" w:cstheme="minorAscii"/>
          <w:b w:val="1"/>
          <w:bCs w:val="1"/>
          <w:color w:val="auto"/>
          <w:sz w:val="24"/>
          <w:szCs w:val="24"/>
          <w:lang w:val="en-US"/>
        </w:rPr>
        <w:t>8. Sales Process</w:t>
      </w:r>
    </w:p>
    <w:p w:rsidRPr="009F6502" w:rsidR="00A63308" w:rsidP="3C7507F0" w:rsidRDefault="00A63308" w14:paraId="3E4ADE96" w14:textId="77777777">
      <w:pPr>
        <w:jc w:val="both"/>
        <w:rPr>
          <w:rFonts w:cs="Calibri" w:cstheme="minorAscii"/>
          <w:b w:val="1"/>
          <w:bCs w:val="1"/>
          <w:color w:val="auto"/>
          <w:sz w:val="24"/>
          <w:szCs w:val="24"/>
          <w:lang w:val="en-US"/>
        </w:rPr>
      </w:pPr>
      <w:r w:rsidRPr="009F6502">
        <w:rPr>
          <w:rFonts w:cstheme="minorHAnsi"/>
          <w:b/>
          <w:sz w:val="24"/>
          <w:szCs w:val="24"/>
          <w:lang w:val="en-US"/>
        </w:rPr>
        <w:tab/>
      </w:r>
      <w:r w:rsidRPr="3C7507F0" w:rsidR="00A63308">
        <w:rPr>
          <w:rFonts w:cs="Calibri" w:cstheme="minorAscii"/>
          <w:b w:val="1"/>
          <w:bCs w:val="1"/>
          <w:color w:val="auto"/>
          <w:sz w:val="24"/>
          <w:szCs w:val="24"/>
          <w:lang w:val="en-US"/>
        </w:rPr>
        <w:t>8.1 General Sales</w:t>
      </w:r>
    </w:p>
    <w:p w:rsidRPr="009F6502" w:rsidR="00A63308" w:rsidP="3C7507F0" w:rsidRDefault="00A63308" w14:paraId="5949FC5A" w14:textId="77777777">
      <w:pPr>
        <w:jc w:val="both"/>
        <w:rPr>
          <w:rFonts w:cs="Calibri" w:cstheme="minorAscii"/>
          <w:color w:val="auto"/>
          <w:sz w:val="24"/>
          <w:szCs w:val="24"/>
          <w:lang w:val="en-US"/>
        </w:rPr>
      </w:pPr>
      <w:r w:rsidRPr="009F6502">
        <w:rPr>
          <w:rFonts w:cstheme="minorHAnsi"/>
          <w:sz w:val="24"/>
          <w:szCs w:val="24"/>
          <w:lang w:val="en-US"/>
        </w:rPr>
        <w:tab/>
      </w:r>
      <w:r w:rsidRPr="009F6502">
        <w:rPr>
          <w:rFonts w:cstheme="minorHAnsi"/>
          <w:sz w:val="24"/>
          <w:szCs w:val="24"/>
          <w:lang w:val="en-US"/>
        </w:rPr>
        <w:tab/>
      </w:r>
      <w:r w:rsidRPr="3C7507F0" w:rsidR="00A63308">
        <w:rPr>
          <w:rFonts w:cs="Calibri" w:cstheme="minorAscii"/>
          <w:color w:val="auto"/>
          <w:sz w:val="24"/>
          <w:szCs w:val="24"/>
          <w:lang w:val="en-US"/>
        </w:rPr>
        <w:t xml:space="preserve">8.1.1 Describe, in </w:t>
      </w:r>
      <w:r w:rsidRPr="3C7507F0" w:rsidR="00A63308">
        <w:rPr>
          <w:rFonts w:cs="Calibri" w:cstheme="minorAscii"/>
          <w:color w:val="auto"/>
          <w:sz w:val="24"/>
          <w:szCs w:val="24"/>
          <w:lang w:val="en-US"/>
        </w:rPr>
        <w:t xml:space="preserve">details</w:t>
      </w:r>
      <w:r w:rsidRPr="3C7507F0" w:rsidR="00A63308">
        <w:rPr>
          <w:rFonts w:cs="Calibri" w:cstheme="minorAscii"/>
          <w:color w:val="auto"/>
          <w:sz w:val="24"/>
          <w:szCs w:val="24"/>
          <w:lang w:val="en-US"/>
        </w:rPr>
        <w:t xml:space="preserve">, the sales process for each method and channel of distribution </w:t>
      </w:r>
      <w:r w:rsidRPr="3C7507F0" w:rsidR="00BF2F3E">
        <w:rPr>
          <w:rFonts w:cs="Calibri" w:cstheme="minorAscii"/>
          <w:color w:val="auto"/>
          <w:sz w:val="24"/>
          <w:szCs w:val="24"/>
          <w:lang w:val="en-US"/>
        </w:rPr>
        <w:t>reported</w:t>
      </w:r>
      <w:r w:rsidRPr="3C7507F0" w:rsidR="00A63308">
        <w:rPr>
          <w:rFonts w:cs="Calibri" w:cstheme="minorAscii"/>
          <w:color w:val="auto"/>
          <w:sz w:val="24"/>
          <w:szCs w:val="24"/>
          <w:lang w:val="en-US"/>
        </w:rPr>
        <w:t xml:space="preserve"> under item 7.</w:t>
      </w:r>
    </w:p>
    <w:p w:rsidRPr="009F6502" w:rsidR="00A63308" w:rsidP="3C7507F0" w:rsidRDefault="00A63308" w14:paraId="0662FD10" w14:textId="77777777">
      <w:pPr>
        <w:jc w:val="both"/>
        <w:rPr>
          <w:rFonts w:cs="Calibri" w:cstheme="minorAscii"/>
          <w:color w:val="auto"/>
          <w:sz w:val="24"/>
          <w:szCs w:val="24"/>
          <w:lang w:val="en-US"/>
        </w:rPr>
      </w:pPr>
      <w:r w:rsidRPr="009F6502">
        <w:rPr>
          <w:rFonts w:cstheme="minorHAnsi"/>
          <w:sz w:val="24"/>
          <w:szCs w:val="24"/>
          <w:lang w:val="en-US"/>
        </w:rPr>
        <w:tab/>
      </w:r>
      <w:r w:rsidRPr="009F6502">
        <w:rPr>
          <w:rFonts w:cstheme="minorHAnsi"/>
          <w:sz w:val="24"/>
          <w:szCs w:val="24"/>
          <w:lang w:val="en-US"/>
        </w:rPr>
        <w:tab/>
      </w:r>
      <w:r w:rsidRPr="3C7507F0" w:rsidR="00A63308">
        <w:rPr>
          <w:rFonts w:cs="Calibri" w:cstheme="minorAscii"/>
          <w:color w:val="auto"/>
          <w:sz w:val="24"/>
          <w:szCs w:val="24"/>
          <w:lang w:val="en-US"/>
        </w:rPr>
        <w:t xml:space="preserve">8.1.2 Describe, in </w:t>
      </w:r>
      <w:r w:rsidRPr="3C7507F0" w:rsidR="00A63308">
        <w:rPr>
          <w:rFonts w:cs="Calibri" w:cstheme="minorAscii"/>
          <w:color w:val="auto"/>
          <w:sz w:val="24"/>
          <w:szCs w:val="24"/>
          <w:lang w:val="en-US"/>
        </w:rPr>
        <w:t>details</w:t>
      </w:r>
      <w:r w:rsidRPr="3C7507F0" w:rsidR="00A63308">
        <w:rPr>
          <w:rFonts w:cs="Calibri" w:cstheme="minorAscii"/>
          <w:color w:val="auto"/>
          <w:sz w:val="24"/>
          <w:szCs w:val="24"/>
          <w:lang w:val="en-US"/>
        </w:rPr>
        <w:t>, your terms of payment used in (</w:t>
      </w:r>
      <w:r w:rsidRPr="3C7507F0" w:rsidR="00A63308">
        <w:rPr>
          <w:rFonts w:cs="Calibri" w:cstheme="minorAscii"/>
          <w:color w:val="auto"/>
          <w:sz w:val="24"/>
          <w:szCs w:val="24"/>
          <w:lang w:val="en-US"/>
        </w:rPr>
        <w:t>i</w:t>
      </w:r>
      <w:r w:rsidRPr="3C7507F0" w:rsidR="00A63308">
        <w:rPr>
          <w:rFonts w:cs="Calibri" w:cstheme="minorAscii"/>
          <w:color w:val="auto"/>
          <w:sz w:val="24"/>
          <w:szCs w:val="24"/>
          <w:lang w:val="en-US"/>
        </w:rPr>
        <w:t xml:space="preserve">), (ii) and (iii) (e.g., on the spot payments, early payments, discounts, rebates, </w:t>
      </w:r>
      <w:r w:rsidRPr="3C7507F0" w:rsidR="00A63308">
        <w:rPr>
          <w:rFonts w:cs="Calibri" w:cstheme="minorAscii"/>
          <w:color w:val="auto"/>
          <w:sz w:val="24"/>
          <w:szCs w:val="24"/>
          <w:lang w:val="en-US"/>
        </w:rPr>
        <w:t>etc.</w:t>
      </w:r>
      <w:r w:rsidRPr="3C7507F0" w:rsidR="00A63308">
        <w:rPr>
          <w:rFonts w:cs="Calibri" w:cstheme="minorAscii"/>
          <w:color w:val="auto"/>
          <w:sz w:val="24"/>
          <w:szCs w:val="24"/>
          <w:lang w:val="en-US"/>
        </w:rPr>
        <w:t>).</w:t>
      </w:r>
    </w:p>
    <w:p w:rsidRPr="009F6502" w:rsidR="00A63308" w:rsidP="3C7507F0" w:rsidRDefault="00A63308" w14:paraId="1E9305AA" w14:textId="77777777">
      <w:pPr>
        <w:jc w:val="both"/>
        <w:rPr>
          <w:rFonts w:cs="Calibri" w:cstheme="minorAscii"/>
          <w:color w:val="auto"/>
          <w:sz w:val="24"/>
          <w:szCs w:val="24"/>
          <w:lang w:val="en-US"/>
        </w:rPr>
      </w:pPr>
      <w:r w:rsidRPr="009F6502">
        <w:rPr>
          <w:rFonts w:cstheme="minorHAnsi"/>
          <w:sz w:val="24"/>
          <w:szCs w:val="24"/>
          <w:lang w:val="en-US"/>
        </w:rPr>
        <w:tab/>
      </w:r>
      <w:r w:rsidRPr="009F6502">
        <w:rPr>
          <w:rFonts w:cstheme="minorHAnsi"/>
          <w:sz w:val="24"/>
          <w:szCs w:val="24"/>
          <w:lang w:val="en-US"/>
        </w:rPr>
        <w:tab/>
      </w:r>
      <w:r w:rsidRPr="3C7507F0" w:rsidR="00A63308">
        <w:rPr>
          <w:rFonts w:cs="Calibri" w:cstheme="minorAscii"/>
          <w:color w:val="auto"/>
          <w:sz w:val="24"/>
          <w:szCs w:val="24"/>
          <w:lang w:val="en-US"/>
        </w:rPr>
        <w:t>8.1.3 Provide a price list of the subject product sold in the domestic market, in third-country markets and in Brazil, discriminating the information according to your terms of payment</w:t>
      </w:r>
      <w:r w:rsidRPr="3C7507F0" w:rsidR="00352AE2">
        <w:rPr>
          <w:rFonts w:cs="Calibri" w:cstheme="minorAscii"/>
          <w:color w:val="auto"/>
          <w:sz w:val="24"/>
          <w:szCs w:val="24"/>
          <w:lang w:val="en-US"/>
        </w:rPr>
        <w:t xml:space="preserve"> </w:t>
      </w:r>
      <w:r w:rsidRPr="3C7507F0" w:rsidR="00A63308">
        <w:rPr>
          <w:rFonts w:cs="Calibri" w:cstheme="minorAscii"/>
          <w:color w:val="auto"/>
          <w:sz w:val="24"/>
          <w:szCs w:val="24"/>
          <w:lang w:val="en-US"/>
        </w:rPr>
        <w:t>reported under item 8.1.2.</w:t>
      </w:r>
    </w:p>
    <w:p w:rsidRPr="009F6502" w:rsidR="00A63308" w:rsidP="3C7507F0" w:rsidRDefault="00A63308" w14:paraId="094CFCBD" w14:textId="77777777">
      <w:pPr>
        <w:jc w:val="both"/>
        <w:rPr>
          <w:rFonts w:cs="Calibri" w:cstheme="minorAscii"/>
          <w:color w:val="auto"/>
          <w:sz w:val="24"/>
          <w:szCs w:val="24"/>
          <w:lang w:val="en-US"/>
        </w:rPr>
      </w:pPr>
      <w:r w:rsidRPr="009F6502">
        <w:rPr>
          <w:rFonts w:cstheme="minorHAnsi"/>
          <w:sz w:val="24"/>
          <w:szCs w:val="24"/>
          <w:lang w:val="en-US"/>
        </w:rPr>
        <w:tab/>
      </w:r>
      <w:r w:rsidRPr="009F6502">
        <w:rPr>
          <w:rFonts w:cstheme="minorHAnsi"/>
          <w:sz w:val="24"/>
          <w:szCs w:val="24"/>
          <w:lang w:val="en-US"/>
        </w:rPr>
        <w:tab/>
      </w:r>
      <w:r w:rsidRPr="3C7507F0" w:rsidR="00A63308">
        <w:rPr>
          <w:rFonts w:cs="Calibri" w:cstheme="minorAscii"/>
          <w:color w:val="auto"/>
          <w:sz w:val="24"/>
          <w:szCs w:val="24"/>
          <w:lang w:val="en-US"/>
        </w:rPr>
        <w:t>8.1.4 Report whether there are any restrictions to direct sales and to sales performed by intermediaries in (</w:t>
      </w:r>
      <w:r w:rsidRPr="3C7507F0" w:rsidR="00A63308">
        <w:rPr>
          <w:rFonts w:cs="Calibri" w:cstheme="minorAscii"/>
          <w:color w:val="auto"/>
          <w:sz w:val="24"/>
          <w:szCs w:val="24"/>
          <w:lang w:val="en-US"/>
        </w:rPr>
        <w:t>i</w:t>
      </w:r>
      <w:r w:rsidRPr="3C7507F0" w:rsidR="00A63308">
        <w:rPr>
          <w:rFonts w:cs="Calibri" w:cstheme="minorAscii"/>
          <w:color w:val="auto"/>
          <w:sz w:val="24"/>
          <w:szCs w:val="24"/>
          <w:lang w:val="en-US"/>
        </w:rPr>
        <w:t xml:space="preserve">), (ii) and (iii), especially concerning volume, </w:t>
      </w:r>
      <w:r w:rsidRPr="3C7507F0" w:rsidR="00771EE8">
        <w:rPr>
          <w:rFonts w:cs="Calibri" w:cstheme="minorAscii"/>
          <w:color w:val="auto"/>
          <w:sz w:val="24"/>
          <w:szCs w:val="24"/>
          <w:lang w:val="en-US"/>
        </w:rPr>
        <w:t xml:space="preserve">geographical </w:t>
      </w:r>
      <w:r w:rsidRPr="3C7507F0" w:rsidR="00771EE8">
        <w:rPr>
          <w:rFonts w:cs="Calibri" w:cstheme="minorAscii"/>
          <w:color w:val="auto"/>
          <w:sz w:val="24"/>
          <w:szCs w:val="24"/>
          <w:lang w:val="en-US"/>
        </w:rPr>
        <w:t>scope</w:t>
      </w:r>
      <w:r w:rsidRPr="3C7507F0" w:rsidR="00A63308">
        <w:rPr>
          <w:rFonts w:cs="Calibri" w:cstheme="minorAscii"/>
          <w:color w:val="auto"/>
          <w:sz w:val="24"/>
          <w:szCs w:val="24"/>
          <w:lang w:val="en-US"/>
        </w:rPr>
        <w:t xml:space="preserve"> and other conditioning factors.</w:t>
      </w:r>
    </w:p>
    <w:p w:rsidRPr="009F6502" w:rsidR="00A63308" w:rsidP="3C7507F0" w:rsidRDefault="00A63308" w14:paraId="6988980E" w14:textId="77777777">
      <w:pPr>
        <w:jc w:val="both"/>
        <w:rPr>
          <w:rFonts w:cs="Calibri" w:cstheme="minorAscii"/>
          <w:color w:val="auto"/>
          <w:sz w:val="24"/>
          <w:szCs w:val="24"/>
          <w:lang w:val="en-US"/>
        </w:rPr>
      </w:pPr>
      <w:r w:rsidRPr="009F6502">
        <w:rPr>
          <w:rFonts w:cstheme="minorHAnsi"/>
          <w:sz w:val="24"/>
          <w:szCs w:val="24"/>
          <w:lang w:val="en-US"/>
        </w:rPr>
        <w:tab/>
      </w:r>
      <w:r w:rsidRPr="009F6502">
        <w:rPr>
          <w:rFonts w:cstheme="minorHAnsi"/>
          <w:sz w:val="24"/>
          <w:szCs w:val="24"/>
          <w:lang w:val="en-US"/>
        </w:rPr>
        <w:tab/>
      </w:r>
      <w:r w:rsidRPr="3C7507F0" w:rsidR="00A63308">
        <w:rPr>
          <w:rFonts w:cs="Calibri" w:cstheme="minorAscii"/>
          <w:color w:val="auto"/>
          <w:sz w:val="24"/>
          <w:szCs w:val="24"/>
          <w:lang w:val="en-US"/>
        </w:rPr>
        <w:t xml:space="preserve">8.1.5 In </w:t>
      </w:r>
      <w:r w:rsidRPr="3C7507F0" w:rsidR="00A63308">
        <w:rPr>
          <w:rFonts w:cs="Calibri" w:cstheme="minorAscii"/>
          <w:color w:val="auto"/>
          <w:sz w:val="24"/>
          <w:szCs w:val="24"/>
          <w:lang w:val="en-US"/>
        </w:rPr>
        <w:t>case</w:t>
      </w:r>
      <w:r w:rsidRPr="3C7507F0" w:rsidR="00A63308">
        <w:rPr>
          <w:rFonts w:cs="Calibri" w:cstheme="minorAscii"/>
          <w:color w:val="auto"/>
          <w:sz w:val="24"/>
          <w:szCs w:val="24"/>
          <w:lang w:val="en-US"/>
        </w:rPr>
        <w:t xml:space="preserve"> of sales to distributors, report if your company sells only to authorized distributors.</w:t>
      </w:r>
    </w:p>
    <w:p w:rsidRPr="009F6502" w:rsidR="00A63308" w:rsidP="3C7507F0" w:rsidRDefault="00A63308" w14:paraId="383E302C" w14:textId="77777777">
      <w:pPr>
        <w:jc w:val="both"/>
        <w:rPr>
          <w:rFonts w:cs="Calibri" w:cstheme="minorAscii"/>
          <w:color w:val="auto"/>
          <w:sz w:val="24"/>
          <w:szCs w:val="24"/>
          <w:lang w:val="en-US"/>
        </w:rPr>
      </w:pPr>
      <w:r w:rsidRPr="009F6502">
        <w:rPr>
          <w:rFonts w:cstheme="minorHAnsi"/>
          <w:sz w:val="24"/>
          <w:szCs w:val="24"/>
          <w:lang w:val="en-US"/>
        </w:rPr>
        <w:tab/>
      </w:r>
      <w:r w:rsidRPr="009F6502">
        <w:rPr>
          <w:rFonts w:cstheme="minorHAnsi"/>
          <w:sz w:val="24"/>
          <w:szCs w:val="24"/>
          <w:lang w:val="en-US"/>
        </w:rPr>
        <w:tab/>
      </w:r>
      <w:r w:rsidRPr="3C7507F0" w:rsidR="00A63308">
        <w:rPr>
          <w:rFonts w:cs="Calibri" w:cstheme="minorAscii"/>
          <w:color w:val="auto"/>
          <w:sz w:val="24"/>
          <w:szCs w:val="24"/>
          <w:lang w:val="en-US"/>
        </w:rPr>
        <w:t xml:space="preserve">8.1.6 Explain whether your company provides a list of clients to the reseller, performs joint sales with the reseller or provides after-</w:t>
      </w:r>
      <w:r w:rsidRPr="3C7507F0" w:rsidR="00A63308">
        <w:rPr>
          <w:rFonts w:cs="Calibri" w:cstheme="minorAscii"/>
          <w:color w:val="auto"/>
          <w:sz w:val="24"/>
          <w:szCs w:val="24"/>
          <w:lang w:val="en-US"/>
        </w:rPr>
        <w:t xml:space="preserve">sale</w:t>
      </w:r>
      <w:r w:rsidRPr="3C7507F0" w:rsidR="00A63308">
        <w:rPr>
          <w:rFonts w:cs="Calibri" w:cstheme="minorAscii"/>
          <w:color w:val="auto"/>
          <w:sz w:val="24"/>
          <w:szCs w:val="24"/>
          <w:lang w:val="en-US"/>
        </w:rPr>
        <w:t xml:space="preserve"> </w:t>
      </w:r>
      <w:r w:rsidRPr="3C7507F0" w:rsidR="00A63308">
        <w:rPr>
          <w:rFonts w:cs="Calibri" w:cstheme="minorAscii"/>
          <w:color w:val="auto"/>
          <w:sz w:val="24"/>
          <w:szCs w:val="24"/>
          <w:lang w:val="en-US"/>
        </w:rPr>
        <w:t xml:space="preserve">assistance</w:t>
      </w:r>
      <w:r w:rsidRPr="3C7507F0" w:rsidR="00A63308">
        <w:rPr>
          <w:rFonts w:cs="Calibri" w:cstheme="minorAscii"/>
          <w:color w:val="auto"/>
          <w:sz w:val="24"/>
          <w:szCs w:val="24"/>
          <w:lang w:val="en-US"/>
        </w:rPr>
        <w:t xml:space="preserve"> or any other type of service that distinguishes the client from the reseller. Please attach a copy of the contracts or </w:t>
      </w:r>
      <w:r w:rsidRPr="3C7507F0" w:rsidR="00F31A2D">
        <w:rPr>
          <w:rFonts w:cs="Calibri" w:cstheme="minorAscii"/>
          <w:color w:val="auto"/>
          <w:sz w:val="24"/>
          <w:szCs w:val="24"/>
          <w:lang w:val="en-US"/>
        </w:rPr>
        <w:t xml:space="preserve">sales terms </w:t>
      </w:r>
      <w:r w:rsidRPr="3C7507F0" w:rsidR="00A63308">
        <w:rPr>
          <w:rFonts w:cs="Calibri" w:cstheme="minorAscii"/>
          <w:color w:val="auto"/>
          <w:sz w:val="24"/>
          <w:szCs w:val="24"/>
          <w:lang w:val="en-US"/>
        </w:rPr>
        <w:t>signed between your company and the resellers.</w:t>
      </w:r>
    </w:p>
    <w:p w:rsidRPr="009F6502" w:rsidR="00A63308" w:rsidP="3C7507F0" w:rsidRDefault="00A63308" w14:paraId="44CACEB7" w14:textId="77777777">
      <w:pPr>
        <w:jc w:val="both"/>
        <w:rPr>
          <w:rFonts w:cs="Calibri" w:cstheme="minorAscii"/>
          <w:color w:val="auto"/>
          <w:sz w:val="24"/>
          <w:szCs w:val="24"/>
          <w:lang w:val="en-US"/>
        </w:rPr>
      </w:pPr>
      <w:r w:rsidRPr="009F6502">
        <w:rPr>
          <w:rFonts w:cstheme="minorHAnsi"/>
          <w:sz w:val="24"/>
          <w:szCs w:val="24"/>
          <w:lang w:val="en-US"/>
        </w:rPr>
        <w:tab/>
      </w:r>
      <w:r w:rsidRPr="009F6502">
        <w:rPr>
          <w:rFonts w:cstheme="minorHAnsi"/>
          <w:sz w:val="24"/>
          <w:szCs w:val="24"/>
          <w:lang w:val="en-US"/>
        </w:rPr>
        <w:tab/>
      </w:r>
      <w:r w:rsidRPr="3C7507F0" w:rsidR="00A63308">
        <w:rPr>
          <w:rFonts w:cs="Calibri" w:cstheme="minorAscii"/>
          <w:color w:val="auto"/>
          <w:sz w:val="24"/>
          <w:szCs w:val="24"/>
          <w:lang w:val="en-US"/>
        </w:rPr>
        <w:t xml:space="preserve">8.1.7 Report your </w:t>
      </w:r>
      <w:r w:rsidRPr="3C7507F0" w:rsidR="00F31A2D">
        <w:rPr>
          <w:rFonts w:cs="Calibri" w:cstheme="minorAscii"/>
          <w:color w:val="auto"/>
          <w:sz w:val="24"/>
          <w:szCs w:val="24"/>
          <w:lang w:val="en-US"/>
        </w:rPr>
        <w:t xml:space="preserve">sales terms </w:t>
      </w:r>
      <w:r w:rsidRPr="3C7507F0" w:rsidR="00A63308">
        <w:rPr>
          <w:rFonts w:cs="Calibri" w:cstheme="minorAscii"/>
          <w:color w:val="auto"/>
          <w:sz w:val="24"/>
          <w:szCs w:val="24"/>
          <w:lang w:val="en-US"/>
        </w:rPr>
        <w:t xml:space="preserve">(e.g., spot, contract, </w:t>
      </w:r>
      <w:r w:rsidRPr="3C7507F0" w:rsidR="00A63308">
        <w:rPr>
          <w:rFonts w:cs="Calibri" w:cstheme="minorAscii"/>
          <w:color w:val="auto"/>
          <w:sz w:val="24"/>
          <w:szCs w:val="24"/>
          <w:lang w:val="en-US"/>
        </w:rPr>
        <w:t>etc.</w:t>
      </w:r>
      <w:r w:rsidRPr="3C7507F0" w:rsidR="00A63308">
        <w:rPr>
          <w:rFonts w:cs="Calibri" w:cstheme="minorAscii"/>
          <w:color w:val="auto"/>
          <w:sz w:val="24"/>
          <w:szCs w:val="24"/>
          <w:lang w:val="en-US"/>
        </w:rPr>
        <w:t xml:space="preserve">). In </w:t>
      </w:r>
      <w:r w:rsidRPr="3C7507F0" w:rsidR="00A63308">
        <w:rPr>
          <w:rFonts w:cs="Calibri" w:cstheme="minorAscii"/>
          <w:color w:val="auto"/>
          <w:sz w:val="24"/>
          <w:szCs w:val="24"/>
          <w:lang w:val="en-US"/>
        </w:rPr>
        <w:t>case</w:t>
      </w:r>
      <w:r w:rsidRPr="3C7507F0" w:rsidR="00A63308">
        <w:rPr>
          <w:rFonts w:cs="Calibri" w:cstheme="minorAscii"/>
          <w:color w:val="auto"/>
          <w:sz w:val="24"/>
          <w:szCs w:val="24"/>
          <w:lang w:val="en-US"/>
        </w:rPr>
        <w:t xml:space="preserve"> of sales by contract, list the clients.</w:t>
      </w:r>
    </w:p>
    <w:p w:rsidRPr="009F6502" w:rsidR="00A63308" w:rsidP="3C7507F0" w:rsidRDefault="00A63308" w14:paraId="33692E4E" w14:textId="77777777">
      <w:pPr>
        <w:jc w:val="both"/>
        <w:rPr>
          <w:rFonts w:cs="Calibri" w:cstheme="minorAscii"/>
          <w:color w:val="auto"/>
          <w:sz w:val="24"/>
          <w:szCs w:val="24"/>
          <w:lang w:val="en-US"/>
        </w:rPr>
      </w:pPr>
      <w:r w:rsidRPr="009F6502">
        <w:rPr>
          <w:rFonts w:cstheme="minorHAnsi"/>
          <w:sz w:val="24"/>
          <w:szCs w:val="24"/>
          <w:lang w:val="en-US"/>
        </w:rPr>
        <w:tab/>
      </w:r>
      <w:r w:rsidRPr="009F6502">
        <w:rPr>
          <w:rFonts w:cstheme="minorHAnsi"/>
          <w:sz w:val="24"/>
          <w:szCs w:val="24"/>
          <w:lang w:val="en-US"/>
        </w:rPr>
        <w:tab/>
      </w:r>
      <w:r w:rsidRPr="3C7507F0" w:rsidR="00A63308">
        <w:rPr>
          <w:rFonts w:cs="Calibri" w:cstheme="minorAscii"/>
          <w:color w:val="auto"/>
          <w:sz w:val="24"/>
          <w:szCs w:val="24"/>
          <w:lang w:val="en-US"/>
        </w:rPr>
        <w:t>8.1.8 Report if your company performs swap contracts.</w:t>
      </w:r>
    </w:p>
    <w:p w:rsidRPr="009F6502" w:rsidR="00A63308" w:rsidP="3C7507F0" w:rsidRDefault="00A63308" w14:paraId="6522286C" w14:textId="77777777">
      <w:pPr>
        <w:jc w:val="both"/>
        <w:rPr>
          <w:rFonts w:cs="Calibri" w:cstheme="minorAscii"/>
          <w:color w:val="auto"/>
          <w:sz w:val="24"/>
          <w:szCs w:val="24"/>
          <w:lang w:val="en-US"/>
        </w:rPr>
      </w:pPr>
      <w:r w:rsidRPr="009F6502">
        <w:rPr>
          <w:rFonts w:cstheme="minorHAnsi"/>
          <w:sz w:val="24"/>
          <w:szCs w:val="24"/>
          <w:lang w:val="en-US"/>
        </w:rPr>
        <w:tab/>
      </w:r>
      <w:r w:rsidRPr="009F6502">
        <w:rPr>
          <w:rFonts w:cstheme="minorHAnsi"/>
          <w:sz w:val="24"/>
          <w:szCs w:val="24"/>
          <w:lang w:val="en-US"/>
        </w:rPr>
        <w:tab/>
      </w:r>
      <w:r w:rsidRPr="3C7507F0" w:rsidR="00A63308">
        <w:rPr>
          <w:rFonts w:cs="Calibri" w:cstheme="minorAscii"/>
          <w:color w:val="auto"/>
          <w:sz w:val="24"/>
          <w:szCs w:val="24"/>
          <w:lang w:val="en-US"/>
        </w:rPr>
        <w:t xml:space="preserve">8.1.9 Report if your company </w:t>
      </w:r>
      <w:r w:rsidRPr="3C7507F0" w:rsidR="00AE03B5">
        <w:rPr>
          <w:rFonts w:cs="Calibri" w:cstheme="minorAscii"/>
          <w:color w:val="auto"/>
          <w:sz w:val="24"/>
          <w:szCs w:val="24"/>
          <w:lang w:val="en-US"/>
        </w:rPr>
        <w:t xml:space="preserve">has </w:t>
      </w:r>
      <w:r w:rsidRPr="3C7507F0" w:rsidR="00A63308">
        <w:rPr>
          <w:rFonts w:cs="Calibri" w:cstheme="minorAscii"/>
          <w:color w:val="auto"/>
          <w:sz w:val="24"/>
          <w:szCs w:val="24"/>
          <w:lang w:val="en-US"/>
        </w:rPr>
        <w:t xml:space="preserve">performed sales of the like product from other </w:t>
      </w:r>
      <w:r w:rsidRPr="3C7507F0" w:rsidR="00AE03B5">
        <w:rPr>
          <w:rFonts w:cs="Calibri" w:cstheme="minorAscii"/>
          <w:color w:val="auto"/>
          <w:sz w:val="24"/>
          <w:szCs w:val="24"/>
          <w:lang w:val="en-US"/>
        </w:rPr>
        <w:t>brands</w:t>
      </w:r>
      <w:r w:rsidRPr="3C7507F0" w:rsidR="00A63308">
        <w:rPr>
          <w:rFonts w:cs="Calibri" w:cstheme="minorAscii"/>
          <w:color w:val="auto"/>
          <w:sz w:val="24"/>
          <w:szCs w:val="24"/>
          <w:lang w:val="en-US"/>
        </w:rPr>
        <w:t xml:space="preserve"> that </w:t>
      </w:r>
      <w:r w:rsidRPr="3C7507F0" w:rsidR="00A63308">
        <w:rPr>
          <w:rFonts w:cs="Calibri" w:cstheme="minorAscii"/>
          <w:color w:val="auto"/>
          <w:sz w:val="24"/>
          <w:szCs w:val="24"/>
          <w:lang w:val="en-US"/>
        </w:rPr>
        <w:t xml:space="preserve">not</w:t>
      </w:r>
      <w:r w:rsidRPr="3C7507F0" w:rsidR="00A63308">
        <w:rPr>
          <w:rFonts w:cs="Calibri" w:cstheme="minorAscii"/>
          <w:color w:val="auto"/>
          <w:sz w:val="24"/>
          <w:szCs w:val="24"/>
          <w:lang w:val="en-US"/>
        </w:rPr>
        <w:t xml:space="preserve"> your own.</w:t>
      </w:r>
    </w:p>
    <w:p w:rsidRPr="009F6502" w:rsidR="00A63308" w:rsidP="3C7507F0" w:rsidRDefault="00A63308" w14:paraId="6A759903" w14:textId="77777777">
      <w:pPr>
        <w:jc w:val="both"/>
        <w:rPr>
          <w:rFonts w:cs="Calibri" w:cstheme="minorAscii"/>
          <w:color w:val="auto"/>
          <w:sz w:val="24"/>
          <w:szCs w:val="24"/>
          <w:lang w:val="en-US"/>
        </w:rPr>
      </w:pPr>
      <w:r w:rsidRPr="009F6502">
        <w:rPr>
          <w:rFonts w:cstheme="minorHAnsi"/>
          <w:sz w:val="24"/>
          <w:szCs w:val="24"/>
          <w:lang w:val="en-US"/>
        </w:rPr>
        <w:tab/>
      </w:r>
      <w:r w:rsidRPr="009F6502">
        <w:rPr>
          <w:rFonts w:cstheme="minorHAnsi"/>
          <w:sz w:val="24"/>
          <w:szCs w:val="24"/>
          <w:lang w:val="en-US"/>
        </w:rPr>
        <w:tab/>
      </w:r>
      <w:r w:rsidRPr="3C7507F0" w:rsidR="00A63308">
        <w:rPr>
          <w:rFonts w:cs="Calibri" w:cstheme="minorAscii"/>
          <w:color w:val="auto"/>
          <w:sz w:val="24"/>
          <w:szCs w:val="24"/>
          <w:lang w:val="en-US"/>
        </w:rPr>
        <w:t xml:space="preserve">8.1.10 Report if your company </w:t>
      </w:r>
      <w:r w:rsidRPr="3C7507F0" w:rsidR="00AE03B5">
        <w:rPr>
          <w:rFonts w:cs="Calibri" w:cstheme="minorAscii"/>
          <w:color w:val="auto"/>
          <w:sz w:val="24"/>
          <w:szCs w:val="24"/>
          <w:lang w:val="en-US"/>
        </w:rPr>
        <w:t xml:space="preserve">has </w:t>
      </w:r>
      <w:r w:rsidRPr="3C7507F0" w:rsidR="00A63308">
        <w:rPr>
          <w:rFonts w:cs="Calibri" w:cstheme="minorAscii"/>
          <w:color w:val="auto"/>
          <w:sz w:val="24"/>
          <w:szCs w:val="24"/>
          <w:lang w:val="en-US"/>
        </w:rPr>
        <w:t xml:space="preserve">performed sales of other products also manufactured by your company, according to the information reported under item 6.1.9, or resales of other products </w:t>
      </w:r>
      <w:r w:rsidRPr="3C7507F0" w:rsidR="00A63308">
        <w:rPr>
          <w:rFonts w:cs="Calibri" w:cstheme="minorAscii"/>
          <w:color w:val="auto"/>
          <w:sz w:val="24"/>
          <w:szCs w:val="24"/>
          <w:lang w:val="en-US"/>
        </w:rPr>
        <w:t xml:space="preserve">purchased</w:t>
      </w:r>
      <w:r w:rsidRPr="3C7507F0" w:rsidR="00A63308">
        <w:rPr>
          <w:rFonts w:cs="Calibri" w:cstheme="minorAscii"/>
          <w:color w:val="auto"/>
          <w:sz w:val="24"/>
          <w:szCs w:val="24"/>
          <w:lang w:val="en-US"/>
        </w:rPr>
        <w:t xml:space="preserve"> in the domestic market or imported. </w:t>
      </w:r>
    </w:p>
    <w:p w:rsidRPr="009F6502" w:rsidR="00A63308" w:rsidP="3C7507F0" w:rsidRDefault="00A63308" w14:paraId="3C7C09DE" w14:textId="77777777">
      <w:pPr>
        <w:jc w:val="both"/>
        <w:rPr>
          <w:rFonts w:cs="Calibri" w:cstheme="minorAscii"/>
          <w:color w:val="auto"/>
          <w:sz w:val="24"/>
          <w:szCs w:val="24"/>
          <w:lang w:val="en-US"/>
        </w:rPr>
      </w:pPr>
      <w:r w:rsidRPr="009F6502">
        <w:rPr>
          <w:rFonts w:cstheme="minorHAnsi"/>
          <w:sz w:val="24"/>
          <w:szCs w:val="24"/>
          <w:lang w:val="en-US"/>
        </w:rPr>
        <w:tab/>
      </w:r>
      <w:r w:rsidRPr="009F6502">
        <w:rPr>
          <w:rFonts w:cstheme="minorHAnsi"/>
          <w:sz w:val="24"/>
          <w:szCs w:val="24"/>
          <w:lang w:val="en-US"/>
        </w:rPr>
        <w:tab/>
      </w:r>
      <w:r w:rsidRPr="3C7507F0" w:rsidR="00A63308">
        <w:rPr>
          <w:rFonts w:cs="Calibri" w:cstheme="minorAscii"/>
          <w:color w:val="auto"/>
          <w:sz w:val="24"/>
          <w:szCs w:val="24"/>
          <w:lang w:val="en-US"/>
        </w:rPr>
        <w:t xml:space="preserve">8.1.11 Indicate the existence of </w:t>
      </w:r>
      <w:r w:rsidRPr="3C7507F0" w:rsidR="00A63308">
        <w:rPr>
          <w:rFonts w:cs="Calibri" w:cstheme="minorAscii"/>
          <w:color w:val="auto"/>
          <w:sz w:val="24"/>
          <w:szCs w:val="24"/>
          <w:lang w:val="en-US"/>
        </w:rPr>
        <w:t>different types</w:t>
      </w:r>
      <w:r w:rsidRPr="3C7507F0" w:rsidR="00A63308">
        <w:rPr>
          <w:rFonts w:cs="Calibri" w:cstheme="minorAscii"/>
          <w:color w:val="auto"/>
          <w:sz w:val="24"/>
          <w:szCs w:val="24"/>
          <w:lang w:val="en-US"/>
        </w:rPr>
        <w:t xml:space="preserve"> of packaging (e.g., in bulk, cylinder/drum, big bag, pallet, etc.) for the product, as well as the volume usually transported by each type of packaging in (</w:t>
      </w:r>
      <w:r w:rsidRPr="3C7507F0" w:rsidR="00A63308">
        <w:rPr>
          <w:rFonts w:cs="Calibri" w:cstheme="minorAscii"/>
          <w:color w:val="auto"/>
          <w:sz w:val="24"/>
          <w:szCs w:val="24"/>
          <w:lang w:val="en-US"/>
        </w:rPr>
        <w:t>i</w:t>
      </w:r>
      <w:r w:rsidRPr="3C7507F0" w:rsidR="00A63308">
        <w:rPr>
          <w:rFonts w:cs="Calibri" w:cstheme="minorAscii"/>
          <w:color w:val="auto"/>
          <w:sz w:val="24"/>
          <w:szCs w:val="24"/>
          <w:lang w:val="en-US"/>
        </w:rPr>
        <w:t xml:space="preserve">), (ii) and (iii). </w:t>
      </w:r>
    </w:p>
    <w:p w:rsidRPr="009F6502" w:rsidR="00A63308" w:rsidP="3C7507F0" w:rsidRDefault="00A63308" w14:paraId="7D935433" w14:textId="77777777">
      <w:pPr>
        <w:jc w:val="both"/>
        <w:rPr>
          <w:rFonts w:cs="Calibri" w:cstheme="minorAscii"/>
          <w:color w:val="auto"/>
          <w:sz w:val="24"/>
          <w:szCs w:val="24"/>
          <w:lang w:val="en-US"/>
        </w:rPr>
      </w:pPr>
      <w:r w:rsidRPr="009F6502">
        <w:rPr>
          <w:rFonts w:cstheme="minorHAnsi"/>
          <w:sz w:val="24"/>
          <w:szCs w:val="24"/>
          <w:lang w:val="en-US"/>
        </w:rPr>
        <w:tab/>
      </w:r>
      <w:r w:rsidRPr="009F6502">
        <w:rPr>
          <w:rFonts w:cstheme="minorHAnsi"/>
          <w:sz w:val="24"/>
          <w:szCs w:val="24"/>
          <w:lang w:val="en-US"/>
        </w:rPr>
        <w:tab/>
      </w:r>
      <w:r w:rsidRPr="3C7507F0" w:rsidR="00A63308">
        <w:rPr>
          <w:rFonts w:cs="Calibri" w:cstheme="minorAscii"/>
          <w:color w:val="auto"/>
          <w:sz w:val="24"/>
          <w:szCs w:val="24"/>
          <w:lang w:val="en-US"/>
        </w:rPr>
        <w:t>8.1.12 Describe</w:t>
      </w:r>
      <w:r w:rsidRPr="3C7507F0" w:rsidR="00AE03B5">
        <w:rPr>
          <w:rFonts w:cs="Calibri" w:cstheme="minorAscii"/>
          <w:color w:val="auto"/>
          <w:sz w:val="24"/>
          <w:szCs w:val="24"/>
          <w:lang w:val="en-US"/>
        </w:rPr>
        <w:t xml:space="preserve"> at</w:t>
      </w:r>
      <w:r w:rsidRPr="3C7507F0" w:rsidR="00A63308">
        <w:rPr>
          <w:rFonts w:cs="Calibri" w:cstheme="minorAscii"/>
          <w:color w:val="auto"/>
          <w:sz w:val="24"/>
          <w:szCs w:val="24"/>
          <w:lang w:val="en-US"/>
        </w:rPr>
        <w:t xml:space="preserve"> which </w:t>
      </w:r>
      <w:r w:rsidRPr="3C7507F0" w:rsidR="001F64C1">
        <w:rPr>
          <w:rFonts w:cs="Calibri" w:cstheme="minorAscii"/>
          <w:color w:val="auto"/>
          <w:sz w:val="24"/>
          <w:szCs w:val="24"/>
          <w:lang w:val="en-US"/>
        </w:rPr>
        <w:t>terms of commerce</w:t>
      </w:r>
      <w:r w:rsidRPr="3C7507F0" w:rsidR="00A63308">
        <w:rPr>
          <w:rFonts w:cs="Calibri" w:cstheme="minorAscii"/>
          <w:color w:val="auto"/>
          <w:sz w:val="24"/>
          <w:szCs w:val="24"/>
          <w:lang w:val="en-US"/>
        </w:rPr>
        <w:t xml:space="preserve"> the delivery of the product takes place in (</w:t>
      </w:r>
      <w:r w:rsidRPr="3C7507F0" w:rsidR="00A63308">
        <w:rPr>
          <w:rFonts w:cs="Calibri" w:cstheme="minorAscii"/>
          <w:color w:val="auto"/>
          <w:sz w:val="24"/>
          <w:szCs w:val="24"/>
          <w:lang w:val="en-US"/>
        </w:rPr>
        <w:t>i</w:t>
      </w:r>
      <w:r w:rsidRPr="3C7507F0" w:rsidR="00A63308">
        <w:rPr>
          <w:rFonts w:cs="Calibri" w:cstheme="minorAscii"/>
          <w:color w:val="auto"/>
          <w:sz w:val="24"/>
          <w:szCs w:val="24"/>
          <w:lang w:val="en-US"/>
        </w:rPr>
        <w:t xml:space="preserve">), (ii) and (iii) (e.g., CIF, FOB, ex works, </w:t>
      </w:r>
      <w:r w:rsidRPr="3C7507F0" w:rsidR="00A63308">
        <w:rPr>
          <w:rFonts w:cs="Calibri" w:cstheme="minorAscii"/>
          <w:color w:val="auto"/>
          <w:sz w:val="24"/>
          <w:szCs w:val="24"/>
          <w:lang w:val="en-US"/>
        </w:rPr>
        <w:t>etc.</w:t>
      </w:r>
      <w:r w:rsidRPr="3C7507F0" w:rsidR="00A63308">
        <w:rPr>
          <w:rFonts w:cs="Calibri" w:cstheme="minorAscii"/>
          <w:color w:val="auto"/>
          <w:sz w:val="24"/>
          <w:szCs w:val="24"/>
          <w:lang w:val="en-US"/>
        </w:rPr>
        <w:t>).</w:t>
      </w:r>
    </w:p>
    <w:p w:rsidRPr="009F6502" w:rsidR="00A63308" w:rsidP="3C7507F0" w:rsidRDefault="00A63308" w14:paraId="18121E78" w14:textId="77777777">
      <w:pPr>
        <w:jc w:val="both"/>
        <w:rPr>
          <w:rFonts w:cs="Calibri" w:cstheme="minorAscii"/>
          <w:color w:val="auto"/>
          <w:sz w:val="24"/>
          <w:szCs w:val="24"/>
          <w:lang w:val="en-US"/>
        </w:rPr>
      </w:pPr>
      <w:r w:rsidRPr="009F6502">
        <w:rPr>
          <w:rFonts w:cstheme="minorHAnsi"/>
          <w:sz w:val="24"/>
          <w:szCs w:val="24"/>
          <w:lang w:val="en-US"/>
        </w:rPr>
        <w:tab/>
      </w:r>
      <w:r w:rsidRPr="009F6502">
        <w:rPr>
          <w:rFonts w:cstheme="minorHAnsi"/>
          <w:sz w:val="24"/>
          <w:szCs w:val="24"/>
          <w:lang w:val="en-US"/>
        </w:rPr>
        <w:tab/>
      </w:r>
      <w:r w:rsidRPr="3C7507F0" w:rsidR="00A63308">
        <w:rPr>
          <w:rFonts w:cs="Calibri" w:cstheme="minorAscii"/>
          <w:color w:val="auto"/>
          <w:sz w:val="24"/>
          <w:szCs w:val="24"/>
          <w:lang w:val="en-US"/>
        </w:rPr>
        <w:t>8.1.13 Describe services occasionally performed by the company and by intermediaries, such as activities related to sales support, stock maintenance, after-</w:t>
      </w:r>
      <w:r w:rsidRPr="3C7507F0" w:rsidR="00A63308">
        <w:rPr>
          <w:rFonts w:cs="Calibri" w:cstheme="minorAscii"/>
          <w:color w:val="auto"/>
          <w:sz w:val="24"/>
          <w:szCs w:val="24"/>
          <w:lang w:val="en-US"/>
        </w:rPr>
        <w:t>sale</w:t>
      </w:r>
      <w:r w:rsidRPr="3C7507F0" w:rsidR="00A63308">
        <w:rPr>
          <w:rFonts w:cs="Calibri" w:cstheme="minorAscii"/>
          <w:color w:val="auto"/>
          <w:sz w:val="24"/>
          <w:szCs w:val="24"/>
          <w:lang w:val="en-US"/>
        </w:rPr>
        <w:t xml:space="preserve"> and advertising.</w:t>
      </w:r>
    </w:p>
    <w:p w:rsidRPr="009F6502" w:rsidR="00A63308" w:rsidP="3C7507F0" w:rsidRDefault="00A63308" w14:paraId="0A27917A" w14:textId="77777777">
      <w:pPr>
        <w:jc w:val="both"/>
        <w:rPr>
          <w:rFonts w:cs="Calibri" w:cstheme="minorAscii"/>
          <w:b w:val="1"/>
          <w:bCs w:val="1"/>
          <w:color w:val="auto"/>
          <w:sz w:val="24"/>
          <w:szCs w:val="24"/>
          <w:lang w:val="en-US"/>
        </w:rPr>
      </w:pPr>
      <w:r w:rsidRPr="009F6502">
        <w:rPr>
          <w:rFonts w:cstheme="minorHAnsi"/>
          <w:b/>
          <w:sz w:val="24"/>
          <w:szCs w:val="24"/>
          <w:lang w:val="en-US"/>
        </w:rPr>
        <w:tab/>
      </w:r>
      <w:r w:rsidRPr="3C7507F0" w:rsidR="00A63308">
        <w:rPr>
          <w:rFonts w:cs="Calibri" w:cstheme="minorAscii"/>
          <w:b w:val="1"/>
          <w:bCs w:val="1"/>
          <w:color w:val="auto"/>
          <w:sz w:val="24"/>
          <w:szCs w:val="24"/>
          <w:lang w:val="en-US"/>
        </w:rPr>
        <w:t>8.2 Sales to Affiliated Parties (“Affiliates”)</w:t>
      </w:r>
    </w:p>
    <w:p w:rsidRPr="009F6502" w:rsidR="00A63308" w:rsidP="3C7507F0" w:rsidRDefault="00A63308" w14:paraId="2B04AB6C" w14:textId="77777777">
      <w:pPr>
        <w:jc w:val="both"/>
        <w:rPr>
          <w:rFonts w:cs="Calibri" w:cstheme="minorAscii"/>
          <w:color w:val="auto"/>
          <w:sz w:val="24"/>
          <w:szCs w:val="24"/>
          <w:lang w:val="en-US"/>
        </w:rPr>
      </w:pPr>
      <w:r w:rsidRPr="009F6502">
        <w:rPr>
          <w:rFonts w:cstheme="minorHAnsi"/>
          <w:sz w:val="24"/>
          <w:szCs w:val="24"/>
          <w:lang w:val="en-US"/>
        </w:rPr>
        <w:tab/>
      </w:r>
      <w:r w:rsidRPr="009F6502">
        <w:rPr>
          <w:rFonts w:cstheme="minorHAnsi"/>
          <w:sz w:val="24"/>
          <w:szCs w:val="24"/>
          <w:lang w:val="en-US"/>
        </w:rPr>
        <w:tab/>
      </w:r>
      <w:r w:rsidRPr="3C7507F0" w:rsidR="00A63308">
        <w:rPr>
          <w:rFonts w:cs="Calibri" w:cstheme="minorAscii"/>
          <w:color w:val="auto"/>
          <w:sz w:val="24"/>
          <w:szCs w:val="24"/>
          <w:lang w:val="en-US"/>
        </w:rPr>
        <w:t xml:space="preserve">8.2.1 Provide a list of all affiliated parties, </w:t>
      </w:r>
      <w:r w:rsidRPr="3C7507F0" w:rsidR="00A63308">
        <w:rPr>
          <w:rFonts w:cs="Calibri" w:cstheme="minorAscii"/>
          <w:color w:val="auto"/>
          <w:sz w:val="24"/>
          <w:szCs w:val="24"/>
          <w:lang w:val="en-US"/>
        </w:rPr>
        <w:t xml:space="preserve">pursuant to</w:t>
      </w:r>
      <w:r w:rsidRPr="3C7507F0" w:rsidR="00A63308">
        <w:rPr>
          <w:rFonts w:cs="Calibri" w:cstheme="minorAscii"/>
          <w:color w:val="auto"/>
          <w:sz w:val="24"/>
          <w:szCs w:val="24"/>
          <w:lang w:val="en-US"/>
        </w:rPr>
        <w:t xml:space="preserve"> item 3.3, that </w:t>
      </w:r>
      <w:r w:rsidRPr="3C7507F0" w:rsidR="00A63308">
        <w:rPr>
          <w:rFonts w:cs="Calibri" w:cstheme="minorAscii"/>
          <w:color w:val="auto"/>
          <w:sz w:val="24"/>
          <w:szCs w:val="24"/>
          <w:lang w:val="en-US"/>
        </w:rPr>
        <w:t xml:space="preserve">purchased</w:t>
      </w:r>
      <w:r w:rsidRPr="3C7507F0" w:rsidR="00A63308">
        <w:rPr>
          <w:rFonts w:cs="Calibri" w:cstheme="minorAscii"/>
          <w:color w:val="auto"/>
          <w:sz w:val="24"/>
          <w:szCs w:val="24"/>
          <w:lang w:val="en-US"/>
        </w:rPr>
        <w:t xml:space="preserve"> </w:t>
      </w:r>
      <w:r w:rsidRPr="3C7507F0" w:rsidR="00AE03B5">
        <w:rPr>
          <w:rFonts w:cs="Calibri" w:cstheme="minorAscii"/>
          <w:color w:val="auto"/>
          <w:sz w:val="24"/>
          <w:szCs w:val="24"/>
          <w:lang w:val="en-US"/>
        </w:rPr>
        <w:t xml:space="preserve">your </w:t>
      </w:r>
      <w:r w:rsidRPr="3C7507F0" w:rsidR="00A63308">
        <w:rPr>
          <w:rFonts w:cs="Calibri" w:cstheme="minorAscii"/>
          <w:color w:val="auto"/>
          <w:sz w:val="24"/>
          <w:szCs w:val="24"/>
          <w:lang w:val="en-US"/>
        </w:rPr>
        <w:t xml:space="preserve">company’s product in the domestic market, in a third-country market used for comparison or in Brazil, </w:t>
      </w:r>
      <w:r w:rsidRPr="3C7507F0" w:rsidR="00A63308">
        <w:rPr>
          <w:rFonts w:cs="Calibri" w:cstheme="minorAscii"/>
          <w:color w:val="auto"/>
          <w:sz w:val="24"/>
          <w:szCs w:val="24"/>
          <w:lang w:val="en-US"/>
        </w:rPr>
        <w:t xml:space="preserve">indicating</w:t>
      </w:r>
      <w:r w:rsidRPr="3C7507F0" w:rsidR="00A63308">
        <w:rPr>
          <w:rFonts w:cs="Calibri" w:cstheme="minorAscii"/>
          <w:color w:val="auto"/>
          <w:sz w:val="24"/>
          <w:szCs w:val="24"/>
          <w:lang w:val="en-US"/>
        </w:rPr>
        <w:t xml:space="preserve"> </w:t>
      </w:r>
      <w:r w:rsidRPr="3C7507F0" w:rsidR="00AE03B5">
        <w:rPr>
          <w:rFonts w:cs="Calibri" w:cstheme="minorAscii"/>
          <w:color w:val="auto"/>
          <w:sz w:val="24"/>
          <w:szCs w:val="24"/>
          <w:lang w:val="en-US"/>
        </w:rPr>
        <w:t>whether</w:t>
      </w:r>
      <w:r w:rsidRPr="3C7507F0" w:rsidR="00A63308">
        <w:rPr>
          <w:rFonts w:cs="Calibri" w:cstheme="minorAscii"/>
          <w:color w:val="auto"/>
          <w:sz w:val="24"/>
          <w:szCs w:val="24"/>
          <w:lang w:val="en-US"/>
        </w:rPr>
        <w:t xml:space="preserve"> the product </w:t>
      </w:r>
      <w:r w:rsidRPr="3C7507F0" w:rsidR="00A63308">
        <w:rPr>
          <w:rFonts w:cs="Calibri" w:cstheme="minorAscii"/>
          <w:color w:val="auto"/>
          <w:sz w:val="24"/>
          <w:szCs w:val="24"/>
          <w:lang w:val="en-US"/>
        </w:rPr>
        <w:t xml:space="preserve">was </w:t>
      </w:r>
      <w:r w:rsidRPr="3C7507F0" w:rsidR="00F75CF0">
        <w:rPr>
          <w:rFonts w:cs="Calibri" w:cstheme="minorAscii"/>
          <w:color w:val="auto"/>
          <w:sz w:val="24"/>
          <w:szCs w:val="24"/>
          <w:lang w:val="en-US"/>
        </w:rPr>
        <w:t>intended</w:t>
      </w:r>
      <w:r w:rsidRPr="3C7507F0" w:rsidR="00A63308">
        <w:rPr>
          <w:rFonts w:cs="Calibri" w:cstheme="minorAscii"/>
          <w:color w:val="auto"/>
          <w:sz w:val="24"/>
          <w:szCs w:val="24"/>
          <w:lang w:val="en-US"/>
        </w:rPr>
        <w:t xml:space="preserve"> for personal consumption or </w:t>
      </w:r>
      <w:r w:rsidRPr="3C7507F0" w:rsidR="00AE03B5">
        <w:rPr>
          <w:rFonts w:cs="Calibri" w:cstheme="minorAscii"/>
          <w:color w:val="auto"/>
          <w:sz w:val="24"/>
          <w:szCs w:val="24"/>
          <w:lang w:val="en-US"/>
        </w:rPr>
        <w:t xml:space="preserve">for </w:t>
      </w:r>
      <w:r w:rsidRPr="3C7507F0" w:rsidR="00A63308">
        <w:rPr>
          <w:rFonts w:cs="Calibri" w:cstheme="minorAscii"/>
          <w:color w:val="auto"/>
          <w:sz w:val="24"/>
          <w:szCs w:val="24"/>
          <w:lang w:val="en-US"/>
        </w:rPr>
        <w:t>resale.</w:t>
      </w:r>
    </w:p>
    <w:p w:rsidRPr="009F6502" w:rsidR="00A63308" w:rsidP="3C7507F0" w:rsidRDefault="00A63308" w14:paraId="6D310741" w14:textId="77777777">
      <w:pPr>
        <w:jc w:val="both"/>
        <w:rPr>
          <w:rFonts w:cs="Calibri" w:cstheme="minorAscii"/>
          <w:color w:val="auto"/>
          <w:sz w:val="24"/>
          <w:szCs w:val="24"/>
          <w:lang w:val="en-US"/>
        </w:rPr>
      </w:pPr>
      <w:r w:rsidRPr="009F6502">
        <w:rPr>
          <w:rFonts w:cstheme="minorHAnsi"/>
          <w:sz w:val="24"/>
          <w:szCs w:val="24"/>
          <w:lang w:val="en-US"/>
        </w:rPr>
        <w:tab/>
      </w:r>
      <w:r w:rsidRPr="009F6502">
        <w:rPr>
          <w:rFonts w:cstheme="minorHAnsi"/>
          <w:sz w:val="24"/>
          <w:szCs w:val="24"/>
          <w:lang w:val="en-US"/>
        </w:rPr>
        <w:tab/>
      </w:r>
      <w:r w:rsidRPr="3C7507F0" w:rsidR="00A63308">
        <w:rPr>
          <w:rFonts w:cs="Calibri" w:cstheme="minorAscii"/>
          <w:color w:val="auto"/>
          <w:sz w:val="24"/>
          <w:szCs w:val="24"/>
          <w:lang w:val="en-US"/>
        </w:rPr>
        <w:t>8.2.2 Explain the price policy for affiliated parties. Indicate the percentage of your company’s sales that correspond to each affiliated party, in terms of volume and revenue.</w:t>
      </w:r>
    </w:p>
    <w:p w:rsidRPr="009F6502" w:rsidR="00A63308" w:rsidP="3C7507F0" w:rsidRDefault="00A63308" w14:paraId="0CF02B39" w14:textId="77777777">
      <w:pPr>
        <w:jc w:val="both"/>
        <w:rPr>
          <w:rFonts w:cs="Calibri" w:cstheme="minorAscii"/>
          <w:color w:val="auto"/>
          <w:sz w:val="24"/>
          <w:szCs w:val="24"/>
          <w:lang w:val="en-US"/>
        </w:rPr>
      </w:pPr>
      <w:r w:rsidRPr="009F6502">
        <w:rPr>
          <w:rFonts w:cstheme="minorHAnsi"/>
          <w:sz w:val="24"/>
          <w:szCs w:val="24"/>
          <w:lang w:val="en-US"/>
        </w:rPr>
        <w:tab/>
      </w:r>
      <w:r w:rsidRPr="009F6502">
        <w:rPr>
          <w:rFonts w:cstheme="minorHAnsi"/>
          <w:sz w:val="24"/>
          <w:szCs w:val="24"/>
          <w:lang w:val="en-US"/>
        </w:rPr>
        <w:tab/>
      </w:r>
      <w:r w:rsidRPr="3C7507F0" w:rsidR="00A63308">
        <w:rPr>
          <w:rFonts w:cs="Calibri" w:cstheme="minorAscii"/>
          <w:color w:val="auto"/>
          <w:sz w:val="24"/>
          <w:szCs w:val="24"/>
          <w:lang w:val="en-US"/>
        </w:rPr>
        <w:t xml:space="preserve">8.2.3 Describe, based on the sales process </w:t>
      </w:r>
      <w:r w:rsidRPr="3C7507F0" w:rsidR="00947A41">
        <w:rPr>
          <w:rFonts w:cs="Calibri" w:cstheme="minorAscii"/>
          <w:color w:val="auto"/>
          <w:sz w:val="24"/>
          <w:szCs w:val="24"/>
          <w:lang w:val="en-US"/>
        </w:rPr>
        <w:t>designated</w:t>
      </w:r>
      <w:r w:rsidRPr="3C7507F0" w:rsidR="00A63308">
        <w:rPr>
          <w:rFonts w:cs="Calibri" w:cstheme="minorAscii"/>
          <w:color w:val="auto"/>
          <w:sz w:val="24"/>
          <w:szCs w:val="24"/>
          <w:lang w:val="en-US"/>
        </w:rPr>
        <w:t xml:space="preserve"> under item 8.1.1, which functions under responsibility of affiliated parties differ from those of other companies with which your company interacts.</w:t>
      </w:r>
    </w:p>
    <w:p w:rsidRPr="009F6502" w:rsidR="00A63308" w:rsidP="3C7507F0" w:rsidRDefault="00A63308" w14:paraId="74B6DEAE" w14:textId="77777777">
      <w:pPr>
        <w:jc w:val="both"/>
        <w:rPr>
          <w:rFonts w:cs="Calibri" w:cstheme="minorAscii"/>
          <w:color w:val="auto"/>
          <w:sz w:val="24"/>
          <w:szCs w:val="24"/>
          <w:lang w:val="en-US"/>
        </w:rPr>
      </w:pPr>
      <w:r w:rsidRPr="009F6502">
        <w:rPr>
          <w:rFonts w:cstheme="minorHAnsi"/>
          <w:sz w:val="24"/>
          <w:szCs w:val="24"/>
          <w:lang w:val="en-US"/>
        </w:rPr>
        <w:tab/>
      </w:r>
      <w:r w:rsidRPr="009F6502">
        <w:rPr>
          <w:rFonts w:cstheme="minorHAnsi"/>
          <w:sz w:val="24"/>
          <w:szCs w:val="24"/>
          <w:lang w:val="en-US"/>
        </w:rPr>
        <w:tab/>
      </w:r>
      <w:r w:rsidRPr="3C7507F0" w:rsidR="00A63308">
        <w:rPr>
          <w:rFonts w:cs="Calibri" w:cstheme="minorAscii"/>
          <w:color w:val="auto"/>
          <w:sz w:val="24"/>
          <w:szCs w:val="24"/>
          <w:lang w:val="en-US"/>
        </w:rPr>
        <w:t xml:space="preserve">8.2.4 Describe services occasionally performed by affiliates (e.g., activities related to sales support, stock maintenance, technical </w:t>
      </w:r>
      <w:r w:rsidRPr="3C7507F0" w:rsidR="00A63308">
        <w:rPr>
          <w:rFonts w:cs="Calibri" w:cstheme="minorAscii"/>
          <w:color w:val="auto"/>
          <w:sz w:val="24"/>
          <w:szCs w:val="24"/>
          <w:lang w:val="en-US"/>
        </w:rPr>
        <w:t>assistance</w:t>
      </w:r>
      <w:r w:rsidRPr="3C7507F0" w:rsidR="00A63308">
        <w:rPr>
          <w:rFonts w:cs="Calibri" w:cstheme="minorAscii"/>
          <w:color w:val="auto"/>
          <w:sz w:val="24"/>
          <w:szCs w:val="24"/>
          <w:lang w:val="en-US"/>
        </w:rPr>
        <w:t>, after-</w:t>
      </w:r>
      <w:r w:rsidRPr="3C7507F0" w:rsidR="00A63308">
        <w:rPr>
          <w:rFonts w:cs="Calibri" w:cstheme="minorAscii"/>
          <w:color w:val="auto"/>
          <w:sz w:val="24"/>
          <w:szCs w:val="24"/>
          <w:lang w:val="en-US"/>
        </w:rPr>
        <w:t>sales</w:t>
      </w:r>
      <w:r w:rsidRPr="3C7507F0" w:rsidR="00A63308">
        <w:rPr>
          <w:rFonts w:cs="Calibri" w:cstheme="minorAscii"/>
          <w:color w:val="auto"/>
          <w:sz w:val="24"/>
          <w:szCs w:val="24"/>
          <w:lang w:val="en-US"/>
        </w:rPr>
        <w:t xml:space="preserve"> and advertising).</w:t>
      </w:r>
    </w:p>
    <w:p w:rsidRPr="009F6502" w:rsidR="003B0429" w:rsidP="3C7507F0" w:rsidRDefault="003B0429" w14:paraId="2689A329" w14:textId="77777777">
      <w:pPr>
        <w:jc w:val="both"/>
        <w:rPr>
          <w:rFonts w:cs="Calibri" w:cstheme="minorAscii"/>
          <w:b w:val="1"/>
          <w:bCs w:val="1"/>
          <w:color w:val="auto"/>
          <w:sz w:val="24"/>
          <w:szCs w:val="24"/>
          <w:lang w:val="en-US"/>
        </w:rPr>
      </w:pPr>
      <w:r w:rsidRPr="009F6502">
        <w:rPr>
          <w:rFonts w:cstheme="minorHAnsi"/>
          <w:b/>
          <w:sz w:val="24"/>
          <w:szCs w:val="24"/>
          <w:lang w:val="en-US"/>
        </w:rPr>
        <w:tab/>
      </w:r>
      <w:r w:rsidRPr="3C7507F0" w:rsidR="003B0429">
        <w:rPr>
          <w:rFonts w:cs="Calibri" w:cstheme="minorAscii"/>
          <w:b w:val="1"/>
          <w:bCs w:val="1"/>
          <w:color w:val="auto"/>
          <w:sz w:val="24"/>
          <w:szCs w:val="24"/>
          <w:lang w:val="en-US"/>
        </w:rPr>
        <w:t>8.3 Sales in the Domestic Market and Exports to Third-Country Markets</w:t>
      </w:r>
    </w:p>
    <w:p w:rsidRPr="009F6502" w:rsidR="003B0429" w:rsidP="3C7507F0" w:rsidRDefault="003B0429" w14:paraId="09452FBE" w14:textId="7786D936">
      <w:pPr>
        <w:jc w:val="both"/>
        <w:rPr>
          <w:rFonts w:cs="Calibri" w:cstheme="minorAscii"/>
          <w:color w:val="auto"/>
          <w:sz w:val="24"/>
          <w:szCs w:val="24"/>
          <w:lang w:val="en-US"/>
        </w:rPr>
      </w:pPr>
      <w:r w:rsidRPr="009F6502">
        <w:rPr>
          <w:rFonts w:cstheme="minorHAnsi"/>
          <w:sz w:val="24"/>
          <w:szCs w:val="24"/>
          <w:lang w:val="en-US"/>
        </w:rPr>
        <w:tab/>
      </w:r>
      <w:r w:rsidRPr="3C7507F0" w:rsidR="003B0429">
        <w:rPr>
          <w:rFonts w:cs="Calibri" w:cstheme="minorAscii"/>
          <w:color w:val="auto"/>
          <w:sz w:val="24"/>
          <w:szCs w:val="24"/>
          <w:lang w:val="en-US"/>
        </w:rPr>
        <w:t>Data related to sales in the domestic market are fundamental to the calculation of the normal value in the current investigation</w:t>
      </w:r>
      <w:r w:rsidRPr="3C7507F0" w:rsidR="00455507">
        <w:rPr>
          <w:rFonts w:cs="Calibri" w:cstheme="minorAscii"/>
          <w:color w:val="auto"/>
          <w:sz w:val="24"/>
          <w:szCs w:val="24"/>
          <w:lang w:val="en-US"/>
        </w:rPr>
        <w:t xml:space="preserve"> and </w:t>
      </w:r>
      <w:r w:rsidRPr="3C7507F0" w:rsidR="003B0429">
        <w:rPr>
          <w:rFonts w:cs="Calibri" w:cstheme="minorAscii"/>
          <w:color w:val="auto"/>
          <w:sz w:val="24"/>
          <w:szCs w:val="24"/>
          <w:lang w:val="en-US"/>
        </w:rPr>
        <w:t xml:space="preserve">must </w:t>
      </w:r>
      <w:r w:rsidRPr="3C7507F0" w:rsidR="003B0429">
        <w:rPr>
          <w:rFonts w:cs="Calibri" w:cstheme="minorAscii"/>
          <w:color w:val="auto"/>
          <w:sz w:val="24"/>
          <w:szCs w:val="24"/>
          <w:lang w:val="en-US"/>
        </w:rPr>
        <w:t>be reported</w:t>
      </w:r>
      <w:r w:rsidRPr="3C7507F0" w:rsidR="003B0429">
        <w:rPr>
          <w:rFonts w:cs="Calibri" w:cstheme="minorAscii"/>
          <w:color w:val="auto"/>
          <w:sz w:val="24"/>
          <w:szCs w:val="24"/>
          <w:lang w:val="en-US"/>
        </w:rPr>
        <w:t xml:space="preserve"> in Appendix V. In this regard, the presentation </w:t>
      </w:r>
      <w:r w:rsidRPr="3C7507F0" w:rsidR="003B0429">
        <w:rPr>
          <w:rFonts w:cs="Calibri" w:cstheme="minorAscii"/>
          <w:color w:val="auto"/>
          <w:sz w:val="24"/>
          <w:szCs w:val="24"/>
          <w:lang w:val="en-US"/>
        </w:rPr>
        <w:t xml:space="preserve">of all available data related to these sales is mandatory, even when the company </w:t>
      </w:r>
      <w:r w:rsidRPr="3C7507F0" w:rsidR="00C149E7">
        <w:rPr>
          <w:rFonts w:cs="Calibri" w:cstheme="minorAscii"/>
          <w:color w:val="auto"/>
          <w:sz w:val="24"/>
          <w:szCs w:val="24"/>
          <w:lang w:val="en-US"/>
        </w:rPr>
        <w:t>justifies the non-use of these data and provides data of exports to a third-country market as an alternative.</w:t>
      </w:r>
    </w:p>
    <w:p w:rsidRPr="009F6502" w:rsidR="00F31A2D" w:rsidP="3C7507F0" w:rsidRDefault="00F31A2D" w14:paraId="3E454951" w14:textId="77777777">
      <w:pPr>
        <w:jc w:val="both"/>
        <w:rPr>
          <w:rFonts w:cs="Calibri" w:cstheme="minorAscii"/>
          <w:color w:val="auto"/>
          <w:sz w:val="24"/>
          <w:szCs w:val="24"/>
          <w:lang w:val="en-US"/>
        </w:rPr>
      </w:pPr>
      <w:r w:rsidRPr="009F6502">
        <w:rPr>
          <w:rFonts w:cstheme="minorHAnsi"/>
          <w:sz w:val="24"/>
          <w:szCs w:val="24"/>
          <w:lang w:val="en-US"/>
        </w:rPr>
        <w:tab/>
      </w:r>
      <w:r w:rsidRPr="009F6502">
        <w:rPr>
          <w:rFonts w:cstheme="minorHAnsi"/>
          <w:sz w:val="24"/>
          <w:szCs w:val="24"/>
          <w:lang w:val="en-US"/>
        </w:rPr>
        <w:tab/>
      </w:r>
      <w:r w:rsidRPr="3C7507F0" w:rsidR="00F31A2D">
        <w:rPr>
          <w:rFonts w:cs="Calibri" w:cstheme="minorAscii"/>
          <w:color w:val="auto"/>
          <w:sz w:val="24"/>
          <w:szCs w:val="24"/>
          <w:lang w:val="en-US"/>
        </w:rPr>
        <w:t xml:space="preserve">8.3.1 Justify, when existent, the reasons that </w:t>
      </w:r>
      <w:r w:rsidRPr="3C7507F0" w:rsidR="00094F42">
        <w:rPr>
          <w:rFonts w:cs="Calibri" w:cstheme="minorAscii"/>
          <w:color w:val="auto"/>
          <w:sz w:val="24"/>
          <w:szCs w:val="24"/>
          <w:lang w:val="en-US"/>
        </w:rPr>
        <w:t xml:space="preserve">lead your company to judge </w:t>
      </w:r>
      <w:r w:rsidRPr="3C7507F0" w:rsidR="00CE6C62">
        <w:rPr>
          <w:rFonts w:cs="Calibri" w:cstheme="minorAscii"/>
          <w:color w:val="auto"/>
          <w:sz w:val="24"/>
          <w:szCs w:val="24"/>
          <w:lang w:val="en-US"/>
        </w:rPr>
        <w:t>the data related to</w:t>
      </w:r>
      <w:r w:rsidRPr="3C7507F0" w:rsidR="00094F42">
        <w:rPr>
          <w:rFonts w:cs="Calibri" w:cstheme="minorAscii"/>
          <w:color w:val="auto"/>
          <w:sz w:val="24"/>
          <w:szCs w:val="24"/>
          <w:lang w:val="en-US"/>
        </w:rPr>
        <w:t xml:space="preserve"> sales in your domestic market as</w:t>
      </w:r>
      <w:r w:rsidRPr="3C7507F0" w:rsidR="00CE6C62">
        <w:rPr>
          <w:rFonts w:cs="Calibri" w:cstheme="minorAscii"/>
          <w:color w:val="auto"/>
          <w:sz w:val="24"/>
          <w:szCs w:val="24"/>
          <w:lang w:val="en-US"/>
        </w:rPr>
        <w:t xml:space="preserve"> inadequate for the calculation of the normal value.</w:t>
      </w:r>
      <w:r w:rsidRPr="3C7507F0" w:rsidR="00F31A2D">
        <w:rPr>
          <w:rFonts w:cs="Calibri" w:cstheme="minorAscii"/>
          <w:color w:val="auto"/>
          <w:sz w:val="24"/>
          <w:szCs w:val="24"/>
          <w:lang w:val="en-US"/>
        </w:rPr>
        <w:t xml:space="preserve"> </w:t>
      </w:r>
    </w:p>
    <w:p w:rsidRPr="009F6502" w:rsidR="00F31A2D" w:rsidP="3C7507F0" w:rsidRDefault="00F31A2D" w14:paraId="031A723C" w14:textId="77777777">
      <w:pPr>
        <w:jc w:val="both"/>
        <w:rPr>
          <w:rFonts w:cs="Calibri" w:cstheme="minorAscii"/>
          <w:color w:val="auto"/>
          <w:sz w:val="24"/>
          <w:szCs w:val="24"/>
          <w:lang w:val="en-US"/>
        </w:rPr>
      </w:pPr>
      <w:r w:rsidRPr="009F6502">
        <w:rPr>
          <w:rFonts w:cstheme="minorHAnsi"/>
          <w:sz w:val="24"/>
          <w:szCs w:val="24"/>
          <w:lang w:val="en-US"/>
        </w:rPr>
        <w:tab/>
      </w:r>
      <w:r w:rsidRPr="009F6502">
        <w:rPr>
          <w:rFonts w:cstheme="minorHAnsi"/>
          <w:sz w:val="24"/>
          <w:szCs w:val="24"/>
          <w:lang w:val="en-US"/>
        </w:rPr>
        <w:tab/>
      </w:r>
      <w:r w:rsidRPr="3C7507F0" w:rsidR="00F31A2D">
        <w:rPr>
          <w:rFonts w:cs="Calibri" w:cstheme="minorAscii"/>
          <w:color w:val="auto"/>
          <w:sz w:val="24"/>
          <w:szCs w:val="24"/>
          <w:lang w:val="en-US"/>
        </w:rPr>
        <w:t>8.3.2</w:t>
      </w:r>
      <w:r w:rsidRPr="3C7507F0" w:rsidR="00CE6C62">
        <w:rPr>
          <w:rFonts w:cs="Calibri" w:cstheme="minorAscii"/>
          <w:color w:val="auto"/>
          <w:sz w:val="24"/>
          <w:szCs w:val="24"/>
          <w:lang w:val="en-US"/>
        </w:rPr>
        <w:t xml:space="preserve"> </w:t>
      </w:r>
      <w:r w:rsidRPr="3C7507F0" w:rsidR="00CE6C62">
        <w:rPr>
          <w:rFonts w:cs="Calibri" w:cstheme="minorAscii"/>
          <w:color w:val="auto"/>
          <w:sz w:val="24"/>
          <w:szCs w:val="24"/>
          <w:lang w:val="en-US"/>
        </w:rPr>
        <w:t xml:space="preserve">Report</w:t>
      </w:r>
      <w:r w:rsidRPr="3C7507F0" w:rsidR="00CE6C62">
        <w:rPr>
          <w:rFonts w:cs="Calibri" w:cstheme="minorAscii"/>
          <w:color w:val="auto"/>
          <w:sz w:val="24"/>
          <w:szCs w:val="24"/>
          <w:lang w:val="en-US"/>
        </w:rPr>
        <w:t xml:space="preserve"> the three largest markets to which your company exports for determination of normal value</w:t>
      </w:r>
      <w:r w:rsidRPr="3C7507F0" w:rsidR="001A5B33">
        <w:rPr>
          <w:rFonts w:cs="Calibri" w:cstheme="minorAscii"/>
          <w:color w:val="auto"/>
          <w:sz w:val="24"/>
          <w:szCs w:val="24"/>
          <w:lang w:val="en-US"/>
        </w:rPr>
        <w:t xml:space="preserve">. </w:t>
      </w:r>
      <w:r w:rsidRPr="3C7507F0" w:rsidR="004A796C">
        <w:rPr>
          <w:rFonts w:cs="Calibri" w:cstheme="minorAscii"/>
          <w:color w:val="auto"/>
          <w:sz w:val="24"/>
          <w:szCs w:val="24"/>
          <w:lang w:val="en-US"/>
        </w:rPr>
        <w:t xml:space="preserve">If you choose to provide data concerning exports to other countries that are not </w:t>
      </w:r>
      <w:r w:rsidRPr="3C7507F0" w:rsidR="003F4FF1">
        <w:rPr>
          <w:rFonts w:cs="Calibri" w:cstheme="minorAscii"/>
          <w:color w:val="auto"/>
          <w:sz w:val="24"/>
          <w:szCs w:val="24"/>
          <w:lang w:val="en-US"/>
        </w:rPr>
        <w:t>among</w:t>
      </w:r>
      <w:r w:rsidRPr="3C7507F0" w:rsidR="004A796C">
        <w:rPr>
          <w:rFonts w:cs="Calibri" w:cstheme="minorAscii"/>
          <w:color w:val="auto"/>
          <w:sz w:val="24"/>
          <w:szCs w:val="24"/>
          <w:lang w:val="en-US"/>
        </w:rPr>
        <w:t xml:space="preserve"> the top three largest exporting markets, </w:t>
      </w:r>
      <w:r w:rsidRPr="3C7507F0" w:rsidR="004A796C">
        <w:rPr>
          <w:rFonts w:cs="Calibri" w:cstheme="minorAscii"/>
          <w:color w:val="auto"/>
          <w:sz w:val="24"/>
          <w:szCs w:val="24"/>
          <w:lang w:val="en-US"/>
        </w:rPr>
        <w:t xml:space="preserve">indicate</w:t>
      </w:r>
      <w:r w:rsidRPr="3C7507F0" w:rsidR="004A796C">
        <w:rPr>
          <w:rFonts w:cs="Calibri" w:cstheme="minorAscii"/>
          <w:color w:val="auto"/>
          <w:sz w:val="24"/>
          <w:szCs w:val="24"/>
          <w:lang w:val="en-US"/>
        </w:rPr>
        <w:t xml:space="preserve"> your choice and justify it in </w:t>
      </w:r>
      <w:r w:rsidRPr="3C7507F0" w:rsidR="004A796C">
        <w:rPr>
          <w:rFonts w:cs="Calibri" w:cstheme="minorAscii"/>
          <w:color w:val="auto"/>
          <w:sz w:val="24"/>
          <w:szCs w:val="24"/>
          <w:lang w:val="en-US"/>
        </w:rPr>
        <w:t>details</w:t>
      </w:r>
      <w:r w:rsidRPr="3C7507F0" w:rsidR="004A796C">
        <w:rPr>
          <w:rFonts w:cs="Calibri" w:cstheme="minorAscii"/>
          <w:color w:val="auto"/>
          <w:sz w:val="24"/>
          <w:szCs w:val="24"/>
          <w:lang w:val="en-US"/>
        </w:rPr>
        <w:t>.</w:t>
      </w:r>
    </w:p>
    <w:p w:rsidRPr="009F6502" w:rsidR="003F4FF1" w:rsidP="3C7507F0" w:rsidRDefault="003F4FF1" w14:paraId="289D180D" w14:textId="77777777">
      <w:pPr>
        <w:jc w:val="both"/>
        <w:rPr>
          <w:rFonts w:cs="Calibri" w:cstheme="minorAscii"/>
          <w:b w:val="1"/>
          <w:bCs w:val="1"/>
          <w:color w:val="auto"/>
          <w:sz w:val="24"/>
          <w:szCs w:val="24"/>
          <w:lang w:val="en-US"/>
        </w:rPr>
      </w:pPr>
      <w:r w:rsidRPr="009F6502">
        <w:rPr>
          <w:rFonts w:cstheme="minorHAnsi"/>
          <w:b/>
          <w:sz w:val="24"/>
          <w:szCs w:val="24"/>
          <w:lang w:val="en-US"/>
        </w:rPr>
        <w:tab/>
      </w:r>
      <w:r w:rsidRPr="3C7507F0" w:rsidR="003F4FF1">
        <w:rPr>
          <w:rFonts w:cs="Calibri" w:cstheme="minorAscii"/>
          <w:b w:val="1"/>
          <w:bCs w:val="1"/>
          <w:color w:val="auto"/>
          <w:sz w:val="24"/>
          <w:szCs w:val="24"/>
          <w:lang w:val="en-US"/>
        </w:rPr>
        <w:t>8.4 Records of Sales Returns in the Domestic Market and</w:t>
      </w:r>
      <w:r w:rsidRPr="3C7507F0" w:rsidR="009E789B">
        <w:rPr>
          <w:rFonts w:cs="Calibri" w:cstheme="minorAscii"/>
          <w:b w:val="1"/>
          <w:bCs w:val="1"/>
          <w:color w:val="auto"/>
          <w:sz w:val="24"/>
          <w:szCs w:val="24"/>
          <w:lang w:val="en-US"/>
        </w:rPr>
        <w:t xml:space="preserve"> in Exports to Third-Country</w:t>
      </w:r>
      <w:r w:rsidRPr="3C7507F0" w:rsidR="009E789B">
        <w:rPr>
          <w:rFonts w:cs="Calibri" w:cstheme="minorAscii"/>
          <w:color w:val="auto"/>
          <w:sz w:val="24"/>
          <w:szCs w:val="24"/>
          <w:lang w:val="en-US"/>
        </w:rPr>
        <w:t xml:space="preserve"> </w:t>
      </w:r>
      <w:r w:rsidRPr="3C7507F0" w:rsidR="009E789B">
        <w:rPr>
          <w:rFonts w:cs="Calibri" w:cstheme="minorAscii"/>
          <w:b w:val="1"/>
          <w:bCs w:val="1"/>
          <w:color w:val="auto"/>
          <w:sz w:val="24"/>
          <w:szCs w:val="24"/>
          <w:lang w:val="en-US"/>
        </w:rPr>
        <w:t>Markets</w:t>
      </w:r>
    </w:p>
    <w:p w:rsidRPr="009F6502" w:rsidR="000A6ED7" w:rsidP="3C7507F0" w:rsidRDefault="000A6ED7" w14:paraId="2DB083AB" w14:textId="77777777">
      <w:pPr>
        <w:jc w:val="both"/>
        <w:rPr>
          <w:rFonts w:cs="Calibri" w:cstheme="minorAscii"/>
          <w:color w:val="auto"/>
          <w:sz w:val="24"/>
          <w:szCs w:val="24"/>
          <w:lang w:val="en-US"/>
        </w:rPr>
      </w:pPr>
      <w:r w:rsidRPr="009F6502">
        <w:rPr>
          <w:rFonts w:cstheme="minorHAnsi"/>
          <w:sz w:val="24"/>
          <w:szCs w:val="24"/>
          <w:lang w:val="en-US"/>
        </w:rPr>
        <w:tab/>
      </w:r>
      <w:r w:rsidRPr="009F6502">
        <w:rPr>
          <w:rFonts w:cstheme="minorHAnsi"/>
          <w:sz w:val="24"/>
          <w:szCs w:val="24"/>
          <w:lang w:val="en-US"/>
        </w:rPr>
        <w:tab/>
      </w:r>
      <w:r w:rsidRPr="3C7507F0" w:rsidR="000A6ED7">
        <w:rPr>
          <w:rFonts w:cs="Calibri" w:cstheme="minorAscii"/>
          <w:color w:val="auto"/>
          <w:sz w:val="24"/>
          <w:szCs w:val="24"/>
          <w:lang w:val="en-US"/>
        </w:rPr>
        <w:t xml:space="preserve">8.4.1 Describe, in details, how the information related to returns of sales in the domestic market, of exports to third-country markets and of exports to Brazil </w:t>
      </w:r>
      <w:r w:rsidRPr="3C7507F0" w:rsidR="000A6ED7">
        <w:rPr>
          <w:rFonts w:cs="Calibri" w:cstheme="minorAscii"/>
          <w:color w:val="auto"/>
          <w:sz w:val="24"/>
          <w:szCs w:val="24"/>
          <w:lang w:val="en-US"/>
        </w:rPr>
        <w:t>are recorded</w:t>
      </w:r>
      <w:r w:rsidRPr="3C7507F0" w:rsidR="000A6ED7">
        <w:rPr>
          <w:rFonts w:cs="Calibri" w:cstheme="minorAscii"/>
          <w:color w:val="auto"/>
          <w:sz w:val="24"/>
          <w:szCs w:val="24"/>
          <w:lang w:val="en-US"/>
        </w:rPr>
        <w:t>.</w:t>
      </w:r>
    </w:p>
    <w:p w:rsidRPr="009F6502" w:rsidR="003B0429" w:rsidP="3C7507F0" w:rsidRDefault="000A6ED7" w14:paraId="67B7F28A" w14:textId="77777777">
      <w:pPr>
        <w:jc w:val="both"/>
        <w:rPr>
          <w:rFonts w:cs="Calibri" w:cstheme="minorAscii"/>
          <w:color w:val="auto"/>
          <w:sz w:val="24"/>
          <w:szCs w:val="24"/>
          <w:lang w:val="en-US"/>
        </w:rPr>
      </w:pPr>
      <w:r w:rsidRPr="009F6502">
        <w:rPr>
          <w:rFonts w:cstheme="minorHAnsi"/>
          <w:sz w:val="24"/>
          <w:szCs w:val="24"/>
          <w:lang w:val="en-US"/>
        </w:rPr>
        <w:tab/>
      </w:r>
      <w:r w:rsidRPr="009F6502">
        <w:rPr>
          <w:rFonts w:cstheme="minorHAnsi"/>
          <w:sz w:val="24"/>
          <w:szCs w:val="24"/>
          <w:lang w:val="en-US"/>
        </w:rPr>
        <w:tab/>
      </w:r>
      <w:r w:rsidRPr="3C7507F0" w:rsidR="000A6ED7">
        <w:rPr>
          <w:rFonts w:cs="Calibri" w:cstheme="minorAscii"/>
          <w:color w:val="auto"/>
          <w:sz w:val="24"/>
          <w:szCs w:val="24"/>
          <w:lang w:val="en-US"/>
        </w:rPr>
        <w:t xml:space="preserve">8.4.2 Explicitly specify if the data reported in the </w:t>
      </w:r>
      <w:r w:rsidRPr="3C7507F0" w:rsidR="00356A41">
        <w:rPr>
          <w:rFonts w:cs="Calibri" w:cstheme="minorAscii"/>
          <w:color w:val="auto"/>
          <w:sz w:val="24"/>
          <w:szCs w:val="24"/>
          <w:lang w:val="en-US"/>
        </w:rPr>
        <w:t>Appendices</w:t>
      </w:r>
      <w:r w:rsidRPr="3C7507F0" w:rsidR="00940020">
        <w:rPr>
          <w:rFonts w:cs="Calibri" w:cstheme="minorAscii"/>
          <w:color w:val="auto"/>
          <w:sz w:val="24"/>
          <w:szCs w:val="24"/>
          <w:lang w:val="en-US"/>
        </w:rPr>
        <w:t xml:space="preserve"> have </w:t>
      </w:r>
      <w:r w:rsidRPr="3C7507F0" w:rsidR="00940020">
        <w:rPr>
          <w:rFonts w:cs="Calibri" w:cstheme="minorAscii"/>
          <w:color w:val="auto"/>
          <w:sz w:val="24"/>
          <w:szCs w:val="24"/>
          <w:lang w:val="en-US"/>
        </w:rPr>
        <w:t>been discounted</w:t>
      </w:r>
      <w:r w:rsidRPr="3C7507F0" w:rsidR="00940020">
        <w:rPr>
          <w:rFonts w:cs="Calibri" w:cstheme="minorAscii"/>
          <w:color w:val="auto"/>
          <w:sz w:val="24"/>
          <w:szCs w:val="24"/>
          <w:lang w:val="en-US"/>
        </w:rPr>
        <w:t xml:space="preserve"> with ​​return values</w:t>
      </w:r>
      <w:r w:rsidRPr="3C7507F0" w:rsidR="000A6ED7">
        <w:rPr>
          <w:rFonts w:cs="Calibri" w:cstheme="minorAscii"/>
          <w:color w:val="auto"/>
          <w:sz w:val="24"/>
          <w:szCs w:val="24"/>
          <w:lang w:val="en-US"/>
        </w:rPr>
        <w:t>.</w:t>
      </w:r>
    </w:p>
    <w:p w:rsidRPr="009F6502" w:rsidR="000A6ED7" w:rsidP="3C7507F0" w:rsidRDefault="000A6ED7" w14:paraId="16E0738C" w14:textId="77777777">
      <w:pPr>
        <w:jc w:val="both"/>
        <w:rPr>
          <w:rFonts w:cs="Calibri" w:cstheme="minorAscii"/>
          <w:color w:val="auto"/>
          <w:sz w:val="24"/>
          <w:szCs w:val="24"/>
          <w:lang w:val="en-US"/>
        </w:rPr>
      </w:pPr>
      <w:r w:rsidRPr="009F6502">
        <w:rPr>
          <w:rFonts w:cstheme="minorHAnsi"/>
          <w:sz w:val="24"/>
          <w:szCs w:val="24"/>
          <w:lang w:val="en-US"/>
        </w:rPr>
        <w:tab/>
      </w:r>
      <w:r w:rsidRPr="009F6502">
        <w:rPr>
          <w:rFonts w:cstheme="minorHAnsi"/>
          <w:sz w:val="24"/>
          <w:szCs w:val="24"/>
          <w:lang w:val="en-US"/>
        </w:rPr>
        <w:tab/>
      </w:r>
      <w:r w:rsidRPr="3C7507F0" w:rsidR="000A6ED7">
        <w:rPr>
          <w:rFonts w:cs="Calibri" w:cstheme="minorAscii"/>
          <w:color w:val="auto"/>
          <w:sz w:val="24"/>
          <w:szCs w:val="24"/>
          <w:lang w:val="en-US"/>
        </w:rPr>
        <w:t>8.4.3 Report the value and volume of returns reported by the company in P5, in the following format:</w:t>
      </w:r>
    </w:p>
    <w:tbl>
      <w:tblPr>
        <w:tblStyle w:val="Tabelacomgrade"/>
        <w:tblW w:w="0" w:type="auto"/>
        <w:tblLook w:val="04A0" w:firstRow="1" w:lastRow="0" w:firstColumn="1" w:lastColumn="0" w:noHBand="0" w:noVBand="1"/>
      </w:tblPr>
      <w:tblGrid>
        <w:gridCol w:w="3295"/>
        <w:gridCol w:w="3295"/>
        <w:gridCol w:w="3296"/>
      </w:tblGrid>
      <w:tr w:rsidRPr="009F6502" w:rsidR="0096624D" w:rsidTr="3C7507F0" w14:paraId="3A3E34CF" w14:textId="77777777">
        <w:trPr>
          <w:trHeight w:val="552"/>
        </w:trPr>
        <w:tc>
          <w:tcPr>
            <w:tcW w:w="3295" w:type="dxa"/>
            <w:tcMar/>
            <w:vAlign w:val="center"/>
          </w:tcPr>
          <w:p w:rsidRPr="009F6502" w:rsidR="0096624D" w:rsidP="3C7507F0" w:rsidRDefault="0096624D" w14:paraId="3BBD8C6A" w14:textId="77777777">
            <w:pPr>
              <w:jc w:val="center"/>
              <w:rPr>
                <w:rFonts w:cs="Calibri" w:cstheme="minorAscii"/>
                <w:color w:val="auto"/>
                <w:sz w:val="24"/>
                <w:szCs w:val="24"/>
                <w:lang w:val="en-US"/>
              </w:rPr>
            </w:pPr>
          </w:p>
        </w:tc>
        <w:tc>
          <w:tcPr>
            <w:tcW w:w="3295" w:type="dxa"/>
            <w:tcMar/>
            <w:vAlign w:val="center"/>
          </w:tcPr>
          <w:p w:rsidRPr="009F6502" w:rsidR="0096624D" w:rsidP="3C7507F0" w:rsidRDefault="0096624D" w14:paraId="71C08E14" w14:textId="77777777">
            <w:pPr>
              <w:jc w:val="center"/>
              <w:rPr>
                <w:rFonts w:cs="Calibri" w:cstheme="minorAscii"/>
                <w:color w:val="auto"/>
                <w:sz w:val="24"/>
                <w:szCs w:val="24"/>
                <w:lang w:val="en-US"/>
              </w:rPr>
            </w:pPr>
            <w:r w:rsidRPr="3C7507F0" w:rsidR="0096624D">
              <w:rPr>
                <w:rFonts w:cs="Calibri" w:cstheme="minorAscii"/>
                <w:color w:val="auto"/>
                <w:sz w:val="24"/>
                <w:szCs w:val="24"/>
                <w:lang w:val="en-US"/>
              </w:rPr>
              <w:t>Value (unit of measurement)</w:t>
            </w:r>
          </w:p>
        </w:tc>
        <w:tc>
          <w:tcPr>
            <w:tcW w:w="3296" w:type="dxa"/>
            <w:tcMar/>
            <w:vAlign w:val="center"/>
          </w:tcPr>
          <w:p w:rsidRPr="009F6502" w:rsidR="0096624D" w:rsidP="3C7507F0" w:rsidRDefault="0096624D" w14:paraId="031791BA" w14:textId="77777777">
            <w:pPr>
              <w:jc w:val="center"/>
              <w:rPr>
                <w:rFonts w:cs="Calibri" w:cstheme="minorAscii"/>
                <w:color w:val="auto"/>
                <w:sz w:val="24"/>
                <w:szCs w:val="24"/>
                <w:lang w:val="en-US"/>
              </w:rPr>
            </w:pPr>
            <w:r w:rsidRPr="3C7507F0" w:rsidR="0096624D">
              <w:rPr>
                <w:rFonts w:cs="Calibri" w:cstheme="minorAscii"/>
                <w:color w:val="auto"/>
                <w:sz w:val="24"/>
                <w:szCs w:val="24"/>
                <w:lang w:val="en-US"/>
              </w:rPr>
              <w:t>Volume (unit of measurement)</w:t>
            </w:r>
          </w:p>
        </w:tc>
      </w:tr>
      <w:tr w:rsidRPr="00C51E4A" w:rsidR="0096624D" w:rsidTr="3C7507F0" w14:paraId="3CA3F765" w14:textId="77777777">
        <w:trPr>
          <w:trHeight w:val="552"/>
        </w:trPr>
        <w:tc>
          <w:tcPr>
            <w:tcW w:w="3295" w:type="dxa"/>
            <w:tcMar/>
            <w:vAlign w:val="center"/>
          </w:tcPr>
          <w:p w:rsidRPr="009F6502" w:rsidR="0096624D" w:rsidP="3C7507F0" w:rsidRDefault="0096624D" w14:paraId="7F7CB16E" w14:textId="77777777">
            <w:pPr>
              <w:jc w:val="center"/>
              <w:rPr>
                <w:rFonts w:cs="Calibri" w:cstheme="minorAscii"/>
                <w:color w:val="auto"/>
                <w:sz w:val="24"/>
                <w:szCs w:val="24"/>
                <w:lang w:val="en-US"/>
              </w:rPr>
            </w:pPr>
            <w:r w:rsidRPr="3C7507F0" w:rsidR="0096624D">
              <w:rPr>
                <w:rFonts w:cs="Calibri" w:cstheme="minorAscii"/>
                <w:color w:val="auto"/>
                <w:sz w:val="24"/>
                <w:szCs w:val="24"/>
                <w:lang w:val="en-US"/>
              </w:rPr>
              <w:t>Sales in the Domestic Market</w:t>
            </w:r>
          </w:p>
        </w:tc>
        <w:tc>
          <w:tcPr>
            <w:tcW w:w="3295" w:type="dxa"/>
            <w:tcMar/>
            <w:vAlign w:val="center"/>
          </w:tcPr>
          <w:p w:rsidRPr="009F6502" w:rsidR="0096624D" w:rsidP="3C7507F0" w:rsidRDefault="0096624D" w14:paraId="6DAFBDB2" w14:textId="77777777">
            <w:pPr>
              <w:jc w:val="center"/>
              <w:rPr>
                <w:rFonts w:cs="Calibri" w:cstheme="minorAscii"/>
                <w:color w:val="auto"/>
                <w:sz w:val="24"/>
                <w:szCs w:val="24"/>
                <w:lang w:val="en-US"/>
              </w:rPr>
            </w:pPr>
          </w:p>
        </w:tc>
        <w:tc>
          <w:tcPr>
            <w:tcW w:w="3296" w:type="dxa"/>
            <w:tcMar/>
            <w:vAlign w:val="center"/>
          </w:tcPr>
          <w:p w:rsidRPr="009F6502" w:rsidR="0096624D" w:rsidP="3C7507F0" w:rsidRDefault="0096624D" w14:paraId="0A0D55DF" w14:textId="77777777">
            <w:pPr>
              <w:jc w:val="center"/>
              <w:rPr>
                <w:rFonts w:cs="Calibri" w:cstheme="minorAscii"/>
                <w:color w:val="auto"/>
                <w:sz w:val="24"/>
                <w:szCs w:val="24"/>
                <w:lang w:val="en-US"/>
              </w:rPr>
            </w:pPr>
          </w:p>
        </w:tc>
      </w:tr>
      <w:tr w:rsidRPr="00C51E4A" w:rsidR="0096624D" w:rsidTr="3C7507F0" w14:paraId="384B32C5" w14:textId="77777777">
        <w:trPr>
          <w:trHeight w:val="552"/>
        </w:trPr>
        <w:tc>
          <w:tcPr>
            <w:tcW w:w="3295" w:type="dxa"/>
            <w:tcMar/>
            <w:vAlign w:val="center"/>
          </w:tcPr>
          <w:p w:rsidRPr="009F6502" w:rsidR="0096624D" w:rsidP="3C7507F0" w:rsidRDefault="0096624D" w14:paraId="7956BE0C" w14:textId="77777777">
            <w:pPr>
              <w:jc w:val="center"/>
              <w:rPr>
                <w:rFonts w:cs="Calibri" w:cstheme="minorAscii"/>
                <w:color w:val="auto"/>
                <w:sz w:val="24"/>
                <w:szCs w:val="24"/>
                <w:lang w:val="en-US"/>
              </w:rPr>
            </w:pPr>
            <w:r w:rsidRPr="3C7507F0" w:rsidR="0096624D">
              <w:rPr>
                <w:rFonts w:cs="Calibri" w:cstheme="minorAscii"/>
                <w:color w:val="auto"/>
                <w:sz w:val="24"/>
                <w:szCs w:val="24"/>
                <w:lang w:val="en-US"/>
              </w:rPr>
              <w:t>Exports to a Third-Country Market</w:t>
            </w:r>
          </w:p>
        </w:tc>
        <w:tc>
          <w:tcPr>
            <w:tcW w:w="3295" w:type="dxa"/>
            <w:tcMar/>
            <w:vAlign w:val="center"/>
          </w:tcPr>
          <w:p w:rsidRPr="009F6502" w:rsidR="0096624D" w:rsidP="3C7507F0" w:rsidRDefault="0096624D" w14:paraId="0FC5C2D4" w14:textId="77777777">
            <w:pPr>
              <w:jc w:val="center"/>
              <w:rPr>
                <w:rFonts w:cs="Calibri" w:cstheme="minorAscii"/>
                <w:color w:val="auto"/>
                <w:sz w:val="24"/>
                <w:szCs w:val="24"/>
                <w:lang w:val="en-US"/>
              </w:rPr>
            </w:pPr>
          </w:p>
        </w:tc>
        <w:tc>
          <w:tcPr>
            <w:tcW w:w="3296" w:type="dxa"/>
            <w:tcMar/>
            <w:vAlign w:val="center"/>
          </w:tcPr>
          <w:p w:rsidRPr="009F6502" w:rsidR="0096624D" w:rsidP="3C7507F0" w:rsidRDefault="0096624D" w14:paraId="30D00B38" w14:textId="77777777">
            <w:pPr>
              <w:jc w:val="center"/>
              <w:rPr>
                <w:rFonts w:cs="Calibri" w:cstheme="minorAscii"/>
                <w:color w:val="auto"/>
                <w:sz w:val="24"/>
                <w:szCs w:val="24"/>
                <w:lang w:val="en-US"/>
              </w:rPr>
            </w:pPr>
          </w:p>
        </w:tc>
      </w:tr>
      <w:tr w:rsidRPr="009F6502" w:rsidR="0096624D" w:rsidTr="3C7507F0" w14:paraId="676A3AC7" w14:textId="77777777">
        <w:trPr>
          <w:trHeight w:val="552"/>
        </w:trPr>
        <w:tc>
          <w:tcPr>
            <w:tcW w:w="3295" w:type="dxa"/>
            <w:tcMar/>
            <w:vAlign w:val="center"/>
          </w:tcPr>
          <w:p w:rsidRPr="009F6502" w:rsidR="0096624D" w:rsidP="3C7507F0" w:rsidRDefault="0096624D" w14:paraId="37E777B9" w14:textId="77777777">
            <w:pPr>
              <w:jc w:val="center"/>
              <w:rPr>
                <w:rFonts w:cs="Calibri" w:cstheme="minorAscii"/>
                <w:color w:val="auto"/>
                <w:sz w:val="24"/>
                <w:szCs w:val="24"/>
                <w:lang w:val="en-US"/>
              </w:rPr>
            </w:pPr>
            <w:r w:rsidRPr="3C7507F0" w:rsidR="0096624D">
              <w:rPr>
                <w:rFonts w:cs="Calibri" w:cstheme="minorAscii"/>
                <w:color w:val="auto"/>
                <w:sz w:val="24"/>
                <w:szCs w:val="24"/>
                <w:lang w:val="en-US"/>
              </w:rPr>
              <w:t>Exports to Brazil</w:t>
            </w:r>
          </w:p>
        </w:tc>
        <w:tc>
          <w:tcPr>
            <w:tcW w:w="3295" w:type="dxa"/>
            <w:tcMar/>
            <w:vAlign w:val="center"/>
          </w:tcPr>
          <w:p w:rsidRPr="009F6502" w:rsidR="0096624D" w:rsidP="3C7507F0" w:rsidRDefault="0096624D" w14:paraId="45E8CAF9" w14:textId="77777777">
            <w:pPr>
              <w:jc w:val="center"/>
              <w:rPr>
                <w:rFonts w:cs="Calibri" w:cstheme="minorAscii"/>
                <w:color w:val="auto"/>
                <w:sz w:val="24"/>
                <w:szCs w:val="24"/>
                <w:lang w:val="en-US"/>
              </w:rPr>
            </w:pPr>
          </w:p>
        </w:tc>
        <w:tc>
          <w:tcPr>
            <w:tcW w:w="3296" w:type="dxa"/>
            <w:tcMar/>
            <w:vAlign w:val="center"/>
          </w:tcPr>
          <w:p w:rsidRPr="009F6502" w:rsidR="0096624D" w:rsidP="3C7507F0" w:rsidRDefault="0096624D" w14:paraId="0EBF9956" w14:textId="77777777">
            <w:pPr>
              <w:jc w:val="center"/>
              <w:rPr>
                <w:rFonts w:cs="Calibri" w:cstheme="minorAscii"/>
                <w:color w:val="auto"/>
                <w:sz w:val="24"/>
                <w:szCs w:val="24"/>
                <w:lang w:val="en-US"/>
              </w:rPr>
            </w:pPr>
          </w:p>
        </w:tc>
      </w:tr>
    </w:tbl>
    <w:p w:rsidRPr="009F6502" w:rsidR="0096624D" w:rsidP="3C7507F0" w:rsidRDefault="0096624D" w14:paraId="3608DC5E" w14:textId="77777777">
      <w:pPr>
        <w:ind w:left="360" w:hanging="360"/>
        <w:jc w:val="both"/>
        <w:rPr>
          <w:rFonts w:cs="Calibri" w:cstheme="minorAscii"/>
          <w:color w:val="auto"/>
          <w:sz w:val="24"/>
          <w:szCs w:val="24"/>
          <w:lang w:val="en-US"/>
        </w:rPr>
      </w:pPr>
      <w:r w:rsidRPr="009F6502">
        <w:rPr>
          <w:rFonts w:cstheme="minorHAnsi"/>
          <w:noProof/>
          <w:sz w:val="24"/>
          <w:szCs w:val="24"/>
          <w:lang w:eastAsia="pt-BR"/>
        </w:rPr>
        <mc:AlternateContent>
          <mc:Choice Requires="wps">
            <w:drawing>
              <wp:anchor distT="0" distB="0" distL="114300" distR="114300" simplePos="0" relativeHeight="251669504" behindDoc="0" locked="0" layoutInCell="1" allowOverlap="1" wp14:anchorId="2303FA55" wp14:editId="6AA75995">
                <wp:simplePos x="0" y="0"/>
                <wp:positionH relativeFrom="column">
                  <wp:posOffset>-247650</wp:posOffset>
                </wp:positionH>
                <wp:positionV relativeFrom="paragraph">
                  <wp:posOffset>160020</wp:posOffset>
                </wp:positionV>
                <wp:extent cx="6757060" cy="1571625"/>
                <wp:effectExtent l="0" t="0" r="24765" b="28575"/>
                <wp:wrapNone/>
                <wp:docPr id="8" name="Retângulo 8"/>
                <wp:cNvGraphicFramePr/>
                <a:graphic xmlns:a="http://schemas.openxmlformats.org/drawingml/2006/main">
                  <a:graphicData uri="http://schemas.microsoft.com/office/word/2010/wordprocessingShape">
                    <wps:wsp>
                      <wps:cNvSpPr/>
                      <wps:spPr>
                        <a:xfrm>
                          <a:off x="0" y="0"/>
                          <a:ext cx="6757060" cy="1571625"/>
                        </a:xfrm>
                        <a:prstGeom prst="rect">
                          <a:avLst/>
                        </a:prstGeom>
                        <a:noFill/>
                        <a:ln w="9525"/>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w14:anchorId="34DD7390">
              <v:rect id="Retângulo 8" style="position:absolute;margin-left:-19.5pt;margin-top:12.6pt;width:532.05pt;height:123.75pt;z-index:2516695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spid="_x0000_s1026" filled="f" strokecolor="black [1600]" w14:anchorId="00DDAE5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"/>
            </w:pict>
          </mc:Fallback>
        </mc:AlternateContent>
      </w:r>
    </w:p>
    <w:p w:rsidRPr="009F6502" w:rsidR="003A4120" w:rsidP="3C7507F0" w:rsidRDefault="003A4120" w14:paraId="0CFACF1A" w14:textId="0DA673EF">
      <w:pPr>
        <w:jc w:val="both"/>
        <w:rPr>
          <w:rFonts w:cs="Calibri" w:cstheme="minorAscii"/>
          <w:color w:val="auto"/>
          <w:sz w:val="24"/>
          <w:szCs w:val="24"/>
          <w:lang w:val="en-US"/>
        </w:rPr>
      </w:pPr>
      <w:r w:rsidRPr="3C7507F0" w:rsidR="003A4120">
        <w:rPr>
          <w:rFonts w:cs="Calibri" w:cstheme="minorAscii"/>
          <w:b w:val="1"/>
          <w:bCs w:val="1"/>
          <w:color w:val="auto"/>
          <w:sz w:val="24"/>
          <w:szCs w:val="24"/>
          <w:lang w:val="en-US"/>
        </w:rPr>
        <w:t>Report data concerning the employee responsible for answering the “Distribution and Sales Processes” section above.</w:t>
      </w:r>
      <w:r w:rsidRPr="3C7507F0" w:rsidR="00C51E4A">
        <w:rPr>
          <w:rFonts w:cs="Calibri" w:cstheme="minorAscii"/>
          <w:b w:val="1"/>
          <w:bCs w:val="1"/>
          <w:color w:val="auto"/>
          <w:sz w:val="24"/>
          <w:szCs w:val="24"/>
          <w:lang w:val="en-US"/>
        </w:rPr>
        <w:t xml:space="preserve"> </w:t>
      </w:r>
    </w:p>
    <w:p w:rsidRPr="009F6502" w:rsidR="003A4120" w:rsidP="3C7507F0" w:rsidRDefault="003A4120" w14:paraId="0CE7E0D4" w14:textId="77777777">
      <w:pPr>
        <w:spacing w:after="0"/>
        <w:jc w:val="both"/>
        <w:rPr>
          <w:rFonts w:cs="Calibri" w:cstheme="minorAscii"/>
          <w:color w:val="auto"/>
          <w:sz w:val="24"/>
          <w:szCs w:val="24"/>
          <w:lang w:val="en-US"/>
        </w:rPr>
      </w:pPr>
      <w:r w:rsidRPr="3C7507F0" w:rsidR="003A4120">
        <w:rPr>
          <w:rFonts w:cs="Calibri" w:cstheme="minorAscii"/>
          <w:color w:val="auto"/>
          <w:sz w:val="24"/>
          <w:szCs w:val="24"/>
          <w:lang w:val="en-US"/>
        </w:rPr>
        <w:t>Name:</w:t>
      </w:r>
    </w:p>
    <w:p w:rsidRPr="009F6502" w:rsidR="003A4120" w:rsidP="3C7507F0" w:rsidRDefault="003A4120" w14:paraId="36A8EA53" w14:textId="77777777">
      <w:pPr>
        <w:spacing w:after="0"/>
        <w:jc w:val="both"/>
        <w:rPr>
          <w:rFonts w:cs="Calibri" w:cstheme="minorAscii"/>
          <w:color w:val="auto"/>
          <w:sz w:val="24"/>
          <w:szCs w:val="24"/>
          <w:lang w:val="en-US"/>
        </w:rPr>
      </w:pPr>
      <w:r w:rsidRPr="3C7507F0" w:rsidR="003A4120">
        <w:rPr>
          <w:rFonts w:cs="Calibri" w:cstheme="minorAscii"/>
          <w:color w:val="auto"/>
          <w:sz w:val="24"/>
          <w:szCs w:val="24"/>
          <w:lang w:val="en-US"/>
        </w:rPr>
        <w:t>Job Position:</w:t>
      </w:r>
    </w:p>
    <w:p w:rsidRPr="009F6502" w:rsidR="003A4120" w:rsidP="3C7507F0" w:rsidRDefault="003A4120" w14:paraId="09324CAB" w14:textId="77777777">
      <w:pPr>
        <w:spacing w:after="0"/>
        <w:jc w:val="both"/>
        <w:rPr>
          <w:rFonts w:cs="Calibri" w:cstheme="minorAscii"/>
          <w:color w:val="auto"/>
          <w:sz w:val="24"/>
          <w:szCs w:val="24"/>
          <w:lang w:val="en-US"/>
        </w:rPr>
      </w:pPr>
      <w:r w:rsidRPr="3C7507F0" w:rsidR="003A4120">
        <w:rPr>
          <w:rFonts w:cs="Calibri" w:cstheme="minorAscii"/>
          <w:color w:val="auto"/>
          <w:sz w:val="24"/>
          <w:szCs w:val="24"/>
          <w:lang w:val="en-US"/>
        </w:rPr>
        <w:t>Telephone Number:</w:t>
      </w:r>
    </w:p>
    <w:p w:rsidRPr="009F6502" w:rsidR="003A4120" w:rsidP="3C7507F0" w:rsidRDefault="003A4120" w14:paraId="69B3FFC7" w14:textId="77777777">
      <w:pPr>
        <w:spacing w:after="0"/>
        <w:jc w:val="both"/>
        <w:rPr>
          <w:rFonts w:cs="Calibri" w:cstheme="minorAscii"/>
          <w:color w:val="auto"/>
          <w:sz w:val="24"/>
          <w:szCs w:val="24"/>
          <w:lang w:val="en-US"/>
        </w:rPr>
      </w:pPr>
      <w:r w:rsidRPr="3C7507F0" w:rsidR="003A4120">
        <w:rPr>
          <w:rFonts w:cs="Calibri" w:cstheme="minorAscii"/>
          <w:color w:val="auto"/>
          <w:sz w:val="24"/>
          <w:szCs w:val="24"/>
          <w:lang w:val="en-US"/>
        </w:rPr>
        <w:t>Electronic address (e-mail):</w:t>
      </w:r>
    </w:p>
    <w:p w:rsidRPr="009F6502" w:rsidR="0096624D" w:rsidP="3C7507F0" w:rsidRDefault="0096624D" w14:paraId="39687652" w14:textId="77777777">
      <w:pPr>
        <w:jc w:val="both"/>
        <w:rPr>
          <w:rFonts w:cs="Calibri" w:cstheme="minorAscii"/>
          <w:color w:val="auto"/>
          <w:sz w:val="24"/>
          <w:szCs w:val="24"/>
          <w:lang w:val="en-US"/>
        </w:rPr>
      </w:pPr>
    </w:p>
    <w:p w:rsidRPr="009F6502" w:rsidR="003A4120" w:rsidP="3C7507F0" w:rsidRDefault="003A4120" w14:paraId="778FF962" w14:textId="77777777">
      <w:pPr>
        <w:rPr>
          <w:rFonts w:cs="Calibri" w:cstheme="minorAscii"/>
          <w:b w:val="1"/>
          <w:bCs w:val="1"/>
          <w:color w:val="auto"/>
          <w:sz w:val="24"/>
          <w:szCs w:val="24"/>
          <w:lang w:val="en-US"/>
        </w:rPr>
      </w:pPr>
      <w:r w:rsidRPr="3C7507F0">
        <w:rPr>
          <w:rFonts w:cs="Calibri" w:cstheme="minorAscii"/>
          <w:b w:val="1"/>
          <w:bCs w:val="1"/>
          <w:color w:val="auto"/>
          <w:sz w:val="24"/>
          <w:szCs w:val="24"/>
          <w:lang w:val="en-US"/>
        </w:rPr>
        <w:br w:type="page"/>
      </w:r>
    </w:p>
    <w:p w:rsidRPr="009F6502" w:rsidR="00A63308" w:rsidP="3C7507F0" w:rsidRDefault="00A63308" w14:paraId="695F1D62" w14:textId="77777777">
      <w:pPr>
        <w:jc w:val="center"/>
        <w:rPr>
          <w:rFonts w:cs="Calibri" w:cstheme="minorAscii"/>
          <w:b w:val="1"/>
          <w:bCs w:val="1"/>
          <w:color w:val="auto"/>
          <w:sz w:val="24"/>
          <w:szCs w:val="24"/>
          <w:lang w:val="en-US"/>
        </w:rPr>
      </w:pPr>
      <w:r w:rsidRPr="009F6502">
        <w:rPr>
          <w:rFonts w:cstheme="minorHAnsi"/>
          <w:b/>
          <w:noProof/>
          <w:sz w:val="24"/>
          <w:szCs w:val="24"/>
          <w:lang w:eastAsia="pt-BR"/>
        </w:rPr>
        <mc:AlternateContent>
          <mc:Choice Requires="wps">
            <w:drawing>
              <wp:anchor distT="0" distB="0" distL="114300" distR="114300" simplePos="0" relativeHeight="251643904" behindDoc="0" locked="0" layoutInCell="1" allowOverlap="1" wp14:anchorId="312486A4" wp14:editId="614E0F6D">
                <wp:simplePos x="0" y="0"/>
                <wp:positionH relativeFrom="column">
                  <wp:posOffset>12700</wp:posOffset>
                </wp:positionH>
                <wp:positionV relativeFrom="paragraph">
                  <wp:posOffset>-116205</wp:posOffset>
                </wp:positionV>
                <wp:extent cx="5450205" cy="332740"/>
                <wp:effectExtent l="6985" t="12065" r="10160" b="7620"/>
                <wp:wrapNone/>
                <wp:docPr id="6" name="Retângulo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50205" cy="3327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w14:anchorId="1A81577D">
              <v:rect id="Retângulo 6" style="position:absolute;margin-left:1pt;margin-top:-9.15pt;width:429.15pt;height:26.2pt;z-index:25164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6" filled="f" w14:anchorId="6BFF52B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"/>
            </w:pict>
          </mc:Fallback>
        </mc:AlternateContent>
      </w:r>
      <w:r w:rsidRPr="3C7507F0" w:rsidR="00A63308">
        <w:rPr>
          <w:rFonts w:cs="Calibri" w:cstheme="minorAscii"/>
          <w:b w:val="1"/>
          <w:bCs w:val="1"/>
          <w:color w:val="auto"/>
          <w:sz w:val="24"/>
          <w:szCs w:val="24"/>
          <w:lang w:val="en-US"/>
        </w:rPr>
        <w:t>V – DETERMINATION OF NORMAL VALUE</w:t>
      </w:r>
    </w:p>
    <w:p w:rsidRPr="009F6502" w:rsidR="00A63308" w:rsidP="3C7507F0" w:rsidRDefault="00A63308" w14:paraId="00F73151" w14:textId="5D2F0132">
      <w:pPr>
        <w:jc w:val="both"/>
        <w:rPr>
          <w:rFonts w:cs="Calibri" w:cstheme="minorAscii"/>
          <w:i w:val="1"/>
          <w:iCs w:val="1"/>
          <w:color w:val="auto"/>
          <w:sz w:val="24"/>
          <w:szCs w:val="24"/>
          <w:lang w:val="en-US"/>
        </w:rPr>
      </w:pPr>
      <w:r w:rsidRPr="3C7507F0" w:rsidR="00A63308">
        <w:rPr>
          <w:rFonts w:cs="Calibri" w:cstheme="minorAscii"/>
          <w:i w:val="1"/>
          <w:iCs w:val="1"/>
          <w:color w:val="auto"/>
          <w:sz w:val="24"/>
          <w:szCs w:val="24"/>
          <w:lang w:val="en-US"/>
        </w:rPr>
        <w:t xml:space="preserve">The purpose of this section is to gather data to subsidize the Brazilian investigative authorities in the calculation of normal value of </w:t>
      </w:r>
      <w:r w:rsidRPr="3C7507F0" w:rsidR="001D2127">
        <w:rPr>
          <w:rFonts w:cs="Calibri" w:cstheme="minorAscii"/>
          <w:i w:val="1"/>
          <w:iCs w:val="1"/>
          <w:color w:val="auto"/>
          <w:lang w:val="en-US"/>
        </w:rPr>
        <w:t xml:space="preserve">the like </w:t>
      </w:r>
      <w:r w:rsidRPr="3C7507F0" w:rsidR="00A63308">
        <w:rPr>
          <w:rFonts w:cs="Calibri" w:cstheme="minorAscii"/>
          <w:i w:val="1"/>
          <w:iCs w:val="1"/>
          <w:color w:val="auto"/>
          <w:lang w:val="en-US"/>
        </w:rPr>
        <w:t xml:space="preserve">product. It is </w:t>
      </w:r>
      <w:r w:rsidRPr="3C7507F0" w:rsidR="00A63308">
        <w:rPr>
          <w:rFonts w:cs="Calibri" w:cstheme="minorAscii"/>
          <w:i w:val="1"/>
          <w:iCs w:val="1"/>
          <w:color w:val="auto"/>
          <w:lang w:val="en-US"/>
        </w:rPr>
        <w:t>requested</w:t>
      </w:r>
      <w:r w:rsidRPr="3C7507F0" w:rsidR="00A63308">
        <w:rPr>
          <w:rFonts w:cs="Calibri" w:cstheme="minorAscii"/>
          <w:i w:val="1"/>
          <w:iCs w:val="1"/>
          <w:color w:val="auto"/>
          <w:lang w:val="en-US"/>
        </w:rPr>
        <w:t xml:space="preserve">, thereby, that your company provides information </w:t>
      </w:r>
      <w:r w:rsidRPr="3C7507F0" w:rsidR="0028184E">
        <w:rPr>
          <w:rFonts w:cs="Calibri" w:cstheme="minorAscii"/>
          <w:i w:val="1"/>
          <w:iCs w:val="1"/>
          <w:color w:val="auto"/>
          <w:lang w:val="en-US"/>
        </w:rPr>
        <w:t xml:space="preserve">about sales </w:t>
      </w:r>
      <w:r w:rsidRPr="3C7507F0" w:rsidR="00AA5A25">
        <w:rPr>
          <w:rFonts w:cs="Calibri" w:cstheme="minorAscii"/>
          <w:i w:val="1"/>
          <w:iCs w:val="1"/>
          <w:color w:val="auto"/>
          <w:lang w:val="en-US"/>
        </w:rPr>
        <w:t xml:space="preserve">of the like product manufactured by your company </w:t>
      </w:r>
      <w:r w:rsidRPr="3C7507F0" w:rsidR="0028184E">
        <w:rPr>
          <w:rFonts w:cs="Calibri" w:cstheme="minorAscii"/>
          <w:i w:val="1"/>
          <w:iCs w:val="1"/>
          <w:color w:val="auto"/>
          <w:lang w:val="en-US"/>
        </w:rPr>
        <w:t xml:space="preserve">in the domestic market, exports </w:t>
      </w:r>
      <w:r w:rsidRPr="3C7507F0" w:rsidR="00AA5A25">
        <w:rPr>
          <w:rFonts w:cs="Calibri" w:cstheme="minorAscii"/>
          <w:i w:val="1"/>
          <w:iCs w:val="1"/>
          <w:color w:val="auto"/>
          <w:lang w:val="en-US"/>
        </w:rPr>
        <w:t xml:space="preserve">of the like product manufactured by your company </w:t>
      </w:r>
      <w:r w:rsidRPr="3C7507F0" w:rsidR="0028184E">
        <w:rPr>
          <w:rFonts w:cs="Calibri" w:cstheme="minorAscii"/>
          <w:i w:val="1"/>
          <w:iCs w:val="1"/>
          <w:color w:val="auto"/>
          <w:lang w:val="en-US"/>
        </w:rPr>
        <w:t>to t</w:t>
      </w:r>
      <w:r w:rsidRPr="3C7507F0" w:rsidR="00A63308">
        <w:rPr>
          <w:rFonts w:cs="Calibri" w:cstheme="minorAscii"/>
          <w:i w:val="1"/>
          <w:iCs w:val="1"/>
          <w:color w:val="auto"/>
          <w:lang w:val="en-US"/>
        </w:rPr>
        <w:t xml:space="preserve">hird-country </w:t>
      </w:r>
      <w:r w:rsidRPr="3C7507F0" w:rsidR="0028184E">
        <w:rPr>
          <w:rFonts w:cs="Calibri" w:cstheme="minorAscii"/>
          <w:i w:val="1"/>
          <w:iCs w:val="1"/>
          <w:color w:val="auto"/>
          <w:lang w:val="en-US"/>
        </w:rPr>
        <w:t xml:space="preserve">markets </w:t>
      </w:r>
      <w:r w:rsidRPr="3C7507F0" w:rsidR="00A63308">
        <w:rPr>
          <w:rFonts w:cs="Calibri" w:cstheme="minorAscii"/>
          <w:i w:val="1"/>
          <w:iCs w:val="1"/>
          <w:color w:val="auto"/>
          <w:lang w:val="en-US"/>
        </w:rPr>
        <w:t xml:space="preserve">and costs incurred by your company in product manufacturing, </w:t>
      </w:r>
      <w:r w:rsidRPr="3C7507F0" w:rsidR="00AA5A25">
        <w:rPr>
          <w:rFonts w:cs="Calibri" w:cstheme="minorAscii"/>
          <w:i w:val="1"/>
          <w:iCs w:val="1"/>
          <w:color w:val="auto"/>
          <w:lang w:val="en-US"/>
        </w:rPr>
        <w:t>distributing</w:t>
      </w:r>
      <w:r w:rsidRPr="3C7507F0" w:rsidR="00AA5A25">
        <w:rPr>
          <w:rFonts w:cs="Calibri" w:cstheme="minorAscii"/>
          <w:i w:val="1"/>
          <w:iCs w:val="1"/>
          <w:color w:val="auto"/>
          <w:lang w:val="en-US"/>
        </w:rPr>
        <w:t xml:space="preserve"> and selling of the like product manufactured by your company</w:t>
      </w:r>
      <w:r w:rsidRPr="3C7507F0" w:rsidR="00A63308">
        <w:rPr>
          <w:rFonts w:cs="Calibri" w:cstheme="minorAscii"/>
          <w:i w:val="1"/>
          <w:iCs w:val="1"/>
          <w:color w:val="auto"/>
          <w:lang w:val="en-US"/>
        </w:rPr>
        <w:t>.</w:t>
      </w:r>
      <w:r w:rsidRPr="3C7507F0" w:rsidR="0041394A">
        <w:rPr>
          <w:rFonts w:cs="Calibri" w:cstheme="minorAscii"/>
          <w:color w:val="auto"/>
          <w:lang w:val="en-US"/>
        </w:rPr>
        <w:t xml:space="preserve"> </w:t>
      </w:r>
      <w:r w:rsidRPr="3C7507F0" w:rsidR="0041394A">
        <w:rPr>
          <w:rFonts w:cs="Calibri" w:cstheme="minorAscii"/>
          <w:i w:val="1"/>
          <w:iCs w:val="1"/>
          <w:color w:val="auto"/>
          <w:lang w:val="en-US"/>
        </w:rPr>
        <w:t xml:space="preserve">It is important that all available data </w:t>
      </w:r>
      <w:r w:rsidRPr="3C7507F0" w:rsidR="0041394A">
        <w:rPr>
          <w:rFonts w:cs="Calibri" w:cstheme="minorAscii"/>
          <w:i w:val="1"/>
          <w:iCs w:val="1"/>
          <w:color w:val="auto"/>
          <w:lang w:val="en-US"/>
        </w:rPr>
        <w:t>be reported</w:t>
      </w:r>
      <w:r w:rsidRPr="3C7507F0" w:rsidR="0041394A">
        <w:rPr>
          <w:rFonts w:cs="Calibri" w:cstheme="minorAscii"/>
          <w:i w:val="1"/>
          <w:iCs w:val="1"/>
          <w:color w:val="auto"/>
          <w:lang w:val="en-US"/>
        </w:rPr>
        <w:t xml:space="preserve"> by the company.</w:t>
      </w:r>
      <w:r w:rsidRPr="3C7507F0" w:rsidR="00A63308">
        <w:rPr>
          <w:rFonts w:cs="Calibri" w:cstheme="minorAscii"/>
          <w:i w:val="1"/>
          <w:iCs w:val="1"/>
          <w:color w:val="auto"/>
          <w:lang w:val="en-US"/>
        </w:rPr>
        <w:t xml:space="preserve"> </w:t>
      </w:r>
      <w:r w:rsidRPr="3C7507F0" w:rsidR="00A63308">
        <w:rPr>
          <w:rFonts w:cs="Calibri" w:cstheme="minorAscii"/>
          <w:i w:val="1"/>
          <w:iCs w:val="1"/>
          <w:color w:val="auto"/>
          <w:lang w:val="en-US"/>
        </w:rPr>
        <w:t xml:space="preserve">It </w:t>
      </w:r>
      <w:r w:rsidRPr="3C7507F0" w:rsidR="00A63308">
        <w:rPr>
          <w:rFonts w:cs="Calibri" w:cstheme="minorAscii"/>
          <w:i w:val="1"/>
          <w:iCs w:val="1"/>
          <w:color w:val="auto"/>
          <w:lang w:val="en-US"/>
        </w:rPr>
        <w:t>is recalled</w:t>
      </w:r>
      <w:r w:rsidRPr="3C7507F0" w:rsidR="00A63308">
        <w:rPr>
          <w:rFonts w:cs="Calibri" w:cstheme="minorAscii"/>
          <w:i w:val="1"/>
          <w:iCs w:val="1"/>
          <w:color w:val="auto"/>
          <w:lang w:val="en-US"/>
        </w:rPr>
        <w:t xml:space="preserve"> that the decisions will be based on the best information available if the data reported </w:t>
      </w:r>
      <w:r w:rsidRPr="3C7507F0" w:rsidR="00A63308">
        <w:rPr>
          <w:rFonts w:cs="Calibri" w:cstheme="minorAscii"/>
          <w:i w:val="1"/>
          <w:iCs w:val="1"/>
          <w:color w:val="auto"/>
          <w:lang w:val="en-US"/>
        </w:rPr>
        <w:t>are</w:t>
      </w:r>
      <w:r w:rsidRPr="3C7507F0" w:rsidR="00A63308">
        <w:rPr>
          <w:rFonts w:cs="Calibri" w:cstheme="minorAscii"/>
          <w:i w:val="1"/>
          <w:iCs w:val="1"/>
          <w:color w:val="auto"/>
          <w:lang w:val="en-US"/>
        </w:rPr>
        <w:t xml:space="preserve"> considered inappropriate to the normal value calculation. </w:t>
      </w:r>
      <w:r w:rsidRPr="3C7507F0" w:rsidR="003C5720">
        <w:rPr>
          <w:rFonts w:cs="Calibri" w:cstheme="minorAscii"/>
          <w:i w:val="1"/>
          <w:iCs w:val="1"/>
          <w:color w:val="auto"/>
          <w:lang w:val="en-US"/>
        </w:rPr>
        <w:t>The aggregation of r</w:t>
      </w:r>
      <w:r w:rsidRPr="3C7507F0" w:rsidR="00A63308">
        <w:rPr>
          <w:rFonts w:cs="Calibri" w:cstheme="minorAscii"/>
          <w:i w:val="1"/>
          <w:iCs w:val="1"/>
          <w:color w:val="auto"/>
          <w:lang w:val="en-US"/>
        </w:rPr>
        <w:t xml:space="preserve">eported information must </w:t>
      </w:r>
      <w:r w:rsidRPr="3C7507F0" w:rsidR="00A63308">
        <w:rPr>
          <w:rFonts w:cs="Calibri" w:cstheme="minorAscii"/>
          <w:i w:val="1"/>
          <w:iCs w:val="1"/>
          <w:color w:val="auto"/>
          <w:lang w:val="en-US"/>
        </w:rPr>
        <w:t>be reconciled</w:t>
      </w:r>
      <w:r w:rsidRPr="3C7507F0" w:rsidR="00A63308">
        <w:rPr>
          <w:rFonts w:cs="Calibri" w:cstheme="minorAscii"/>
          <w:i w:val="1"/>
          <w:iCs w:val="1"/>
          <w:color w:val="auto"/>
          <w:lang w:val="en-US"/>
        </w:rPr>
        <w:t xml:space="preserve"> with your accounting system and with the information reported in Appendix </w:t>
      </w:r>
      <w:r w:rsidRPr="3C7507F0" w:rsidR="008F1010">
        <w:rPr>
          <w:rFonts w:cs="Calibri" w:cstheme="minorAscii"/>
          <w:i w:val="1"/>
          <w:iCs w:val="1"/>
          <w:color w:val="auto"/>
          <w:lang w:val="en-US"/>
        </w:rPr>
        <w:t>VIII</w:t>
      </w:r>
      <w:r w:rsidRPr="3C7507F0" w:rsidR="00A63308">
        <w:rPr>
          <w:rFonts w:cs="Calibri" w:cstheme="minorAscii"/>
          <w:i w:val="1"/>
          <w:iCs w:val="1"/>
          <w:color w:val="auto"/>
          <w:lang w:val="en-US"/>
        </w:rPr>
        <w:t>.</w:t>
      </w:r>
    </w:p>
    <w:p w:rsidRPr="009F6502" w:rsidR="00A63308" w:rsidP="3C7507F0" w:rsidRDefault="00A63308" w14:paraId="262B9571" w14:textId="77777777">
      <w:pPr>
        <w:jc w:val="both"/>
        <w:rPr>
          <w:rFonts w:cs="Calibri" w:cstheme="minorAscii"/>
          <w:color w:val="auto"/>
          <w:sz w:val="24"/>
          <w:szCs w:val="24"/>
          <w:u w:val="single"/>
          <w:lang w:val="en-US"/>
        </w:rPr>
      </w:pPr>
      <w:r w:rsidRPr="009F6502">
        <w:rPr>
          <w:rFonts w:cstheme="minorHAnsi"/>
          <w:noProof/>
          <w:sz w:val="24"/>
          <w:szCs w:val="24"/>
          <w:lang w:eastAsia="pt-BR"/>
        </w:rPr>
        <mc:AlternateContent>
          <mc:Choice Requires="wps">
            <w:drawing>
              <wp:anchor distT="0" distB="0" distL="114300" distR="114300" simplePos="0" relativeHeight="251641856" behindDoc="0" locked="0" layoutInCell="1" allowOverlap="1" wp14:anchorId="0AB2BE3D" wp14:editId="0638E462">
                <wp:simplePos x="0" y="0"/>
                <wp:positionH relativeFrom="column">
                  <wp:posOffset>19050</wp:posOffset>
                </wp:positionH>
                <wp:positionV relativeFrom="paragraph">
                  <wp:posOffset>238760</wp:posOffset>
                </wp:positionV>
                <wp:extent cx="6172200" cy="332740"/>
                <wp:effectExtent l="0" t="0" r="19050" b="10160"/>
                <wp:wrapNone/>
                <wp:docPr id="5" name="Retângulo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72200" cy="3327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w14:anchorId="3EBA493A">
              <v:rect id="Retângulo 5" style="position:absolute;margin-left:1.5pt;margin-top:18.8pt;width:486pt;height:26.2pt;z-index:251641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6" filled="f" w14:anchorId="030232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"/>
            </w:pict>
          </mc:Fallback>
        </mc:AlternateContent>
      </w:r>
    </w:p>
    <w:p w:rsidRPr="009F6502" w:rsidR="00A63308" w:rsidP="3C7507F0" w:rsidRDefault="00A63308" w14:paraId="7110DF8C" w14:textId="77777777">
      <w:pPr>
        <w:jc w:val="center"/>
        <w:rPr>
          <w:rFonts w:cs="Calibri" w:cstheme="minorAscii"/>
          <w:b w:val="1"/>
          <w:bCs w:val="1"/>
          <w:color w:val="auto"/>
          <w:sz w:val="24"/>
          <w:szCs w:val="24"/>
          <w:lang w:val="en-US"/>
        </w:rPr>
      </w:pPr>
      <w:r w:rsidRPr="3C7507F0" w:rsidR="00A63308">
        <w:rPr>
          <w:rFonts w:cs="Calibri" w:cstheme="minorAscii"/>
          <w:b w:val="1"/>
          <w:bCs w:val="1"/>
          <w:color w:val="auto"/>
          <w:sz w:val="24"/>
          <w:szCs w:val="24"/>
          <w:lang w:val="en-US"/>
        </w:rPr>
        <w:t xml:space="preserve">Item A – </w:t>
      </w:r>
      <w:r w:rsidRPr="3C7507F0" w:rsidR="00EB4F27">
        <w:rPr>
          <w:rFonts w:cs="Calibri" w:cstheme="minorAscii"/>
          <w:b w:val="1"/>
          <w:bCs w:val="1"/>
          <w:color w:val="auto"/>
          <w:sz w:val="24"/>
          <w:szCs w:val="24"/>
          <w:lang w:val="en-US"/>
        </w:rPr>
        <w:t xml:space="preserve">Sales in the </w:t>
      </w:r>
      <w:r w:rsidRPr="3C7507F0" w:rsidR="00A63308">
        <w:rPr>
          <w:rFonts w:cs="Calibri" w:cstheme="minorAscii"/>
          <w:b w:val="1"/>
          <w:bCs w:val="1"/>
          <w:color w:val="auto"/>
          <w:sz w:val="24"/>
          <w:szCs w:val="24"/>
          <w:lang w:val="en-US"/>
        </w:rPr>
        <w:t>Domest</w:t>
      </w:r>
      <w:r w:rsidRPr="3C7507F0" w:rsidR="00EB4F27">
        <w:rPr>
          <w:rFonts w:cs="Calibri" w:cstheme="minorAscii"/>
          <w:b w:val="1"/>
          <w:bCs w:val="1"/>
          <w:color w:val="auto"/>
          <w:sz w:val="24"/>
          <w:szCs w:val="24"/>
          <w:lang w:val="en-US"/>
        </w:rPr>
        <w:t>ic Market, Exports to Third-Country Markets</w:t>
      </w:r>
    </w:p>
    <w:p w:rsidRPr="009F6502" w:rsidR="00A63308" w:rsidP="3C7507F0" w:rsidRDefault="00A63308" w14:paraId="2F5CFEDA" w14:textId="77777777">
      <w:pPr>
        <w:jc w:val="both"/>
        <w:rPr>
          <w:rFonts w:cs="Calibri" w:cstheme="minorAscii"/>
          <w:i w:val="1"/>
          <w:iCs w:val="1"/>
          <w:color w:val="auto"/>
          <w:sz w:val="24"/>
          <w:szCs w:val="24"/>
          <w:lang w:val="en-US"/>
        </w:rPr>
      </w:pPr>
      <w:r w:rsidRPr="3C7507F0" w:rsidR="00A63308">
        <w:rPr>
          <w:rFonts w:cs="Calibri" w:cstheme="minorAscii"/>
          <w:i w:val="1"/>
          <w:iCs w:val="1"/>
          <w:color w:val="auto"/>
          <w:sz w:val="24"/>
          <w:szCs w:val="24"/>
          <w:lang w:val="en-US"/>
        </w:rPr>
        <w:t>This item aims to instruct your company on how to record information about domestic market sales and third-country exports in Appendix V.</w:t>
      </w:r>
    </w:p>
    <w:p w:rsidRPr="009F6502" w:rsidR="00A63308" w:rsidP="3C7507F0" w:rsidRDefault="00A63308" w14:paraId="1DA9AC2B" w14:textId="77777777">
      <w:pPr>
        <w:rPr>
          <w:rFonts w:cs="Calibri" w:cstheme="minorAscii"/>
          <w:b w:val="1"/>
          <w:bCs w:val="1"/>
          <w:color w:val="auto"/>
          <w:sz w:val="24"/>
          <w:szCs w:val="24"/>
          <w:lang w:val="en-US"/>
        </w:rPr>
      </w:pPr>
      <w:r w:rsidRPr="3C7507F0" w:rsidR="00A63308">
        <w:rPr>
          <w:rFonts w:cs="Calibri" w:cstheme="minorAscii"/>
          <w:b w:val="1"/>
          <w:bCs w:val="1"/>
          <w:color w:val="auto"/>
          <w:sz w:val="24"/>
          <w:szCs w:val="24"/>
          <w:lang w:val="en-US"/>
        </w:rPr>
        <w:t>A.1.</w:t>
      </w:r>
      <w:r>
        <w:tab/>
      </w:r>
      <w:r w:rsidRPr="3C7507F0" w:rsidR="00A63308">
        <w:rPr>
          <w:rFonts w:cs="Calibri" w:cstheme="minorAscii"/>
          <w:b w:val="1"/>
          <w:bCs w:val="1"/>
          <w:color w:val="auto"/>
          <w:sz w:val="24"/>
          <w:szCs w:val="24"/>
          <w:lang w:val="en-US"/>
        </w:rPr>
        <w:t>DOMESTIC MARKET SALES AND THIRD-COUNTRY EXPORTS RECORD</w:t>
      </w:r>
    </w:p>
    <w:p w:rsidRPr="009F6502" w:rsidR="00A63308" w:rsidP="3C7507F0" w:rsidRDefault="00A63308" w14:paraId="113E9F3A" w14:textId="77777777">
      <w:pPr>
        <w:jc w:val="both"/>
        <w:rPr>
          <w:rFonts w:cs="Calibri" w:cstheme="minorAscii"/>
          <w:color w:val="auto"/>
          <w:sz w:val="24"/>
          <w:szCs w:val="24"/>
          <w:lang w:val="en-US"/>
        </w:rPr>
      </w:pPr>
      <w:r w:rsidRPr="3C7507F0" w:rsidR="00A63308">
        <w:rPr>
          <w:rFonts w:cs="Calibri" w:cstheme="minorAscii"/>
          <w:color w:val="auto"/>
          <w:sz w:val="24"/>
          <w:szCs w:val="24"/>
          <w:lang w:val="en-US"/>
        </w:rPr>
        <w:t>A.1.1</w:t>
      </w:r>
      <w:r w:rsidRPr="3C7507F0" w:rsidR="0067026F">
        <w:rPr>
          <w:rFonts w:cs="Calibri" w:cstheme="minorAscii"/>
          <w:color w:val="auto"/>
          <w:sz w:val="24"/>
          <w:szCs w:val="24"/>
          <w:lang w:val="en-US"/>
        </w:rPr>
        <w:t>.</w:t>
      </w:r>
      <w:r w:rsidRPr="3C7507F0" w:rsidR="00A63308">
        <w:rPr>
          <w:rFonts w:cs="Calibri" w:cstheme="minorAscii"/>
          <w:color w:val="auto"/>
          <w:sz w:val="24"/>
          <w:szCs w:val="24"/>
          <w:lang w:val="en-US"/>
        </w:rPr>
        <w:t xml:space="preserve"> The submission of the available data relat</w:t>
      </w:r>
      <w:r w:rsidRPr="3C7507F0" w:rsidR="004232B9">
        <w:rPr>
          <w:rFonts w:cs="Calibri" w:cstheme="minorAscii"/>
          <w:color w:val="auto"/>
          <w:sz w:val="24"/>
          <w:szCs w:val="24"/>
          <w:lang w:val="en-US"/>
        </w:rPr>
        <w:t>ed</w:t>
      </w:r>
      <w:r w:rsidRPr="3C7507F0" w:rsidR="00A63308">
        <w:rPr>
          <w:rFonts w:cs="Calibri" w:cstheme="minorAscii"/>
          <w:color w:val="auto"/>
          <w:sz w:val="24"/>
          <w:szCs w:val="24"/>
          <w:lang w:val="en-US"/>
        </w:rPr>
        <w:t xml:space="preserve"> to domestic market sales – fields 1.0 to 37.0 - is mandatory, even when your company assesses that the reasons described under item 8.3.1 exist and justify not using the data within the scope of the present investigation. </w:t>
      </w:r>
    </w:p>
    <w:p w:rsidRPr="009F6502" w:rsidR="00A63308" w:rsidP="3C7507F0" w:rsidRDefault="00A63308" w14:paraId="2A6F30FD" w14:textId="77777777">
      <w:pPr>
        <w:jc w:val="both"/>
        <w:rPr>
          <w:rFonts w:cs="Calibri" w:cstheme="minorAscii"/>
          <w:color w:val="auto"/>
          <w:sz w:val="24"/>
          <w:szCs w:val="24"/>
          <w:lang w:val="en-US"/>
        </w:rPr>
      </w:pPr>
      <w:r w:rsidRPr="3C7507F0" w:rsidR="00A63308">
        <w:rPr>
          <w:rFonts w:cs="Calibri" w:cstheme="minorAscii"/>
          <w:color w:val="auto"/>
          <w:sz w:val="24"/>
          <w:szCs w:val="24"/>
          <w:lang w:val="en-US"/>
        </w:rPr>
        <w:t>A.1.2</w:t>
      </w:r>
      <w:r w:rsidRPr="3C7507F0" w:rsidR="0067026F">
        <w:rPr>
          <w:rFonts w:cs="Calibri" w:cstheme="minorAscii"/>
          <w:color w:val="auto"/>
          <w:sz w:val="24"/>
          <w:szCs w:val="24"/>
          <w:lang w:val="en-US"/>
        </w:rPr>
        <w:t>.</w:t>
      </w:r>
      <w:r w:rsidRPr="3C7507F0" w:rsidR="00A63308">
        <w:rPr>
          <w:rFonts w:cs="Calibri" w:cstheme="minorAscii"/>
          <w:color w:val="auto"/>
          <w:sz w:val="24"/>
          <w:szCs w:val="24"/>
          <w:lang w:val="en-US"/>
        </w:rPr>
        <w:t xml:space="preserve"> In case your company decides to provide </w:t>
      </w:r>
      <w:r w:rsidRPr="3C7507F0" w:rsidR="00C676BE">
        <w:rPr>
          <w:rFonts w:cs="Calibri" w:cstheme="minorAscii"/>
          <w:color w:val="auto"/>
          <w:sz w:val="24"/>
          <w:szCs w:val="24"/>
          <w:lang w:val="en-US"/>
        </w:rPr>
        <w:t xml:space="preserve">data about exports to </w:t>
      </w:r>
      <w:r w:rsidRPr="3C7507F0" w:rsidR="00A63308">
        <w:rPr>
          <w:rFonts w:cs="Calibri" w:cstheme="minorAscii"/>
          <w:color w:val="auto"/>
          <w:sz w:val="24"/>
          <w:szCs w:val="24"/>
          <w:lang w:val="en-US"/>
        </w:rPr>
        <w:t xml:space="preserve">third-country </w:t>
      </w:r>
      <w:r w:rsidRPr="3C7507F0" w:rsidR="00C676BE">
        <w:rPr>
          <w:rFonts w:cs="Calibri" w:cstheme="minorAscii"/>
          <w:color w:val="auto"/>
          <w:sz w:val="24"/>
          <w:szCs w:val="24"/>
          <w:lang w:val="en-US"/>
        </w:rPr>
        <w:t>markets</w:t>
      </w:r>
      <w:r w:rsidRPr="3C7507F0" w:rsidR="00A63308">
        <w:rPr>
          <w:rFonts w:cs="Calibri" w:cstheme="minorAscii"/>
          <w:color w:val="auto"/>
          <w:sz w:val="24"/>
          <w:szCs w:val="24"/>
          <w:lang w:val="en-US"/>
        </w:rPr>
        <w:t xml:space="preserve">, it is </w:t>
      </w:r>
      <w:r w:rsidRPr="3C7507F0" w:rsidR="00A63308">
        <w:rPr>
          <w:rFonts w:cs="Calibri" w:cstheme="minorAscii"/>
          <w:color w:val="auto"/>
          <w:sz w:val="24"/>
          <w:szCs w:val="24"/>
          <w:lang w:val="en-US"/>
        </w:rPr>
        <w:t>requested</w:t>
      </w:r>
      <w:r w:rsidRPr="3C7507F0" w:rsidR="00A63308">
        <w:rPr>
          <w:rFonts w:cs="Calibri" w:cstheme="minorAscii"/>
          <w:color w:val="auto"/>
          <w:sz w:val="24"/>
          <w:szCs w:val="24"/>
          <w:lang w:val="en-US"/>
        </w:rPr>
        <w:t xml:space="preserve"> that you fill fields 38.0 to </w:t>
      </w:r>
      <w:r w:rsidRPr="3C7507F0" w:rsidR="00A63308">
        <w:rPr>
          <w:rFonts w:cs="Calibri" w:cstheme="minorAscii"/>
          <w:color w:val="auto"/>
          <w:sz w:val="24"/>
          <w:szCs w:val="24"/>
          <w:lang w:val="en-US"/>
        </w:rPr>
        <w:t>45.0</w:t>
      </w:r>
    </w:p>
    <w:p w:rsidRPr="009F6502" w:rsidR="00A63308" w:rsidP="3C7507F0" w:rsidRDefault="00A63308" w14:paraId="06B7273D" w14:textId="77777777">
      <w:pPr>
        <w:jc w:val="both"/>
        <w:rPr>
          <w:rFonts w:cs="Calibri" w:cstheme="minorAscii"/>
          <w:color w:val="auto"/>
          <w:sz w:val="24"/>
          <w:szCs w:val="24"/>
          <w:lang w:val="en-US"/>
        </w:rPr>
      </w:pPr>
      <w:r w:rsidRPr="3C7507F0" w:rsidR="00A63308">
        <w:rPr>
          <w:rFonts w:cs="Calibri" w:cstheme="minorAscii"/>
          <w:color w:val="auto"/>
          <w:sz w:val="24"/>
          <w:szCs w:val="24"/>
          <w:lang w:val="en-US"/>
        </w:rPr>
        <w:t>A.1.3</w:t>
      </w:r>
      <w:r w:rsidRPr="3C7507F0" w:rsidR="0067026F">
        <w:rPr>
          <w:rFonts w:cs="Calibri" w:cstheme="minorAscii"/>
          <w:color w:val="auto"/>
          <w:sz w:val="24"/>
          <w:szCs w:val="24"/>
          <w:lang w:val="en-US"/>
        </w:rPr>
        <w:t>.</w:t>
      </w:r>
      <w:r w:rsidRPr="3C7507F0" w:rsidR="00A63308">
        <w:rPr>
          <w:rFonts w:cs="Calibri" w:cstheme="minorAscii"/>
          <w:color w:val="auto"/>
          <w:sz w:val="24"/>
          <w:szCs w:val="24"/>
          <w:lang w:val="en-US"/>
        </w:rPr>
        <w:t xml:space="preserve"> Data reported must refer to P5.</w:t>
      </w:r>
    </w:p>
    <w:p w:rsidRPr="009F6502" w:rsidR="00A63308" w:rsidP="3C7507F0" w:rsidRDefault="00A63308" w14:paraId="3B691405" w14:textId="77777777">
      <w:pPr>
        <w:jc w:val="both"/>
        <w:rPr>
          <w:rFonts w:cs="Calibri" w:cstheme="minorAscii"/>
          <w:color w:val="auto"/>
          <w:sz w:val="24"/>
          <w:szCs w:val="24"/>
          <w:lang w:val="en-US"/>
        </w:rPr>
      </w:pPr>
      <w:r w:rsidRPr="3C7507F0" w:rsidR="00A63308">
        <w:rPr>
          <w:rFonts w:cs="Calibri" w:cstheme="minorAscii"/>
          <w:color w:val="auto"/>
          <w:sz w:val="24"/>
          <w:szCs w:val="24"/>
          <w:lang w:val="en-US"/>
        </w:rPr>
        <w:t>A.1.4</w:t>
      </w:r>
      <w:r w:rsidRPr="3C7507F0" w:rsidR="0067026F">
        <w:rPr>
          <w:rFonts w:cs="Calibri" w:cstheme="minorAscii"/>
          <w:color w:val="auto"/>
          <w:sz w:val="24"/>
          <w:szCs w:val="24"/>
          <w:lang w:val="en-US"/>
        </w:rPr>
        <w:t>.</w:t>
      </w:r>
      <w:r w:rsidRPr="3C7507F0" w:rsidR="00A63308">
        <w:rPr>
          <w:rFonts w:cs="Calibri" w:cstheme="minorAscii"/>
          <w:color w:val="auto"/>
          <w:sz w:val="24"/>
          <w:szCs w:val="24"/>
          <w:lang w:val="en-US"/>
        </w:rPr>
        <w:t xml:space="preserve"> </w:t>
      </w:r>
      <w:r w:rsidRPr="3C7507F0" w:rsidR="008F1010">
        <w:rPr>
          <w:rFonts w:cs="Calibri" w:cstheme="minorAscii"/>
          <w:color w:val="auto"/>
          <w:sz w:val="24"/>
          <w:szCs w:val="24"/>
          <w:lang w:val="en-US"/>
        </w:rPr>
        <w:t xml:space="preserve">Appendix V </w:t>
      </w:r>
      <w:r w:rsidRPr="3C7507F0" w:rsidR="00C676BE">
        <w:rPr>
          <w:rFonts w:cs="Calibri" w:cstheme="minorAscii"/>
          <w:color w:val="auto"/>
          <w:sz w:val="24"/>
          <w:szCs w:val="24"/>
          <w:lang w:val="en-US"/>
        </w:rPr>
        <w:t>fields description:</w:t>
      </w:r>
    </w:p>
    <w:p w:rsidRPr="009F6502" w:rsidR="00A63308" w:rsidP="3C7507F0" w:rsidRDefault="00A63308" w14:paraId="4931DAE2" w14:textId="77777777">
      <w:pPr>
        <w:pStyle w:val="Default"/>
        <w:jc w:val="both"/>
        <w:rPr>
          <w:rFonts w:ascii="Calibri" w:hAnsi="Calibri" w:cs="Calibri" w:asciiTheme="minorAscii" w:hAnsiTheme="minorAscii" w:cstheme="minorAscii"/>
          <w:b w:val="1"/>
          <w:bCs w:val="1"/>
          <w:color w:val="auto"/>
          <w:lang w:val="en-US"/>
        </w:rPr>
      </w:pPr>
    </w:p>
    <w:p w:rsidRPr="009F6502" w:rsidR="00A63308" w:rsidP="3C7507F0" w:rsidRDefault="00A63308" w14:paraId="18A6EC7E" w14:textId="77777777">
      <w:pPr>
        <w:pStyle w:val="Default"/>
        <w:jc w:val="both"/>
        <w:rPr>
          <w:rFonts w:ascii="Calibri" w:hAnsi="Calibri" w:cs="Calibri" w:asciiTheme="minorAscii" w:hAnsiTheme="minorAscii" w:cstheme="minorAscii"/>
          <w:color w:val="auto"/>
          <w:lang w:val="en-US"/>
        </w:rPr>
      </w:pPr>
      <w:r w:rsidRPr="3C7507F0" w:rsidR="00A63308">
        <w:rPr>
          <w:rFonts w:ascii="Calibri" w:hAnsi="Calibri" w:cs="Calibri" w:asciiTheme="minorAscii" w:hAnsiTheme="minorAscii" w:cstheme="minorAscii"/>
          <w:b w:val="1"/>
          <w:bCs w:val="1"/>
          <w:color w:val="auto"/>
          <w:lang w:val="en-US"/>
        </w:rPr>
        <w:t xml:space="preserve">FIELD NUMBER 1.0: </w:t>
      </w:r>
      <w:r>
        <w:tab/>
      </w:r>
      <w:r w:rsidRPr="3C7507F0" w:rsidR="00A63308">
        <w:rPr>
          <w:rFonts w:ascii="Calibri" w:hAnsi="Calibri" w:cs="Calibri" w:asciiTheme="minorAscii" w:hAnsiTheme="minorAscii" w:cstheme="minorAscii"/>
          <w:b w:val="1"/>
          <w:bCs w:val="1"/>
          <w:color w:val="auto"/>
          <w:lang w:val="en-US"/>
        </w:rPr>
        <w:t xml:space="preserve">Product Code </w:t>
      </w:r>
    </w:p>
    <w:p w:rsidRPr="009F6502" w:rsidR="00A63308" w:rsidP="3C7507F0" w:rsidRDefault="00A63308" w14:paraId="56CB4FD3" w14:textId="77777777">
      <w:pPr>
        <w:pStyle w:val="Default"/>
        <w:jc w:val="both"/>
        <w:rPr>
          <w:rFonts w:ascii="Calibri" w:hAnsi="Calibri" w:cs="Calibri" w:asciiTheme="minorAscii" w:hAnsiTheme="minorAscii" w:cstheme="minorAscii"/>
          <w:color w:val="auto"/>
          <w:lang w:val="en-US"/>
        </w:rPr>
      </w:pPr>
    </w:p>
    <w:p w:rsidRPr="009F6502" w:rsidR="00A63308" w:rsidP="3C7507F0" w:rsidRDefault="00A63308" w14:paraId="50C23861" w14:textId="77777777">
      <w:pPr>
        <w:pStyle w:val="Default"/>
        <w:jc w:val="both"/>
        <w:rPr>
          <w:rFonts w:ascii="Calibri" w:hAnsi="Calibri" w:cs="Calibri" w:asciiTheme="minorAscii" w:hAnsiTheme="minorAscii" w:cstheme="minorAscii"/>
          <w:color w:val="auto"/>
          <w:lang w:val="en-US"/>
        </w:rPr>
      </w:pPr>
      <w:r w:rsidRPr="3C7507F0" w:rsidR="00A63308">
        <w:rPr>
          <w:rFonts w:ascii="Calibri" w:hAnsi="Calibri" w:cs="Calibri" w:asciiTheme="minorAscii" w:hAnsiTheme="minorAscii" w:cstheme="minorAscii"/>
          <w:color w:val="auto"/>
          <w:lang w:val="en-US"/>
        </w:rPr>
        <w:t>Field Name:</w:t>
      </w:r>
      <w:r>
        <w:tab/>
      </w:r>
      <w:r w:rsidRPr="3C7507F0" w:rsidR="00A63308">
        <w:rPr>
          <w:rFonts w:ascii="Calibri" w:hAnsi="Calibri" w:cs="Calibri" w:asciiTheme="minorAscii" w:hAnsiTheme="minorAscii" w:cstheme="minorAscii"/>
          <w:color w:val="auto"/>
          <w:lang w:val="en-US"/>
        </w:rPr>
        <w:t>DCODPROD</w:t>
      </w:r>
    </w:p>
    <w:p w:rsidRPr="009F6502" w:rsidR="00A63308" w:rsidP="3C7507F0" w:rsidRDefault="00A63308" w14:paraId="45F9BC34" w14:textId="77777777">
      <w:pPr>
        <w:pStyle w:val="Default"/>
        <w:jc w:val="both"/>
        <w:rPr>
          <w:rFonts w:ascii="Calibri" w:hAnsi="Calibri" w:cs="Calibri" w:asciiTheme="minorAscii" w:hAnsiTheme="minorAscii" w:cstheme="minorAscii"/>
          <w:color w:val="auto"/>
          <w:lang w:val="en-US"/>
        </w:rPr>
      </w:pPr>
    </w:p>
    <w:p w:rsidRPr="009F6502" w:rsidR="00A63308" w:rsidP="3C7507F0" w:rsidRDefault="00A63308" w14:paraId="18B5DE00" w14:textId="77777777">
      <w:pPr>
        <w:ind w:left="1410" w:hanging="1410"/>
        <w:jc w:val="both"/>
        <w:rPr>
          <w:rFonts w:cs="Calibri" w:cstheme="minorAscii"/>
          <w:color w:val="auto"/>
          <w:sz w:val="24"/>
          <w:szCs w:val="24"/>
          <w:lang w:val="en-US"/>
        </w:rPr>
      </w:pPr>
      <w:r w:rsidRPr="3C7507F0" w:rsidR="00A63308">
        <w:rPr>
          <w:rFonts w:cs="Calibri" w:cstheme="minorAscii"/>
          <w:color w:val="auto"/>
          <w:sz w:val="24"/>
          <w:szCs w:val="24"/>
          <w:lang w:val="en-US"/>
        </w:rPr>
        <w:t xml:space="preserve">Description: </w:t>
      </w:r>
      <w:r>
        <w:tab/>
      </w:r>
      <w:r w:rsidRPr="3C7507F0" w:rsidR="00A63308">
        <w:rPr>
          <w:rFonts w:cs="Calibri" w:cstheme="minorAscii"/>
          <w:color w:val="auto"/>
          <w:sz w:val="24"/>
          <w:szCs w:val="24"/>
          <w:lang w:val="en-US"/>
        </w:rPr>
        <w:t xml:space="preserve">report the commercial product code assigned by your company in the normal course of business to the </w:t>
      </w:r>
      <w:r w:rsidRPr="3C7507F0" w:rsidR="00D46D03">
        <w:rPr>
          <w:rFonts w:cs="Calibri" w:cstheme="minorAscii"/>
          <w:color w:val="auto"/>
          <w:sz w:val="24"/>
          <w:szCs w:val="24"/>
          <w:lang w:val="en-US"/>
        </w:rPr>
        <w:t xml:space="preserve">like </w:t>
      </w:r>
      <w:r w:rsidRPr="3C7507F0" w:rsidR="00A63308">
        <w:rPr>
          <w:rFonts w:cs="Calibri" w:cstheme="minorAscii"/>
          <w:color w:val="auto"/>
          <w:sz w:val="24"/>
          <w:szCs w:val="24"/>
          <w:lang w:val="en-US"/>
        </w:rPr>
        <w:t>product.</w:t>
      </w:r>
    </w:p>
    <w:p w:rsidRPr="009F6502" w:rsidR="00A63308" w:rsidP="3C7507F0" w:rsidRDefault="00A63308" w14:paraId="141267F1" w14:textId="77777777">
      <w:pPr>
        <w:ind w:left="1410" w:hanging="1410"/>
        <w:jc w:val="both"/>
        <w:rPr>
          <w:rFonts w:cs="Calibri" w:cstheme="minorAscii"/>
          <w:b w:val="1"/>
          <w:bCs w:val="1"/>
          <w:color w:val="auto"/>
          <w:sz w:val="24"/>
          <w:szCs w:val="24"/>
          <w:lang w:val="en-US"/>
        </w:rPr>
      </w:pPr>
      <w:r w:rsidRPr="3C7507F0" w:rsidR="00A63308">
        <w:rPr>
          <w:rFonts w:cs="Calibri" w:cstheme="minorAscii"/>
          <w:color w:val="auto"/>
          <w:sz w:val="24"/>
          <w:szCs w:val="24"/>
          <w:lang w:val="en-US"/>
        </w:rPr>
        <w:t xml:space="preserve">Narrative: </w:t>
      </w:r>
      <w:r>
        <w:tab/>
      </w:r>
      <w:r w:rsidRPr="3C7507F0" w:rsidR="00A63308">
        <w:rPr>
          <w:rFonts w:cs="Calibri" w:cstheme="minorAscii"/>
          <w:color w:val="auto"/>
          <w:sz w:val="24"/>
          <w:szCs w:val="24"/>
          <w:lang w:val="en-US"/>
        </w:rPr>
        <w:t>the product code should be the one reported under item 5 from section III (product and production process)</w:t>
      </w:r>
      <w:r w:rsidRPr="3C7507F0" w:rsidR="00C676BE">
        <w:rPr>
          <w:rFonts w:cs="Calibri" w:cstheme="minorAscii"/>
          <w:color w:val="auto"/>
          <w:sz w:val="24"/>
          <w:szCs w:val="24"/>
          <w:lang w:val="en-US"/>
        </w:rPr>
        <w:t>.</w:t>
      </w:r>
    </w:p>
    <w:p w:rsidRPr="009F6502" w:rsidR="00A63308" w:rsidP="3C7507F0" w:rsidRDefault="00A63308" w14:paraId="212A3609" w14:textId="77777777">
      <w:pPr>
        <w:spacing w:after="0"/>
        <w:jc w:val="both"/>
        <w:rPr>
          <w:rFonts w:cs="Calibri" w:cstheme="minorAscii"/>
          <w:b w:val="1"/>
          <w:bCs w:val="1"/>
          <w:color w:val="auto"/>
          <w:sz w:val="24"/>
          <w:szCs w:val="24"/>
          <w:lang w:val="en-US"/>
        </w:rPr>
      </w:pPr>
    </w:p>
    <w:p w:rsidRPr="009F6502" w:rsidR="00A63308" w:rsidP="3C7507F0" w:rsidRDefault="00A63308" w14:paraId="6B67B48F" w14:textId="77777777">
      <w:pPr>
        <w:jc w:val="both"/>
        <w:rPr>
          <w:rFonts w:cs="Calibri" w:cstheme="minorAscii"/>
          <w:color w:val="auto"/>
          <w:sz w:val="24"/>
          <w:szCs w:val="24"/>
          <w:lang w:val="en-US"/>
        </w:rPr>
      </w:pPr>
      <w:r w:rsidRPr="3C7507F0" w:rsidR="00A63308">
        <w:rPr>
          <w:rFonts w:cs="Calibri" w:cstheme="minorAscii"/>
          <w:b w:val="1"/>
          <w:bCs w:val="1"/>
          <w:color w:val="auto"/>
          <w:sz w:val="24"/>
          <w:szCs w:val="24"/>
          <w:lang w:val="en-US"/>
        </w:rPr>
        <w:t xml:space="preserve">FIELD NUMBER 2.0: </w:t>
      </w:r>
      <w:r>
        <w:tab/>
      </w:r>
      <w:r w:rsidRPr="3C7507F0" w:rsidR="00C676BE">
        <w:rPr>
          <w:rFonts w:cs="Calibri" w:cstheme="minorAscii"/>
          <w:b w:val="1"/>
          <w:bCs w:val="1"/>
          <w:color w:val="auto"/>
          <w:sz w:val="24"/>
          <w:szCs w:val="24"/>
          <w:lang w:val="en-US"/>
        </w:rPr>
        <w:t xml:space="preserve">Product </w:t>
      </w:r>
      <w:r w:rsidRPr="3C7507F0" w:rsidR="00A63308">
        <w:rPr>
          <w:rFonts w:cs="Calibri" w:cstheme="minorAscii"/>
          <w:b w:val="1"/>
          <w:bCs w:val="1"/>
          <w:color w:val="auto"/>
          <w:sz w:val="24"/>
          <w:szCs w:val="24"/>
          <w:lang w:val="en-US"/>
        </w:rPr>
        <w:t xml:space="preserve">Identification </w:t>
      </w:r>
      <w:r w:rsidRPr="3C7507F0" w:rsidR="00C676BE">
        <w:rPr>
          <w:rFonts w:cs="Calibri" w:cstheme="minorAscii"/>
          <w:b w:val="1"/>
          <w:bCs w:val="1"/>
          <w:color w:val="auto"/>
          <w:sz w:val="24"/>
          <w:szCs w:val="24"/>
          <w:lang w:val="en-US"/>
        </w:rPr>
        <w:t>C</w:t>
      </w:r>
      <w:r w:rsidRPr="3C7507F0" w:rsidR="00A63308">
        <w:rPr>
          <w:rFonts w:cs="Calibri" w:cstheme="minorAscii"/>
          <w:b w:val="1"/>
          <w:bCs w:val="1"/>
          <w:color w:val="auto"/>
          <w:sz w:val="24"/>
          <w:szCs w:val="24"/>
          <w:lang w:val="en-US"/>
        </w:rPr>
        <w:t xml:space="preserve">ode </w:t>
      </w:r>
    </w:p>
    <w:p w:rsidRPr="009F6502" w:rsidR="00A63308" w:rsidP="3C7507F0" w:rsidRDefault="00A63308" w14:paraId="0486C21F" w14:textId="77777777">
      <w:pPr>
        <w:spacing w:after="0"/>
        <w:jc w:val="both"/>
        <w:rPr>
          <w:rFonts w:cs="Calibri" w:cstheme="minorAscii"/>
          <w:color w:val="auto"/>
          <w:sz w:val="24"/>
          <w:szCs w:val="24"/>
          <w:lang w:val="en-US"/>
        </w:rPr>
      </w:pPr>
      <w:r w:rsidRPr="3C7507F0" w:rsidR="00A63308">
        <w:rPr>
          <w:rFonts w:cs="Calibri" w:cstheme="minorAscii"/>
          <w:color w:val="auto"/>
          <w:sz w:val="24"/>
          <w:szCs w:val="24"/>
          <w:lang w:val="en-US"/>
        </w:rPr>
        <w:t xml:space="preserve">Field Name: </w:t>
      </w:r>
      <w:r>
        <w:tab/>
      </w:r>
      <w:r w:rsidRPr="3C7507F0" w:rsidR="00A63308">
        <w:rPr>
          <w:rFonts w:cs="Calibri" w:cstheme="minorAscii"/>
          <w:color w:val="auto"/>
          <w:sz w:val="24"/>
          <w:szCs w:val="24"/>
          <w:lang w:val="en-US"/>
        </w:rPr>
        <w:t>DCODIP</w:t>
      </w:r>
    </w:p>
    <w:p w:rsidRPr="009F6502" w:rsidR="00782AEF" w:rsidP="3C7507F0" w:rsidRDefault="00782AEF" w14:paraId="40D1CF97" w14:textId="77777777">
      <w:pPr>
        <w:widowControl w:val="0"/>
        <w:spacing w:after="0" w:line="240" w:lineRule="auto"/>
        <w:jc w:val="both"/>
        <w:rPr>
          <w:rFonts w:eastAsia="Times New Roman" w:cs="Calibri" w:cstheme="minorAscii"/>
          <w:b w:val="1"/>
          <w:bCs w:val="1"/>
          <w:snapToGrid w:val="0"/>
          <w:color w:val="auto"/>
          <w:sz w:val="24"/>
          <w:szCs w:val="24"/>
          <w:lang w:val="en-US" w:eastAsia="pt-BR"/>
        </w:rPr>
      </w:pPr>
      <w:r w:rsidRPr="009F6502">
        <w:rPr>
          <w:rFonts w:cstheme="minorHAnsi"/>
          <w:sz w:val="24"/>
          <w:szCs w:val="24"/>
          <w:lang w:val="en-US"/>
        </w:rPr>
        <w:tab/>
      </w:r>
      <w:r w:rsidRPr="009F6502">
        <w:rPr>
          <w:rFonts w:cstheme="minorHAnsi"/>
          <w:sz w:val="24"/>
          <w:szCs w:val="24"/>
          <w:lang w:val="en-US"/>
        </w:rPr>
        <w:tab/>
      </w:r>
      <w:r w:rsidRPr="009F6502">
        <w:rPr>
          <w:rFonts w:cstheme="minorHAnsi"/>
          <w:sz w:val="24"/>
          <w:szCs w:val="24"/>
          <w:lang w:val="en-US"/>
        </w:rPr>
        <w:tab/>
      </w:r>
      <w:r w:rsidRPr="009F6502">
        <w:rPr>
          <w:rFonts w:cstheme="minorHAnsi"/>
          <w:sz w:val="24"/>
          <w:szCs w:val="24"/>
          <w:lang w:val="en-US"/>
        </w:rPr>
        <w:tab/>
      </w:r>
    </w:p>
    <w:p w:rsidRPr="009F6502" w:rsidR="00A63308" w:rsidP="3C7507F0" w:rsidRDefault="00A63308" w14:paraId="4C15B3C3" w14:textId="77777777">
      <w:pPr>
        <w:ind w:left="1410" w:hanging="1410"/>
        <w:jc w:val="both"/>
        <w:rPr>
          <w:rFonts w:cs="Calibri" w:cstheme="minorAscii"/>
          <w:color w:val="auto"/>
          <w:sz w:val="24"/>
          <w:szCs w:val="24"/>
          <w:lang w:val="en-US"/>
        </w:rPr>
      </w:pPr>
      <w:r w:rsidRPr="3C7507F0" w:rsidR="00A63308">
        <w:rPr>
          <w:rFonts w:cs="Calibri" w:cstheme="minorAscii"/>
          <w:color w:val="auto"/>
          <w:sz w:val="24"/>
          <w:szCs w:val="24"/>
          <w:lang w:val="en-US"/>
        </w:rPr>
        <w:t>Description:</w:t>
      </w:r>
      <w:r>
        <w:tab/>
      </w:r>
      <w:r w:rsidRPr="3C7507F0" w:rsidR="00A63308">
        <w:rPr>
          <w:rFonts w:cs="Calibri" w:cstheme="minorAscii"/>
          <w:color w:val="auto"/>
          <w:sz w:val="24"/>
          <w:szCs w:val="24"/>
          <w:lang w:val="en-US"/>
        </w:rPr>
        <w:t xml:space="preserve">report the identification code of products in accordance </w:t>
      </w:r>
      <w:r w:rsidRPr="3C7507F0" w:rsidR="00C676BE">
        <w:rPr>
          <w:rFonts w:cs="Calibri" w:cstheme="minorAscii"/>
          <w:color w:val="auto"/>
          <w:sz w:val="24"/>
          <w:szCs w:val="24"/>
          <w:lang w:val="en-US"/>
        </w:rPr>
        <w:t>to</w:t>
      </w:r>
      <w:r w:rsidRPr="3C7507F0" w:rsidR="00A63308">
        <w:rPr>
          <w:rFonts w:cs="Calibri" w:cstheme="minorAscii"/>
          <w:color w:val="auto"/>
          <w:sz w:val="24"/>
          <w:szCs w:val="24"/>
          <w:lang w:val="en-US"/>
        </w:rPr>
        <w:t xml:space="preserve"> the characteristics reported under </w:t>
      </w:r>
      <w:r w:rsidRPr="3C7507F0" w:rsidR="00C532A0">
        <w:rPr>
          <w:rFonts w:cs="Calibri" w:cstheme="minorAscii"/>
          <w:color w:val="auto"/>
          <w:sz w:val="24"/>
          <w:szCs w:val="24"/>
          <w:lang w:val="en-US"/>
        </w:rPr>
        <w:t xml:space="preserve">item 5 </w:t>
      </w:r>
      <w:r w:rsidRPr="3C7507F0" w:rsidR="00C676BE">
        <w:rPr>
          <w:rFonts w:cs="Calibri" w:cstheme="minorAscii"/>
          <w:color w:val="auto"/>
          <w:sz w:val="24"/>
          <w:szCs w:val="24"/>
          <w:lang w:val="en-US"/>
        </w:rPr>
        <w:t>section</w:t>
      </w:r>
      <w:r w:rsidRPr="3C7507F0" w:rsidR="00A63308">
        <w:rPr>
          <w:rFonts w:cs="Calibri" w:cstheme="minorAscii"/>
          <w:color w:val="auto"/>
          <w:sz w:val="24"/>
          <w:szCs w:val="24"/>
          <w:lang w:val="en-US"/>
        </w:rPr>
        <w:t xml:space="preserve"> </w:t>
      </w:r>
      <w:r w:rsidRPr="3C7507F0" w:rsidR="00C532A0">
        <w:rPr>
          <w:rFonts w:cs="Calibri" w:cstheme="minorAscii"/>
          <w:color w:val="auto"/>
          <w:sz w:val="24"/>
          <w:szCs w:val="24"/>
          <w:lang w:val="en-US"/>
        </w:rPr>
        <w:t xml:space="preserve">III </w:t>
      </w:r>
      <w:r w:rsidRPr="3C7507F0" w:rsidR="00A63308">
        <w:rPr>
          <w:rFonts w:cs="Calibri" w:cstheme="minorAscii"/>
          <w:color w:val="auto"/>
          <w:sz w:val="24"/>
          <w:szCs w:val="24"/>
          <w:lang w:val="en-US"/>
        </w:rPr>
        <w:t>(product and production process)</w:t>
      </w:r>
      <w:r w:rsidRPr="3C7507F0" w:rsidR="00C676BE">
        <w:rPr>
          <w:rFonts w:cs="Calibri" w:cstheme="minorAscii"/>
          <w:color w:val="auto"/>
          <w:sz w:val="24"/>
          <w:szCs w:val="24"/>
          <w:lang w:val="en-US"/>
        </w:rPr>
        <w:t>.</w:t>
      </w:r>
    </w:p>
    <w:p w:rsidRPr="009F6502" w:rsidR="00A63308" w:rsidP="3C7507F0" w:rsidRDefault="00A63308" w14:paraId="779E2CDC" w14:textId="77777777">
      <w:pPr>
        <w:ind w:left="1410" w:hanging="1410"/>
        <w:jc w:val="both"/>
        <w:rPr>
          <w:rFonts w:cs="Calibri" w:cstheme="minorAscii"/>
          <w:color w:val="auto"/>
          <w:sz w:val="24"/>
          <w:szCs w:val="24"/>
          <w:lang w:val="en-US"/>
        </w:rPr>
      </w:pPr>
      <w:r w:rsidRPr="3C7507F0" w:rsidR="00A63308">
        <w:rPr>
          <w:rFonts w:cs="Calibri" w:cstheme="minorAscii"/>
          <w:color w:val="auto"/>
          <w:sz w:val="24"/>
          <w:szCs w:val="24"/>
          <w:lang w:val="en-US"/>
        </w:rPr>
        <w:t xml:space="preserve">Narrative: </w:t>
      </w:r>
      <w:r>
        <w:tab/>
      </w:r>
      <w:r w:rsidRPr="3C7507F0" w:rsidR="00A63308">
        <w:rPr>
          <w:rFonts w:cs="Calibri" w:cstheme="minorAscii"/>
          <w:color w:val="auto"/>
          <w:sz w:val="24"/>
          <w:szCs w:val="24"/>
          <w:lang w:val="en-US"/>
        </w:rPr>
        <w:t xml:space="preserve">the DCODIP </w:t>
      </w:r>
      <w:r w:rsidRPr="3C7507F0" w:rsidR="00A63308">
        <w:rPr>
          <w:rFonts w:cs="Calibri" w:cstheme="minorAscii"/>
          <w:color w:val="auto"/>
          <w:sz w:val="24"/>
          <w:szCs w:val="24"/>
          <w:lang w:val="en-US"/>
        </w:rPr>
        <w:t>is represented</w:t>
      </w:r>
      <w:r w:rsidRPr="3C7507F0" w:rsidR="00A63308">
        <w:rPr>
          <w:rFonts w:cs="Calibri" w:cstheme="minorAscii"/>
          <w:color w:val="auto"/>
          <w:sz w:val="24"/>
          <w:szCs w:val="24"/>
          <w:lang w:val="en-US"/>
        </w:rPr>
        <w:t xml:space="preserve"> by an alphanumeric code that reflects the product</w:t>
      </w:r>
      <w:r w:rsidRPr="3C7507F0" w:rsidR="00C676BE">
        <w:rPr>
          <w:rFonts w:cs="Calibri" w:cstheme="minorAscii"/>
          <w:color w:val="auto"/>
          <w:sz w:val="24"/>
          <w:szCs w:val="24"/>
          <w:lang w:val="en-US"/>
        </w:rPr>
        <w:t>’s</w:t>
      </w:r>
      <w:r w:rsidRPr="3C7507F0" w:rsidR="00A63308">
        <w:rPr>
          <w:rFonts w:cs="Calibri" w:cstheme="minorAscii"/>
          <w:color w:val="auto"/>
          <w:sz w:val="24"/>
          <w:szCs w:val="24"/>
          <w:lang w:val="en-US"/>
        </w:rPr>
        <w:t xml:space="preserve"> characteristics, registering, in descending order, the importance of each one, starting </w:t>
      </w:r>
      <w:r w:rsidRPr="3C7507F0" w:rsidR="00E43746">
        <w:rPr>
          <w:rFonts w:cs="Calibri" w:cstheme="minorAscii"/>
          <w:color w:val="auto"/>
          <w:sz w:val="24"/>
          <w:szCs w:val="24"/>
          <w:lang w:val="en-US"/>
        </w:rPr>
        <w:t>from</w:t>
      </w:r>
      <w:r w:rsidRPr="3C7507F0" w:rsidR="00A63308">
        <w:rPr>
          <w:rFonts w:cs="Calibri" w:cstheme="minorAscii"/>
          <w:color w:val="auto"/>
          <w:sz w:val="24"/>
          <w:szCs w:val="24"/>
          <w:lang w:val="en-US"/>
        </w:rPr>
        <w:t xml:space="preserve"> the most relevant. </w:t>
      </w:r>
    </w:p>
    <w:p w:rsidRPr="009F6502" w:rsidR="00A63308" w:rsidP="3C7507F0" w:rsidRDefault="00A63308" w14:paraId="0A2BD8C7" w14:textId="77777777">
      <w:pPr>
        <w:spacing w:after="0"/>
        <w:jc w:val="both"/>
        <w:rPr>
          <w:rFonts w:cs="Calibri" w:cstheme="minorAscii"/>
          <w:color w:val="auto"/>
          <w:sz w:val="24"/>
          <w:szCs w:val="24"/>
          <w:lang w:val="en-US"/>
        </w:rPr>
      </w:pPr>
    </w:p>
    <w:p w:rsidRPr="009F6502" w:rsidR="00A63308" w:rsidP="3C7507F0" w:rsidRDefault="00A63308" w14:paraId="4F2810A6" w14:textId="77777777">
      <w:pPr>
        <w:jc w:val="both"/>
        <w:rPr>
          <w:rFonts w:cs="Calibri" w:cstheme="minorAscii"/>
          <w:color w:val="auto"/>
          <w:sz w:val="24"/>
          <w:szCs w:val="24"/>
          <w:lang w:val="en-US"/>
        </w:rPr>
      </w:pPr>
      <w:r w:rsidRPr="3C7507F0" w:rsidR="00A63308">
        <w:rPr>
          <w:rFonts w:cs="Calibri" w:cstheme="minorAscii"/>
          <w:b w:val="1"/>
          <w:bCs w:val="1"/>
          <w:color w:val="auto"/>
          <w:sz w:val="24"/>
          <w:szCs w:val="24"/>
          <w:lang w:val="en-US"/>
        </w:rPr>
        <w:t xml:space="preserve">FIELD NUMBER 3.0: </w:t>
      </w:r>
      <w:r>
        <w:tab/>
      </w:r>
      <w:r w:rsidRPr="3C7507F0" w:rsidR="00A63308">
        <w:rPr>
          <w:rFonts w:cs="Calibri" w:cstheme="minorAscii"/>
          <w:b w:val="1"/>
          <w:bCs w:val="1"/>
          <w:color w:val="auto"/>
          <w:sz w:val="24"/>
          <w:szCs w:val="24"/>
          <w:lang w:val="en-US"/>
        </w:rPr>
        <w:t>Invoice Number</w:t>
      </w:r>
    </w:p>
    <w:p w:rsidRPr="009F6502" w:rsidR="00A63308" w:rsidP="3C7507F0" w:rsidRDefault="00A63308" w14:paraId="4F139FA6" w14:textId="77777777">
      <w:pPr>
        <w:jc w:val="both"/>
        <w:rPr>
          <w:rFonts w:cs="Calibri" w:cstheme="minorAscii"/>
          <w:color w:val="auto"/>
          <w:sz w:val="24"/>
          <w:szCs w:val="24"/>
          <w:lang w:val="en-US"/>
        </w:rPr>
      </w:pPr>
      <w:r w:rsidRPr="3C7507F0" w:rsidR="00A63308">
        <w:rPr>
          <w:rFonts w:cs="Calibri" w:cstheme="minorAscii"/>
          <w:color w:val="auto"/>
          <w:sz w:val="24"/>
          <w:szCs w:val="24"/>
          <w:lang w:val="en-US"/>
        </w:rPr>
        <w:t xml:space="preserve">Field Name: </w:t>
      </w:r>
      <w:r>
        <w:tab/>
      </w:r>
      <w:r w:rsidRPr="3C7507F0" w:rsidR="00A63308">
        <w:rPr>
          <w:rFonts w:cs="Calibri" w:cstheme="minorAscii"/>
          <w:color w:val="auto"/>
          <w:sz w:val="24"/>
          <w:szCs w:val="24"/>
          <w:lang w:val="en-US"/>
        </w:rPr>
        <w:t>DFAT</w:t>
      </w:r>
    </w:p>
    <w:p w:rsidRPr="009F6502" w:rsidR="00A63308" w:rsidP="3C7507F0" w:rsidRDefault="00A63308" w14:paraId="3EE079FF" w14:textId="77777777">
      <w:pPr>
        <w:ind w:left="1410" w:hanging="1410"/>
        <w:jc w:val="both"/>
        <w:rPr>
          <w:rFonts w:cs="Calibri" w:cstheme="minorAscii"/>
          <w:color w:val="auto"/>
          <w:sz w:val="24"/>
          <w:szCs w:val="24"/>
          <w:lang w:val="en-US"/>
        </w:rPr>
      </w:pPr>
      <w:r w:rsidRPr="3C7507F0" w:rsidR="00A63308">
        <w:rPr>
          <w:rFonts w:cs="Calibri" w:cstheme="minorAscii"/>
          <w:color w:val="auto"/>
          <w:sz w:val="24"/>
          <w:szCs w:val="24"/>
          <w:lang w:val="en-US"/>
        </w:rPr>
        <w:t xml:space="preserve">Description: </w:t>
      </w:r>
      <w:r>
        <w:tab/>
      </w:r>
      <w:r w:rsidRPr="3C7507F0" w:rsidR="00A63308">
        <w:rPr>
          <w:rFonts w:cs="Calibri" w:cstheme="minorAscii"/>
          <w:color w:val="auto"/>
          <w:sz w:val="24"/>
          <w:szCs w:val="24"/>
          <w:lang w:val="en-US"/>
        </w:rPr>
        <w:t>report the reference number assigned to the invoice in your accounting system.</w:t>
      </w:r>
    </w:p>
    <w:p w:rsidRPr="009F6502" w:rsidR="00A63308" w:rsidP="3C7507F0" w:rsidRDefault="00A63308" w14:paraId="44B50B8C" w14:textId="77777777">
      <w:pPr>
        <w:ind w:left="1410" w:hanging="1410"/>
        <w:jc w:val="both"/>
        <w:rPr>
          <w:rFonts w:cs="Calibri" w:cstheme="minorAscii"/>
          <w:b w:val="1"/>
          <w:bCs w:val="1"/>
          <w:color w:val="auto"/>
          <w:sz w:val="24"/>
          <w:szCs w:val="24"/>
          <w:lang w:val="en-US"/>
        </w:rPr>
      </w:pPr>
      <w:r w:rsidRPr="3C7507F0" w:rsidR="00A63308">
        <w:rPr>
          <w:rFonts w:cs="Calibri" w:cstheme="minorAscii"/>
          <w:color w:val="auto"/>
          <w:sz w:val="24"/>
          <w:szCs w:val="24"/>
          <w:lang w:val="en-US"/>
        </w:rPr>
        <w:t xml:space="preserve">Narrative: </w:t>
      </w:r>
      <w:r>
        <w:tab/>
      </w:r>
      <w:r w:rsidRPr="3C7507F0" w:rsidR="00A63308">
        <w:rPr>
          <w:rFonts w:cs="Calibri" w:cstheme="minorAscii"/>
          <w:color w:val="auto"/>
          <w:sz w:val="24"/>
          <w:szCs w:val="24"/>
          <w:lang w:val="en-US"/>
        </w:rPr>
        <w:t xml:space="preserve">describe the invoice numbering system that originated a sale reported in this data file. Indicate the existence of a </w:t>
      </w:r>
      <w:r w:rsidRPr="3C7507F0" w:rsidR="00E43746">
        <w:rPr>
          <w:rFonts w:cs="Calibri" w:cstheme="minorAscii"/>
          <w:color w:val="auto"/>
          <w:sz w:val="24"/>
          <w:szCs w:val="24"/>
          <w:lang w:val="en-US"/>
        </w:rPr>
        <w:t>numerical sequence</w:t>
      </w:r>
      <w:r w:rsidRPr="3C7507F0" w:rsidR="00A63308">
        <w:rPr>
          <w:rFonts w:cs="Calibri" w:cstheme="minorAscii"/>
          <w:color w:val="auto"/>
          <w:sz w:val="24"/>
          <w:szCs w:val="24"/>
          <w:lang w:val="en-US"/>
        </w:rPr>
        <w:t xml:space="preserve"> or any other coding system, in which case you should provide the description of each </w:t>
      </w:r>
      <w:r w:rsidRPr="3C7507F0" w:rsidR="00A63308">
        <w:rPr>
          <w:rFonts w:cs="Calibri" w:cstheme="minorAscii"/>
          <w:color w:val="auto"/>
          <w:sz w:val="24"/>
          <w:szCs w:val="24"/>
          <w:lang w:val="en-US"/>
        </w:rPr>
        <w:t>component</w:t>
      </w:r>
      <w:r w:rsidRPr="3C7507F0" w:rsidR="00A63308">
        <w:rPr>
          <w:rFonts w:cs="Calibri" w:cstheme="minorAscii"/>
          <w:color w:val="auto"/>
          <w:sz w:val="24"/>
          <w:szCs w:val="24"/>
          <w:lang w:val="en-US"/>
        </w:rPr>
        <w:t xml:space="preserve"> of the code.</w:t>
      </w:r>
    </w:p>
    <w:p w:rsidRPr="009F6502" w:rsidR="00A63308" w:rsidP="3C7507F0" w:rsidRDefault="00A63308" w14:paraId="7088C084" w14:textId="77777777">
      <w:pPr>
        <w:spacing w:after="0"/>
        <w:jc w:val="both"/>
        <w:rPr>
          <w:rFonts w:cs="Calibri" w:cstheme="minorAscii"/>
          <w:b w:val="1"/>
          <w:bCs w:val="1"/>
          <w:color w:val="auto"/>
          <w:sz w:val="24"/>
          <w:szCs w:val="24"/>
          <w:lang w:val="en-US"/>
        </w:rPr>
      </w:pPr>
    </w:p>
    <w:p w:rsidRPr="009F6502" w:rsidR="00A63308" w:rsidP="3C7507F0" w:rsidRDefault="00A63308" w14:paraId="494E6CCE" w14:textId="77777777">
      <w:pPr>
        <w:jc w:val="both"/>
        <w:rPr>
          <w:rFonts w:cs="Calibri" w:cstheme="minorAscii"/>
          <w:color w:val="auto"/>
          <w:sz w:val="24"/>
          <w:szCs w:val="24"/>
          <w:lang w:val="en-US"/>
        </w:rPr>
      </w:pPr>
      <w:r w:rsidRPr="3C7507F0" w:rsidR="00A63308">
        <w:rPr>
          <w:rFonts w:cs="Calibri" w:cstheme="minorAscii"/>
          <w:b w:val="1"/>
          <w:bCs w:val="1"/>
          <w:color w:val="auto"/>
          <w:sz w:val="24"/>
          <w:szCs w:val="24"/>
          <w:lang w:val="en-US"/>
        </w:rPr>
        <w:t xml:space="preserve">FIELD NUMBER 4.0: </w:t>
      </w:r>
      <w:r>
        <w:tab/>
      </w:r>
      <w:r w:rsidRPr="3C7507F0" w:rsidR="00A63308">
        <w:rPr>
          <w:rFonts w:cs="Calibri" w:cstheme="minorAscii"/>
          <w:b w:val="1"/>
          <w:bCs w:val="1"/>
          <w:color w:val="auto"/>
          <w:sz w:val="24"/>
          <w:szCs w:val="24"/>
          <w:lang w:val="en-US"/>
        </w:rPr>
        <w:t>Invoice Date</w:t>
      </w:r>
    </w:p>
    <w:p w:rsidRPr="009F6502" w:rsidR="00A63308" w:rsidP="3C7507F0" w:rsidRDefault="00A63308" w14:paraId="60B1078E" w14:textId="77777777">
      <w:pPr>
        <w:jc w:val="both"/>
        <w:rPr>
          <w:rFonts w:cs="Calibri" w:cstheme="minorAscii"/>
          <w:color w:val="auto"/>
          <w:sz w:val="24"/>
          <w:szCs w:val="24"/>
          <w:lang w:val="en-US"/>
        </w:rPr>
      </w:pPr>
      <w:r w:rsidRPr="3C7507F0" w:rsidR="00A63308">
        <w:rPr>
          <w:rFonts w:cs="Calibri" w:cstheme="minorAscii"/>
          <w:color w:val="auto"/>
          <w:sz w:val="24"/>
          <w:szCs w:val="24"/>
          <w:lang w:val="en-US"/>
        </w:rPr>
        <w:t xml:space="preserve">Field Name: </w:t>
      </w:r>
      <w:r>
        <w:tab/>
      </w:r>
      <w:r w:rsidRPr="3C7507F0" w:rsidR="00A63308">
        <w:rPr>
          <w:rFonts w:cs="Calibri" w:cstheme="minorAscii"/>
          <w:color w:val="auto"/>
          <w:sz w:val="24"/>
          <w:szCs w:val="24"/>
          <w:lang w:val="en-US"/>
        </w:rPr>
        <w:t>DDATAFAT</w:t>
      </w:r>
    </w:p>
    <w:p w:rsidRPr="009F6502" w:rsidR="00A63308" w:rsidP="3C7507F0" w:rsidRDefault="00A63308" w14:paraId="027BC1EF" w14:textId="77777777">
      <w:pPr>
        <w:jc w:val="both"/>
        <w:rPr>
          <w:rFonts w:cs="Calibri" w:cstheme="minorAscii"/>
          <w:color w:val="auto"/>
          <w:sz w:val="24"/>
          <w:szCs w:val="24"/>
          <w:lang w:val="en-US"/>
        </w:rPr>
      </w:pPr>
      <w:r w:rsidRPr="3C7507F0" w:rsidR="00A63308">
        <w:rPr>
          <w:rFonts w:cs="Calibri" w:cstheme="minorAscii"/>
          <w:color w:val="auto"/>
          <w:sz w:val="24"/>
          <w:szCs w:val="24"/>
          <w:lang w:val="en-US"/>
        </w:rPr>
        <w:t xml:space="preserve">Description: </w:t>
      </w:r>
      <w:r>
        <w:tab/>
      </w:r>
      <w:r w:rsidRPr="3C7507F0" w:rsidR="00A63308">
        <w:rPr>
          <w:rFonts w:cs="Calibri" w:cstheme="minorAscii"/>
          <w:color w:val="auto"/>
          <w:sz w:val="24"/>
          <w:szCs w:val="24"/>
          <w:lang w:val="en-US"/>
        </w:rPr>
        <w:t xml:space="preserve">report the </w:t>
      </w:r>
      <w:r w:rsidRPr="3C7507F0" w:rsidR="00A63308">
        <w:rPr>
          <w:rFonts w:cs="Calibri" w:cstheme="minorAscii"/>
          <w:color w:val="auto"/>
          <w:sz w:val="24"/>
          <w:szCs w:val="24"/>
          <w:lang w:val="en-US"/>
        </w:rPr>
        <w:t>invoice date</w:t>
      </w:r>
      <w:r w:rsidRPr="3C7507F0" w:rsidR="00E43746">
        <w:rPr>
          <w:rFonts w:cs="Calibri" w:cstheme="minorAscii"/>
          <w:color w:val="auto"/>
          <w:sz w:val="24"/>
          <w:szCs w:val="24"/>
          <w:lang w:val="en-US"/>
        </w:rPr>
        <w:t>.</w:t>
      </w:r>
    </w:p>
    <w:p w:rsidRPr="009F6502" w:rsidR="00A63308" w:rsidP="3C7507F0" w:rsidRDefault="00A63308" w14:paraId="60CB9E27" w14:textId="77777777">
      <w:pPr>
        <w:jc w:val="both"/>
        <w:rPr>
          <w:rFonts w:cs="Calibri" w:cstheme="minorAscii"/>
          <w:b w:val="1"/>
          <w:bCs w:val="1"/>
          <w:color w:val="auto"/>
          <w:sz w:val="24"/>
          <w:szCs w:val="24"/>
          <w:lang w:val="en-US"/>
        </w:rPr>
      </w:pPr>
      <w:r w:rsidRPr="3C7507F0" w:rsidR="00A63308">
        <w:rPr>
          <w:rFonts w:cs="Calibri" w:cstheme="minorAscii"/>
          <w:color w:val="auto"/>
          <w:sz w:val="24"/>
          <w:szCs w:val="24"/>
          <w:lang w:val="en-US"/>
        </w:rPr>
        <w:t xml:space="preserve">Narrative: </w:t>
      </w:r>
      <w:r>
        <w:tab/>
      </w:r>
      <w:r w:rsidRPr="3C7507F0" w:rsidR="00A63308">
        <w:rPr>
          <w:rFonts w:cs="Calibri" w:cstheme="minorAscii"/>
          <w:color w:val="auto"/>
          <w:sz w:val="24"/>
          <w:szCs w:val="24"/>
          <w:lang w:val="en-US"/>
        </w:rPr>
        <w:t xml:space="preserve">the date must </w:t>
      </w:r>
      <w:r w:rsidRPr="3C7507F0" w:rsidR="00A63308">
        <w:rPr>
          <w:rFonts w:cs="Calibri" w:cstheme="minorAscii"/>
          <w:color w:val="auto"/>
          <w:sz w:val="24"/>
          <w:szCs w:val="24"/>
          <w:lang w:val="en-US"/>
        </w:rPr>
        <w:t xml:space="preserve">be </w:t>
      </w:r>
      <w:r w:rsidRPr="3C7507F0" w:rsidR="00A63308">
        <w:rPr>
          <w:rFonts w:cs="Calibri" w:cstheme="minorAscii"/>
          <w:color w:val="auto"/>
          <w:sz w:val="24"/>
          <w:szCs w:val="24"/>
          <w:lang w:val="en-US"/>
        </w:rPr>
        <w:t>submitted</w:t>
      </w:r>
      <w:r w:rsidRPr="3C7507F0" w:rsidR="00A63308">
        <w:rPr>
          <w:rFonts w:cs="Calibri" w:cstheme="minorAscii"/>
          <w:color w:val="auto"/>
          <w:sz w:val="24"/>
          <w:szCs w:val="24"/>
          <w:lang w:val="en-US"/>
        </w:rPr>
        <w:t xml:space="preserve"> in </w:t>
      </w:r>
      <w:r w:rsidRPr="3C7507F0" w:rsidR="00E43746">
        <w:rPr>
          <w:rFonts w:cs="Calibri" w:cstheme="minorAscii"/>
          <w:color w:val="auto"/>
          <w:sz w:val="24"/>
          <w:szCs w:val="24"/>
          <w:lang w:val="en-US"/>
        </w:rPr>
        <w:t xml:space="preserve">the </w:t>
      </w:r>
      <w:r w:rsidRPr="3C7507F0" w:rsidR="00A63308">
        <w:rPr>
          <w:rFonts w:cs="Calibri" w:cstheme="minorAscii"/>
          <w:color w:val="auto"/>
          <w:sz w:val="24"/>
          <w:szCs w:val="24"/>
          <w:lang w:val="en-US"/>
        </w:rPr>
        <w:t>DD/MM/YYYY format</w:t>
      </w:r>
      <w:r w:rsidRPr="3C7507F0" w:rsidR="00E43746">
        <w:rPr>
          <w:rFonts w:cs="Calibri" w:cstheme="minorAscii"/>
          <w:color w:val="auto"/>
          <w:sz w:val="24"/>
          <w:szCs w:val="24"/>
          <w:lang w:val="en-US"/>
        </w:rPr>
        <w:t>.</w:t>
      </w:r>
    </w:p>
    <w:p w:rsidRPr="009F6502" w:rsidR="00A63308" w:rsidP="3C7507F0" w:rsidRDefault="00A63308" w14:paraId="7E7F1E13" w14:textId="77777777">
      <w:pPr>
        <w:spacing w:after="0"/>
        <w:jc w:val="both"/>
        <w:rPr>
          <w:rFonts w:cs="Calibri" w:cstheme="minorAscii"/>
          <w:b w:val="1"/>
          <w:bCs w:val="1"/>
          <w:color w:val="auto"/>
          <w:sz w:val="24"/>
          <w:szCs w:val="24"/>
          <w:lang w:val="en-US"/>
        </w:rPr>
      </w:pPr>
    </w:p>
    <w:p w:rsidRPr="009F6502" w:rsidR="0063530B" w:rsidP="3C7507F0" w:rsidRDefault="0063530B" w14:paraId="6DB1C2EC" w14:textId="77777777">
      <w:pPr>
        <w:jc w:val="both"/>
        <w:rPr>
          <w:rFonts w:cs="Calibri" w:cstheme="minorAscii"/>
          <w:color w:val="auto"/>
          <w:sz w:val="24"/>
          <w:szCs w:val="24"/>
          <w:lang w:val="en-US"/>
        </w:rPr>
      </w:pPr>
      <w:r w:rsidRPr="3C7507F0" w:rsidR="0063530B">
        <w:rPr>
          <w:rFonts w:cs="Calibri" w:cstheme="minorAscii"/>
          <w:b w:val="1"/>
          <w:bCs w:val="1"/>
          <w:color w:val="auto"/>
          <w:sz w:val="24"/>
          <w:szCs w:val="24"/>
          <w:lang w:val="en-US"/>
        </w:rPr>
        <w:t xml:space="preserve">FIELD NUMBER 4.1: </w:t>
      </w:r>
      <w:r>
        <w:tab/>
      </w:r>
      <w:r w:rsidRPr="3C7507F0" w:rsidR="0063530B">
        <w:rPr>
          <w:rFonts w:cs="Calibri" w:cstheme="minorAscii"/>
          <w:b w:val="1"/>
          <w:bCs w:val="1"/>
          <w:color w:val="auto"/>
          <w:sz w:val="24"/>
          <w:szCs w:val="24"/>
          <w:lang w:val="en-US"/>
        </w:rPr>
        <w:t>Date of Sale</w:t>
      </w:r>
    </w:p>
    <w:p w:rsidRPr="009F6502" w:rsidR="0063530B" w:rsidP="3C7507F0" w:rsidRDefault="0063530B" w14:paraId="578FDA09" w14:textId="77777777">
      <w:pPr>
        <w:jc w:val="both"/>
        <w:rPr>
          <w:rFonts w:cs="Calibri" w:cstheme="minorAscii"/>
          <w:color w:val="auto"/>
          <w:sz w:val="24"/>
          <w:szCs w:val="24"/>
          <w:lang w:val="en-US"/>
        </w:rPr>
      </w:pPr>
      <w:r w:rsidRPr="3C7507F0" w:rsidR="0063530B">
        <w:rPr>
          <w:rFonts w:cs="Calibri" w:cstheme="minorAscii"/>
          <w:color w:val="auto"/>
          <w:sz w:val="24"/>
          <w:szCs w:val="24"/>
          <w:lang w:val="en-US"/>
        </w:rPr>
        <w:t xml:space="preserve">Field Name: </w:t>
      </w:r>
      <w:r>
        <w:tab/>
      </w:r>
      <w:r w:rsidRPr="3C7507F0" w:rsidR="0063530B">
        <w:rPr>
          <w:rFonts w:cs="Calibri" w:cstheme="minorAscii"/>
          <w:color w:val="auto"/>
          <w:sz w:val="24"/>
          <w:szCs w:val="24"/>
          <w:lang w:val="en-US"/>
        </w:rPr>
        <w:t>DVENDT</w:t>
      </w:r>
    </w:p>
    <w:p w:rsidRPr="009F6502" w:rsidR="0063530B" w:rsidP="3C7507F0" w:rsidRDefault="0063530B" w14:paraId="44AC6050" w14:textId="77777777">
      <w:pPr>
        <w:ind w:left="1410" w:hanging="1410"/>
        <w:jc w:val="both"/>
        <w:rPr>
          <w:rFonts w:cs="Calibri" w:cstheme="minorAscii"/>
          <w:color w:val="auto"/>
          <w:sz w:val="24"/>
          <w:szCs w:val="24"/>
          <w:lang w:val="en-US"/>
        </w:rPr>
      </w:pPr>
      <w:r w:rsidRPr="3C7507F0" w:rsidR="0063530B">
        <w:rPr>
          <w:rFonts w:cs="Calibri" w:cstheme="minorAscii"/>
          <w:color w:val="auto"/>
          <w:sz w:val="24"/>
          <w:szCs w:val="24"/>
          <w:lang w:val="en-US"/>
        </w:rPr>
        <w:t xml:space="preserve">Description: </w:t>
      </w:r>
      <w:r>
        <w:tab/>
      </w:r>
      <w:r w:rsidRPr="3C7507F0" w:rsidR="0063530B">
        <w:rPr>
          <w:rFonts w:cs="Calibri" w:cstheme="minorAscii"/>
          <w:color w:val="auto"/>
          <w:sz w:val="24"/>
          <w:szCs w:val="24"/>
          <w:lang w:val="en-US"/>
        </w:rPr>
        <w:t>report the date (for example, the date of the contract or the invoice date) selected to be the date of sale for your sales in the comparison market. In case you use dates that vary according to the type of transaction (for instance, in some transactions you use the date of the contract, while in others you use the invoice date), you must create a field to relate the date with the type of transaction (ex. CONT for contracts, FAT for invoices). In case your company uses other ways to determinate the date of sale, justify and explain.</w:t>
      </w:r>
    </w:p>
    <w:p w:rsidRPr="009F6502" w:rsidR="0063530B" w:rsidP="3C7507F0" w:rsidRDefault="0063530B" w14:paraId="23F7BD1F" w14:textId="77777777">
      <w:pPr>
        <w:ind w:left="1410" w:hanging="1410"/>
        <w:jc w:val="both"/>
        <w:rPr>
          <w:rFonts w:cs="Calibri" w:cstheme="minorAscii"/>
          <w:color w:val="auto"/>
          <w:sz w:val="24"/>
          <w:szCs w:val="24"/>
          <w:lang w:val="en-US"/>
        </w:rPr>
      </w:pPr>
      <w:r w:rsidRPr="009F6502">
        <w:rPr>
          <w:rFonts w:cstheme="minorHAnsi"/>
          <w:sz w:val="24"/>
          <w:szCs w:val="24"/>
          <w:lang w:val="en-US"/>
        </w:rPr>
        <w:tab/>
      </w:r>
      <w:r w:rsidRPr="3C7507F0" w:rsidR="0063530B">
        <w:rPr>
          <w:rFonts w:cs="Calibri" w:cstheme="minorAscii"/>
          <w:color w:val="auto"/>
          <w:sz w:val="24"/>
          <w:szCs w:val="24"/>
          <w:lang w:val="en-US"/>
        </w:rPr>
        <w:t xml:space="preserve">The date must be </w:t>
      </w:r>
      <w:r w:rsidRPr="3C7507F0" w:rsidR="0063530B">
        <w:rPr>
          <w:rFonts w:cs="Calibri" w:cstheme="minorAscii"/>
          <w:color w:val="auto"/>
          <w:sz w:val="24"/>
          <w:szCs w:val="24"/>
          <w:lang w:val="en-US"/>
        </w:rPr>
        <w:t xml:space="preserve">submitted</w:t>
      </w:r>
      <w:r w:rsidRPr="3C7507F0" w:rsidR="0063530B">
        <w:rPr>
          <w:rFonts w:cs="Calibri" w:cstheme="minorAscii"/>
          <w:color w:val="auto"/>
          <w:sz w:val="24"/>
          <w:szCs w:val="24"/>
          <w:lang w:val="en-US"/>
        </w:rPr>
        <w:t xml:space="preserve"> in the DD/MM/YYYY </w:t>
      </w:r>
      <w:r w:rsidRPr="3C7507F0" w:rsidR="0063530B">
        <w:rPr>
          <w:rFonts w:cs="Calibri" w:cstheme="minorAscii"/>
          <w:color w:val="auto"/>
          <w:sz w:val="24"/>
          <w:szCs w:val="24"/>
          <w:lang w:val="en-US"/>
        </w:rPr>
        <w:t>format</w:t>
      </w:r>
    </w:p>
    <w:p w:rsidRPr="009F6502" w:rsidR="0063530B" w:rsidP="3C7507F0" w:rsidRDefault="0063530B" w14:paraId="721F22DA" w14:textId="77777777">
      <w:pPr>
        <w:ind w:left="1410" w:hanging="1410"/>
        <w:jc w:val="both"/>
        <w:rPr>
          <w:rFonts w:cs="Calibri" w:cstheme="minorAscii"/>
          <w:b w:val="1"/>
          <w:bCs w:val="1"/>
          <w:color w:val="auto"/>
          <w:sz w:val="24"/>
          <w:szCs w:val="24"/>
          <w:lang w:val="en-US"/>
        </w:rPr>
      </w:pPr>
      <w:r w:rsidRPr="3C7507F0" w:rsidR="0063530B">
        <w:rPr>
          <w:rFonts w:cs="Calibri" w:cstheme="minorAscii"/>
          <w:color w:val="auto"/>
          <w:sz w:val="24"/>
          <w:szCs w:val="24"/>
          <w:lang w:val="en-US"/>
        </w:rPr>
        <w:t xml:space="preserve">Narrative: </w:t>
      </w:r>
      <w:r>
        <w:tab/>
      </w:r>
      <w:r w:rsidRPr="3C7507F0" w:rsidR="0063530B">
        <w:rPr>
          <w:rFonts w:cs="Calibri" w:cstheme="minorAscii"/>
          <w:color w:val="auto"/>
          <w:sz w:val="24"/>
          <w:szCs w:val="24"/>
          <w:lang w:val="en-US"/>
        </w:rPr>
        <w:t xml:space="preserve">In general, the date of sale is the invoice date. However, in </w:t>
      </w:r>
      <w:r w:rsidRPr="3C7507F0" w:rsidR="0063530B">
        <w:rPr>
          <w:rFonts w:cs="Calibri" w:cstheme="minorAscii"/>
          <w:color w:val="auto"/>
          <w:sz w:val="24"/>
          <w:szCs w:val="24"/>
          <w:lang w:val="en-US"/>
        </w:rPr>
        <w:t>long terms</w:t>
      </w:r>
      <w:r w:rsidRPr="3C7507F0" w:rsidR="0063530B">
        <w:rPr>
          <w:rFonts w:cs="Calibri" w:cstheme="minorAscii"/>
          <w:color w:val="auto"/>
          <w:sz w:val="24"/>
          <w:szCs w:val="24"/>
          <w:lang w:val="en-US"/>
        </w:rPr>
        <w:t xml:space="preserve"> contracts, the date of sale can be, for instance, the contract date. The date of sale </w:t>
      </w:r>
      <w:r w:rsidRPr="3C7507F0" w:rsidR="0063530B">
        <w:rPr>
          <w:rFonts w:cs="Calibri" w:cstheme="minorAscii"/>
          <w:color w:val="auto"/>
          <w:sz w:val="24"/>
          <w:szCs w:val="24"/>
          <w:lang w:val="en-US"/>
        </w:rPr>
        <w:t xml:space="preserve">must be no later than </w:t>
      </w:r>
      <w:r w:rsidRPr="3C7507F0" w:rsidR="0063530B">
        <w:rPr>
          <w:rFonts w:cs="Calibri" w:cstheme="minorAscii"/>
          <w:color w:val="auto"/>
          <w:sz w:val="24"/>
          <w:szCs w:val="24"/>
          <w:lang w:val="en-US"/>
        </w:rPr>
        <w:t>the shipment date.</w:t>
      </w:r>
    </w:p>
    <w:p w:rsidRPr="009F6502" w:rsidR="00A63308" w:rsidP="3C7507F0" w:rsidRDefault="00A63308" w14:paraId="2F89082C" w14:textId="77777777">
      <w:pPr>
        <w:jc w:val="both"/>
        <w:rPr>
          <w:rFonts w:cs="Calibri" w:cstheme="minorAscii"/>
          <w:color w:val="auto"/>
          <w:sz w:val="24"/>
          <w:szCs w:val="24"/>
          <w:lang w:val="en-US"/>
        </w:rPr>
      </w:pPr>
      <w:r w:rsidRPr="3C7507F0" w:rsidR="00A63308">
        <w:rPr>
          <w:rFonts w:cs="Calibri" w:cstheme="minorAscii"/>
          <w:b w:val="1"/>
          <w:bCs w:val="1"/>
          <w:color w:val="auto"/>
          <w:sz w:val="24"/>
          <w:szCs w:val="24"/>
          <w:lang w:val="en-US"/>
        </w:rPr>
        <w:t xml:space="preserve">FIELD NUMBER 5.0: </w:t>
      </w:r>
      <w:r>
        <w:tab/>
      </w:r>
      <w:r w:rsidRPr="3C7507F0" w:rsidR="00A63308">
        <w:rPr>
          <w:rFonts w:cs="Calibri" w:cstheme="minorAscii"/>
          <w:b w:val="1"/>
          <w:bCs w:val="1"/>
          <w:color w:val="auto"/>
          <w:sz w:val="24"/>
          <w:szCs w:val="24"/>
          <w:lang w:val="en-US"/>
        </w:rPr>
        <w:t xml:space="preserve">Date of </w:t>
      </w:r>
      <w:r w:rsidRPr="3C7507F0" w:rsidR="00756D61">
        <w:rPr>
          <w:rFonts w:cs="Calibri" w:cstheme="minorAscii"/>
          <w:b w:val="1"/>
          <w:bCs w:val="1"/>
          <w:color w:val="auto"/>
          <w:sz w:val="24"/>
          <w:szCs w:val="24"/>
          <w:lang w:val="en-US"/>
        </w:rPr>
        <w:t>S</w:t>
      </w:r>
      <w:r w:rsidRPr="3C7507F0" w:rsidR="00A63308">
        <w:rPr>
          <w:rFonts w:cs="Calibri" w:cstheme="minorAscii"/>
          <w:b w:val="1"/>
          <w:bCs w:val="1"/>
          <w:color w:val="auto"/>
          <w:sz w:val="24"/>
          <w:szCs w:val="24"/>
          <w:lang w:val="en-US"/>
        </w:rPr>
        <w:t>hipment</w:t>
      </w:r>
    </w:p>
    <w:p w:rsidRPr="009F6502" w:rsidR="00A63308" w:rsidP="3C7507F0" w:rsidRDefault="00A63308" w14:paraId="370B46F1" w14:textId="77777777">
      <w:pPr>
        <w:jc w:val="both"/>
        <w:rPr>
          <w:rFonts w:cs="Calibri" w:cstheme="minorAscii"/>
          <w:color w:val="auto"/>
          <w:sz w:val="24"/>
          <w:szCs w:val="24"/>
          <w:lang w:val="en-US"/>
        </w:rPr>
      </w:pPr>
      <w:r w:rsidRPr="3C7507F0" w:rsidR="00A63308">
        <w:rPr>
          <w:rFonts w:cs="Calibri" w:cstheme="minorAscii"/>
          <w:color w:val="auto"/>
          <w:sz w:val="24"/>
          <w:szCs w:val="24"/>
          <w:lang w:val="en-US"/>
        </w:rPr>
        <w:t xml:space="preserve">Field Name: </w:t>
      </w:r>
      <w:r>
        <w:tab/>
      </w:r>
      <w:r w:rsidRPr="3C7507F0" w:rsidR="00A63308">
        <w:rPr>
          <w:rFonts w:cs="Calibri" w:cstheme="minorAscii"/>
          <w:color w:val="auto"/>
          <w:sz w:val="24"/>
          <w:szCs w:val="24"/>
          <w:lang w:val="en-US"/>
        </w:rPr>
        <w:t>DDATAEMB</w:t>
      </w:r>
    </w:p>
    <w:p w:rsidRPr="009F6502" w:rsidR="00A63308" w:rsidP="3C7507F0" w:rsidRDefault="00A63308" w14:paraId="46AD65EA" w14:textId="77777777">
      <w:pPr>
        <w:ind w:left="1410" w:hanging="1410"/>
        <w:jc w:val="both"/>
        <w:rPr>
          <w:rFonts w:cs="Calibri" w:cstheme="minorAscii"/>
          <w:color w:val="auto"/>
          <w:sz w:val="24"/>
          <w:szCs w:val="24"/>
          <w:lang w:val="en-US"/>
        </w:rPr>
      </w:pPr>
      <w:r w:rsidRPr="3C7507F0" w:rsidR="00A63308">
        <w:rPr>
          <w:rFonts w:cs="Calibri" w:cstheme="minorAscii"/>
          <w:color w:val="auto"/>
          <w:sz w:val="24"/>
          <w:szCs w:val="24"/>
          <w:lang w:val="en-US"/>
        </w:rPr>
        <w:t xml:space="preserve">Description: </w:t>
      </w:r>
      <w:r>
        <w:tab/>
      </w:r>
      <w:r w:rsidRPr="3C7507F0" w:rsidR="00A63308">
        <w:rPr>
          <w:rFonts w:cs="Calibri" w:cstheme="minorAscii"/>
          <w:color w:val="auto"/>
          <w:sz w:val="24"/>
          <w:szCs w:val="24"/>
          <w:lang w:val="en-US"/>
        </w:rPr>
        <w:t>report the date of shipment from the factory or distribution warehouse to the customer</w:t>
      </w:r>
      <w:r w:rsidRPr="3C7507F0" w:rsidR="00A63308">
        <w:rPr>
          <w:rFonts w:cs="Calibri" w:cstheme="minorAscii"/>
          <w:b w:val="1"/>
          <w:bCs w:val="1"/>
          <w:i w:val="1"/>
          <w:iCs w:val="1"/>
          <w:color w:val="auto"/>
          <w:sz w:val="24"/>
          <w:szCs w:val="24"/>
          <w:lang w:val="en-US"/>
        </w:rPr>
        <w:t>.</w:t>
      </w:r>
      <w:r w:rsidRPr="3C7507F0" w:rsidR="00A63308">
        <w:rPr>
          <w:rFonts w:cs="Calibri" w:cstheme="minorAscii"/>
          <w:color w:val="auto"/>
          <w:sz w:val="24"/>
          <w:szCs w:val="24"/>
          <w:lang w:val="en-US"/>
        </w:rPr>
        <w:t xml:space="preserve"> </w:t>
      </w:r>
      <w:r w:rsidRPr="3C7507F0" w:rsidR="00A63308">
        <w:rPr>
          <w:rFonts w:cs="Calibri" w:cstheme="minorAscii"/>
          <w:color w:val="auto"/>
          <w:sz w:val="24"/>
          <w:szCs w:val="24"/>
          <w:lang w:val="en-US"/>
        </w:rPr>
        <w:t>Distribution</w:t>
      </w:r>
      <w:r w:rsidRPr="3C7507F0" w:rsidR="00A63308">
        <w:rPr>
          <w:rFonts w:cs="Calibri" w:cstheme="minorAscii"/>
          <w:color w:val="auto"/>
          <w:sz w:val="24"/>
          <w:szCs w:val="24"/>
          <w:lang w:val="en-US"/>
        </w:rPr>
        <w:t xml:space="preserve"> warehouse is, hereby, understood </w:t>
      </w:r>
      <w:r w:rsidRPr="3C7507F0" w:rsidR="00A63308">
        <w:rPr>
          <w:rFonts w:cs="Calibri" w:cstheme="minorAscii"/>
          <w:color w:val="auto"/>
          <w:sz w:val="24"/>
          <w:szCs w:val="24"/>
          <w:lang w:val="en-US"/>
        </w:rPr>
        <w:t>as</w:t>
      </w:r>
      <w:r w:rsidRPr="3C7507F0" w:rsidR="00A63308">
        <w:rPr>
          <w:rFonts w:cs="Calibri" w:cstheme="minorAscii"/>
          <w:i w:val="1"/>
          <w:iCs w:val="1"/>
          <w:color w:val="auto"/>
          <w:sz w:val="24"/>
          <w:szCs w:val="24"/>
          <w:lang w:val="en-US"/>
        </w:rPr>
        <w:t xml:space="preserve"> </w:t>
      </w:r>
      <w:r w:rsidRPr="3C7507F0" w:rsidR="00A63308">
        <w:rPr>
          <w:rFonts w:cs="Calibri" w:cstheme="minorAscii"/>
          <w:color w:val="auto"/>
          <w:sz w:val="24"/>
          <w:szCs w:val="24"/>
          <w:lang w:val="en-US"/>
        </w:rPr>
        <w:t xml:space="preserve">any other stockpile, warehouse or storage that is not situated by </w:t>
      </w:r>
      <w:r w:rsidRPr="3C7507F0" w:rsidR="00DE1635">
        <w:rPr>
          <w:rFonts w:cs="Calibri" w:cstheme="minorAscii"/>
          <w:color w:val="auto"/>
          <w:sz w:val="24"/>
          <w:szCs w:val="24"/>
          <w:lang w:val="en-US"/>
        </w:rPr>
        <w:t xml:space="preserve">your </w:t>
      </w:r>
      <w:r w:rsidRPr="3C7507F0" w:rsidR="00A63308">
        <w:rPr>
          <w:rFonts w:cs="Calibri" w:cstheme="minorAscii"/>
          <w:color w:val="auto"/>
          <w:sz w:val="24"/>
          <w:szCs w:val="24"/>
          <w:lang w:val="en-US"/>
        </w:rPr>
        <w:t xml:space="preserve">company’s factory. </w:t>
      </w:r>
    </w:p>
    <w:p w:rsidRPr="009F6502" w:rsidR="00A63308" w:rsidP="3C7507F0" w:rsidRDefault="00A63308" w14:paraId="052B9E19" w14:textId="77777777">
      <w:pPr>
        <w:jc w:val="both"/>
        <w:rPr>
          <w:rFonts w:cs="Calibri" w:cstheme="minorAscii"/>
          <w:b w:val="1"/>
          <w:bCs w:val="1"/>
          <w:color w:val="auto"/>
          <w:sz w:val="24"/>
          <w:szCs w:val="24"/>
          <w:lang w:val="en-US"/>
        </w:rPr>
      </w:pPr>
      <w:r w:rsidRPr="3C7507F0" w:rsidR="00A63308">
        <w:rPr>
          <w:rFonts w:cs="Calibri" w:cstheme="minorAscii"/>
          <w:color w:val="auto"/>
          <w:sz w:val="24"/>
          <w:szCs w:val="24"/>
          <w:lang w:val="en-US"/>
        </w:rPr>
        <w:t xml:space="preserve">Narrative: </w:t>
      </w:r>
      <w:r>
        <w:tab/>
      </w:r>
      <w:r w:rsidRPr="3C7507F0" w:rsidR="00A63308">
        <w:rPr>
          <w:rFonts w:cs="Calibri" w:cstheme="minorAscii"/>
          <w:color w:val="auto"/>
          <w:sz w:val="24"/>
          <w:szCs w:val="24"/>
          <w:lang w:val="en-US"/>
        </w:rPr>
        <w:t xml:space="preserve">the date must </w:t>
      </w:r>
      <w:r w:rsidRPr="3C7507F0" w:rsidR="00A63308">
        <w:rPr>
          <w:rFonts w:cs="Calibri" w:cstheme="minorAscii"/>
          <w:color w:val="auto"/>
          <w:sz w:val="24"/>
          <w:szCs w:val="24"/>
          <w:lang w:val="en-US"/>
        </w:rPr>
        <w:t xml:space="preserve">be </w:t>
      </w:r>
      <w:r w:rsidRPr="3C7507F0" w:rsidR="00A63308">
        <w:rPr>
          <w:rFonts w:cs="Calibri" w:cstheme="minorAscii"/>
          <w:color w:val="auto"/>
          <w:sz w:val="24"/>
          <w:szCs w:val="24"/>
          <w:lang w:val="en-US"/>
        </w:rPr>
        <w:t>submitted</w:t>
      </w:r>
      <w:r w:rsidRPr="3C7507F0" w:rsidR="00A63308">
        <w:rPr>
          <w:rFonts w:cs="Calibri" w:cstheme="minorAscii"/>
          <w:color w:val="auto"/>
          <w:sz w:val="24"/>
          <w:szCs w:val="24"/>
          <w:lang w:val="en-US"/>
        </w:rPr>
        <w:t xml:space="preserve"> in </w:t>
      </w:r>
      <w:r w:rsidRPr="3C7507F0" w:rsidR="00DE1635">
        <w:rPr>
          <w:rFonts w:cs="Calibri" w:cstheme="minorAscii"/>
          <w:color w:val="auto"/>
          <w:sz w:val="24"/>
          <w:szCs w:val="24"/>
          <w:lang w:val="en-US"/>
        </w:rPr>
        <w:t xml:space="preserve">the </w:t>
      </w:r>
      <w:r w:rsidRPr="3C7507F0" w:rsidR="00A63308">
        <w:rPr>
          <w:rFonts w:cs="Calibri" w:cstheme="minorAscii"/>
          <w:color w:val="auto"/>
          <w:sz w:val="24"/>
          <w:szCs w:val="24"/>
          <w:lang w:val="en-US"/>
        </w:rPr>
        <w:t>DD/MM/YYYY format</w:t>
      </w:r>
      <w:r w:rsidRPr="3C7507F0" w:rsidR="00DE1635">
        <w:rPr>
          <w:rFonts w:cs="Calibri" w:cstheme="minorAscii"/>
          <w:color w:val="auto"/>
          <w:sz w:val="24"/>
          <w:szCs w:val="24"/>
          <w:lang w:val="en-US"/>
        </w:rPr>
        <w:t>.</w:t>
      </w:r>
    </w:p>
    <w:p w:rsidRPr="009F6502" w:rsidR="00A63308" w:rsidP="3C7507F0" w:rsidRDefault="00A63308" w14:paraId="755CE19F" w14:textId="77777777">
      <w:pPr>
        <w:pStyle w:val="Default"/>
        <w:jc w:val="both"/>
        <w:rPr>
          <w:rFonts w:ascii="Calibri" w:hAnsi="Calibri" w:cs="Calibri" w:asciiTheme="minorAscii" w:hAnsiTheme="minorAscii" w:cstheme="minorAscii"/>
          <w:b w:val="1"/>
          <w:bCs w:val="1"/>
          <w:color w:val="auto"/>
          <w:lang w:val="en-US"/>
        </w:rPr>
      </w:pPr>
    </w:p>
    <w:p w:rsidRPr="009F6502" w:rsidR="00A63308" w:rsidP="3C7507F0" w:rsidRDefault="00A63308" w14:paraId="074887FA" w14:textId="77777777">
      <w:pPr>
        <w:pStyle w:val="Default"/>
        <w:jc w:val="both"/>
        <w:rPr>
          <w:rFonts w:ascii="Calibri" w:hAnsi="Calibri" w:cs="Calibri" w:asciiTheme="minorAscii" w:hAnsiTheme="minorAscii" w:cstheme="minorAscii"/>
          <w:color w:val="auto"/>
          <w:u w:val="single"/>
          <w:lang w:val="en-US"/>
        </w:rPr>
      </w:pPr>
      <w:r w:rsidRPr="3C7507F0" w:rsidR="00A63308">
        <w:rPr>
          <w:rFonts w:ascii="Calibri" w:hAnsi="Calibri" w:cs="Calibri" w:asciiTheme="minorAscii" w:hAnsiTheme="minorAscii" w:cstheme="minorAscii"/>
          <w:b w:val="1"/>
          <w:bCs w:val="1"/>
          <w:color w:val="auto"/>
          <w:lang w:val="en-US"/>
        </w:rPr>
        <w:t xml:space="preserve">FIELD NUMBER 6.0: </w:t>
      </w:r>
      <w:r>
        <w:tab/>
      </w:r>
      <w:r w:rsidRPr="3C7507F0" w:rsidR="00A63308">
        <w:rPr>
          <w:rFonts w:ascii="Calibri" w:hAnsi="Calibri" w:cs="Calibri" w:asciiTheme="minorAscii" w:hAnsiTheme="minorAscii" w:cstheme="minorAscii"/>
          <w:b w:val="1"/>
          <w:bCs w:val="1"/>
          <w:color w:val="auto"/>
          <w:lang w:val="en-US"/>
        </w:rPr>
        <w:t xml:space="preserve">Customer Code </w:t>
      </w:r>
    </w:p>
    <w:p w:rsidRPr="009F6502" w:rsidR="00A535FB" w:rsidP="3C7507F0" w:rsidRDefault="00A535FB" w14:paraId="04953500" w14:textId="77777777">
      <w:pPr>
        <w:spacing w:after="0" w:line="240" w:lineRule="auto"/>
        <w:jc w:val="both"/>
        <w:rPr>
          <w:rFonts w:cs="Calibri" w:cstheme="minorAscii"/>
          <w:color w:val="auto"/>
          <w:sz w:val="24"/>
          <w:szCs w:val="24"/>
          <w:lang w:val="en-US"/>
        </w:rPr>
      </w:pPr>
    </w:p>
    <w:p w:rsidRPr="009F6502" w:rsidR="00A63308" w:rsidP="3C7507F0" w:rsidRDefault="00A63308" w14:paraId="6B1EF6CC" w14:textId="77777777">
      <w:pPr>
        <w:jc w:val="both"/>
        <w:rPr>
          <w:rFonts w:cs="Calibri" w:cstheme="minorAscii"/>
          <w:color w:val="auto"/>
          <w:sz w:val="24"/>
          <w:szCs w:val="24"/>
          <w:lang w:val="en-US"/>
        </w:rPr>
      </w:pPr>
      <w:r w:rsidRPr="3C7507F0" w:rsidR="00A63308">
        <w:rPr>
          <w:rFonts w:cs="Calibri" w:cstheme="minorAscii"/>
          <w:color w:val="auto"/>
          <w:sz w:val="24"/>
          <w:szCs w:val="24"/>
          <w:lang w:val="en-US"/>
        </w:rPr>
        <w:t xml:space="preserve">Field Name: </w:t>
      </w:r>
      <w:r>
        <w:tab/>
      </w:r>
      <w:r w:rsidRPr="3C7507F0" w:rsidR="00A63308">
        <w:rPr>
          <w:rFonts w:cs="Calibri" w:cstheme="minorAscii"/>
          <w:color w:val="auto"/>
          <w:sz w:val="24"/>
          <w:szCs w:val="24"/>
          <w:lang w:val="en-US"/>
        </w:rPr>
        <w:t>DCLICOD</w:t>
      </w:r>
    </w:p>
    <w:p w:rsidRPr="009F6502" w:rsidR="00A63308" w:rsidP="3C7507F0" w:rsidRDefault="00A63308" w14:paraId="1DEED9FC" w14:textId="77777777">
      <w:pPr>
        <w:ind w:left="1410" w:hanging="1410"/>
        <w:jc w:val="both"/>
        <w:rPr>
          <w:rFonts w:cs="Calibri" w:cstheme="minorAscii"/>
          <w:color w:val="auto"/>
          <w:sz w:val="24"/>
          <w:szCs w:val="24"/>
          <w:lang w:val="en-US"/>
        </w:rPr>
      </w:pPr>
      <w:r w:rsidRPr="3C7507F0" w:rsidR="00A63308">
        <w:rPr>
          <w:rFonts w:cs="Calibri" w:cstheme="minorAscii"/>
          <w:color w:val="auto"/>
          <w:sz w:val="24"/>
          <w:szCs w:val="24"/>
          <w:lang w:val="en-US"/>
        </w:rPr>
        <w:t xml:space="preserve">Description: </w:t>
      </w:r>
      <w:r>
        <w:tab/>
      </w:r>
      <w:r w:rsidRPr="3C7507F0" w:rsidR="00A63308">
        <w:rPr>
          <w:rFonts w:cs="Calibri" w:cstheme="minorAscii"/>
          <w:color w:val="auto"/>
          <w:sz w:val="24"/>
          <w:szCs w:val="24"/>
          <w:lang w:val="en-US"/>
        </w:rPr>
        <w:t xml:space="preserve">report the name of the customer or the internal accounting code </w:t>
      </w:r>
      <w:r w:rsidRPr="3C7507F0" w:rsidR="00A63308">
        <w:rPr>
          <w:rFonts w:cs="Calibri" w:cstheme="minorAscii"/>
          <w:color w:val="auto"/>
          <w:sz w:val="24"/>
          <w:szCs w:val="24"/>
          <w:lang w:val="en-US"/>
        </w:rPr>
        <w:t>designating</w:t>
      </w:r>
      <w:r w:rsidRPr="3C7507F0" w:rsidR="00A63308">
        <w:rPr>
          <w:rFonts w:cs="Calibri" w:cstheme="minorAscii"/>
          <w:color w:val="auto"/>
          <w:sz w:val="24"/>
          <w:szCs w:val="24"/>
          <w:lang w:val="en-US"/>
        </w:rPr>
        <w:t xml:space="preserve"> the customer</w:t>
      </w:r>
      <w:r w:rsidRPr="3C7507F0" w:rsidR="00DE1635">
        <w:rPr>
          <w:rFonts w:cs="Calibri" w:cstheme="minorAscii"/>
          <w:color w:val="auto"/>
          <w:sz w:val="24"/>
          <w:szCs w:val="24"/>
          <w:lang w:val="en-US"/>
        </w:rPr>
        <w:t>.</w:t>
      </w:r>
    </w:p>
    <w:p w:rsidRPr="009F6502" w:rsidR="00A63308" w:rsidP="3C7507F0" w:rsidRDefault="00A63308" w14:paraId="6F2D6559" w14:textId="77777777">
      <w:pPr>
        <w:ind w:left="1410" w:hanging="1410"/>
        <w:jc w:val="both"/>
        <w:rPr>
          <w:rFonts w:cs="Calibri" w:cstheme="minorAscii"/>
          <w:b w:val="1"/>
          <w:bCs w:val="1"/>
          <w:color w:val="auto"/>
          <w:sz w:val="24"/>
          <w:szCs w:val="24"/>
          <w:lang w:val="en-US"/>
        </w:rPr>
      </w:pPr>
      <w:r w:rsidRPr="3C7507F0" w:rsidR="00A63308">
        <w:rPr>
          <w:rFonts w:cs="Calibri" w:cstheme="minorAscii"/>
          <w:color w:val="auto"/>
          <w:sz w:val="24"/>
          <w:szCs w:val="24"/>
          <w:lang w:val="en-US"/>
        </w:rPr>
        <w:t xml:space="preserve">Narrative: </w:t>
      </w:r>
      <w:r>
        <w:tab/>
      </w:r>
      <w:r w:rsidRPr="3C7507F0" w:rsidR="00A63308">
        <w:rPr>
          <w:rFonts w:cs="Calibri" w:cstheme="minorAscii"/>
          <w:color w:val="auto"/>
          <w:sz w:val="24"/>
          <w:szCs w:val="24"/>
          <w:lang w:val="en-US"/>
        </w:rPr>
        <w:t>provide a complete list of customer names and codes</w:t>
      </w:r>
      <w:r w:rsidRPr="3C7507F0" w:rsidR="00DE1635">
        <w:rPr>
          <w:rFonts w:cs="Calibri" w:cstheme="minorAscii"/>
          <w:color w:val="auto"/>
          <w:sz w:val="24"/>
          <w:szCs w:val="24"/>
          <w:lang w:val="en-US"/>
        </w:rPr>
        <w:t>, relating the codes with their</w:t>
      </w:r>
      <w:r w:rsidRPr="3C7507F0" w:rsidR="00A63308">
        <w:rPr>
          <w:rFonts w:cs="Calibri" w:cstheme="minorAscii"/>
          <w:i w:val="1"/>
          <w:iCs w:val="1"/>
          <w:color w:val="auto"/>
          <w:sz w:val="24"/>
          <w:szCs w:val="24"/>
          <w:lang w:val="en-US"/>
        </w:rPr>
        <w:t xml:space="preserve"> </w:t>
      </w:r>
      <w:r w:rsidRPr="3C7507F0" w:rsidR="00A63308">
        <w:rPr>
          <w:rFonts w:cs="Calibri" w:cstheme="minorAscii"/>
          <w:color w:val="auto"/>
          <w:sz w:val="24"/>
          <w:szCs w:val="24"/>
          <w:lang w:val="en-US"/>
        </w:rPr>
        <w:t>corporate name.</w:t>
      </w:r>
    </w:p>
    <w:p w:rsidRPr="009F6502" w:rsidR="00BA207D" w:rsidP="3C7507F0" w:rsidRDefault="00BA207D" w14:paraId="3B95E824" w14:textId="77777777">
      <w:pPr>
        <w:spacing w:after="0"/>
        <w:jc w:val="both"/>
        <w:rPr>
          <w:rFonts w:cs="Calibri" w:cstheme="minorAscii"/>
          <w:b w:val="1"/>
          <w:bCs w:val="1"/>
          <w:color w:val="auto"/>
          <w:sz w:val="24"/>
          <w:szCs w:val="24"/>
          <w:lang w:val="en-US"/>
        </w:rPr>
      </w:pPr>
    </w:p>
    <w:p w:rsidRPr="009F6502" w:rsidR="00A63308" w:rsidP="3C7507F0" w:rsidRDefault="00A63308" w14:paraId="00F77AA2" w14:textId="77777777">
      <w:pPr>
        <w:jc w:val="both"/>
        <w:rPr>
          <w:rFonts w:cs="Calibri" w:cstheme="minorAscii"/>
          <w:color w:val="auto"/>
          <w:sz w:val="24"/>
          <w:szCs w:val="24"/>
          <w:lang w:val="en-US"/>
        </w:rPr>
      </w:pPr>
      <w:r w:rsidRPr="3C7507F0" w:rsidR="00A63308">
        <w:rPr>
          <w:rFonts w:cs="Calibri" w:cstheme="minorAscii"/>
          <w:b w:val="1"/>
          <w:bCs w:val="1"/>
          <w:color w:val="auto"/>
          <w:sz w:val="24"/>
          <w:szCs w:val="24"/>
          <w:lang w:val="en-US"/>
        </w:rPr>
        <w:t xml:space="preserve">FIELD NUMBER 6.1: </w:t>
      </w:r>
      <w:r>
        <w:tab/>
      </w:r>
      <w:r w:rsidRPr="3C7507F0" w:rsidR="00A63308">
        <w:rPr>
          <w:rFonts w:cs="Calibri" w:cstheme="minorAscii"/>
          <w:b w:val="1"/>
          <w:bCs w:val="1"/>
          <w:color w:val="auto"/>
          <w:sz w:val="24"/>
          <w:szCs w:val="24"/>
          <w:lang w:val="en-US"/>
        </w:rPr>
        <w:t>Customer Name</w:t>
      </w:r>
    </w:p>
    <w:p w:rsidRPr="009F6502" w:rsidR="00A63308" w:rsidP="3C7507F0" w:rsidRDefault="00A63308" w14:paraId="31284C41" w14:textId="77777777">
      <w:pPr>
        <w:jc w:val="both"/>
        <w:rPr>
          <w:rFonts w:cs="Calibri" w:cstheme="minorAscii"/>
          <w:color w:val="auto"/>
          <w:sz w:val="24"/>
          <w:szCs w:val="24"/>
          <w:lang w:val="en-US"/>
        </w:rPr>
      </w:pPr>
      <w:r w:rsidRPr="3C7507F0" w:rsidR="00A63308">
        <w:rPr>
          <w:rFonts w:cs="Calibri" w:cstheme="minorAscii"/>
          <w:color w:val="auto"/>
          <w:sz w:val="24"/>
          <w:szCs w:val="24"/>
          <w:lang w:val="en-US"/>
        </w:rPr>
        <w:t xml:space="preserve">Field Name: </w:t>
      </w:r>
      <w:r>
        <w:tab/>
      </w:r>
      <w:r w:rsidRPr="3C7507F0" w:rsidR="00A63308">
        <w:rPr>
          <w:rFonts w:cs="Calibri" w:cstheme="minorAscii"/>
          <w:color w:val="auto"/>
          <w:sz w:val="24"/>
          <w:szCs w:val="24"/>
          <w:lang w:val="en-US"/>
        </w:rPr>
        <w:t>DCLINOM</w:t>
      </w:r>
    </w:p>
    <w:p w:rsidRPr="009F6502" w:rsidR="00A63308" w:rsidP="3C7507F0" w:rsidRDefault="00A63308" w14:paraId="72022451" w14:textId="77777777">
      <w:pPr>
        <w:jc w:val="both"/>
        <w:rPr>
          <w:rFonts w:cs="Calibri" w:cstheme="minorAscii"/>
          <w:color w:val="auto"/>
          <w:sz w:val="24"/>
          <w:szCs w:val="24"/>
          <w:lang w:val="en-US"/>
        </w:rPr>
      </w:pPr>
      <w:r w:rsidRPr="3C7507F0" w:rsidR="00A63308">
        <w:rPr>
          <w:rFonts w:cs="Calibri" w:cstheme="minorAscii"/>
          <w:color w:val="auto"/>
          <w:sz w:val="24"/>
          <w:szCs w:val="24"/>
          <w:lang w:val="en-US"/>
        </w:rPr>
        <w:t xml:space="preserve">Description: </w:t>
      </w:r>
      <w:r>
        <w:tab/>
      </w:r>
      <w:r w:rsidRPr="3C7507F0" w:rsidR="00A63308">
        <w:rPr>
          <w:rFonts w:cs="Calibri" w:cstheme="minorAscii"/>
          <w:color w:val="auto"/>
          <w:sz w:val="24"/>
          <w:szCs w:val="24"/>
          <w:lang w:val="en-US"/>
        </w:rPr>
        <w:t>report the corporate name of each customer.</w:t>
      </w:r>
    </w:p>
    <w:p w:rsidRPr="009F6502" w:rsidR="00A63308" w:rsidP="3C7507F0" w:rsidRDefault="00A63308" w14:paraId="57382070" w14:textId="77777777">
      <w:pPr>
        <w:ind w:left="1410" w:hanging="1410"/>
        <w:jc w:val="both"/>
        <w:rPr>
          <w:rFonts w:cs="Calibri" w:cstheme="minorAscii"/>
          <w:color w:val="auto"/>
          <w:sz w:val="24"/>
          <w:szCs w:val="24"/>
          <w:lang w:val="en-US"/>
        </w:rPr>
      </w:pPr>
      <w:r w:rsidRPr="3C7507F0" w:rsidR="00A63308">
        <w:rPr>
          <w:rFonts w:cs="Calibri" w:cstheme="minorAscii"/>
          <w:color w:val="auto"/>
          <w:sz w:val="24"/>
          <w:szCs w:val="24"/>
          <w:lang w:val="en-US"/>
        </w:rPr>
        <w:t xml:space="preserve">Narrative: </w:t>
      </w:r>
      <w:r>
        <w:tab/>
      </w:r>
      <w:r w:rsidRPr="3C7507F0" w:rsidR="00A63308">
        <w:rPr>
          <w:rFonts w:cs="Calibri" w:cstheme="minorAscii"/>
          <w:color w:val="auto"/>
          <w:sz w:val="24"/>
          <w:szCs w:val="24"/>
          <w:lang w:val="en-US"/>
        </w:rPr>
        <w:t xml:space="preserve">report the corporate name of all customers, whether </w:t>
      </w:r>
      <w:r w:rsidRPr="3C7507F0" w:rsidR="00DE1635">
        <w:rPr>
          <w:rFonts w:cs="Calibri" w:cstheme="minorAscii"/>
          <w:color w:val="auto"/>
          <w:sz w:val="24"/>
          <w:szCs w:val="24"/>
          <w:lang w:val="en-US"/>
        </w:rPr>
        <w:t>in</w:t>
      </w:r>
      <w:r w:rsidRPr="3C7507F0" w:rsidR="00A63308">
        <w:rPr>
          <w:rFonts w:cs="Calibri" w:cstheme="minorAscii"/>
          <w:color w:val="auto"/>
          <w:sz w:val="24"/>
          <w:szCs w:val="24"/>
          <w:lang w:val="en-US"/>
        </w:rPr>
        <w:t xml:space="preserve"> the domestic market or foreign market. </w:t>
      </w:r>
    </w:p>
    <w:p w:rsidRPr="009F6502" w:rsidR="00C11EFE" w:rsidP="3C7507F0" w:rsidRDefault="00C11EFE" w14:paraId="1F41453A" w14:textId="77777777">
      <w:pPr>
        <w:spacing w:after="0"/>
        <w:ind w:left="1410" w:hanging="1410"/>
        <w:jc w:val="both"/>
        <w:rPr>
          <w:rFonts w:cs="Calibri" w:cstheme="minorAscii"/>
          <w:b w:val="1"/>
          <w:bCs w:val="1"/>
          <w:color w:val="auto"/>
          <w:sz w:val="24"/>
          <w:szCs w:val="24"/>
          <w:lang w:val="en-US"/>
        </w:rPr>
      </w:pPr>
    </w:p>
    <w:p w:rsidRPr="009F6502" w:rsidR="00A63308" w:rsidP="3C7507F0" w:rsidRDefault="00A63308" w14:paraId="26098210" w14:textId="77777777">
      <w:pPr>
        <w:jc w:val="both"/>
        <w:rPr>
          <w:rFonts w:cs="Calibri" w:cstheme="minorAscii"/>
          <w:color w:val="auto"/>
          <w:sz w:val="24"/>
          <w:szCs w:val="24"/>
          <w:lang w:val="en-US"/>
        </w:rPr>
      </w:pPr>
      <w:r w:rsidRPr="3C7507F0" w:rsidR="00A63308">
        <w:rPr>
          <w:rFonts w:cs="Calibri" w:cstheme="minorAscii"/>
          <w:b w:val="1"/>
          <w:bCs w:val="1"/>
          <w:color w:val="auto"/>
          <w:sz w:val="24"/>
          <w:szCs w:val="24"/>
          <w:lang w:val="en-US"/>
        </w:rPr>
        <w:t xml:space="preserve">FIELD NUMBER 7.0: </w:t>
      </w:r>
      <w:r>
        <w:tab/>
      </w:r>
      <w:r w:rsidRPr="3C7507F0" w:rsidR="00A63308">
        <w:rPr>
          <w:rFonts w:cs="Calibri" w:cstheme="minorAscii"/>
          <w:b w:val="1"/>
          <w:bCs w:val="1"/>
          <w:color w:val="auto"/>
          <w:sz w:val="24"/>
          <w:szCs w:val="24"/>
          <w:lang w:val="en-US"/>
        </w:rPr>
        <w:t>Customer Relationship</w:t>
      </w:r>
    </w:p>
    <w:p w:rsidRPr="009F6502" w:rsidR="00A63308" w:rsidP="3C7507F0" w:rsidRDefault="00A63308" w14:paraId="55CF57EF" w14:textId="77777777">
      <w:pPr>
        <w:jc w:val="both"/>
        <w:rPr>
          <w:rFonts w:cs="Calibri" w:cstheme="minorAscii"/>
          <w:color w:val="auto"/>
          <w:sz w:val="24"/>
          <w:szCs w:val="24"/>
          <w:lang w:val="en-US"/>
        </w:rPr>
      </w:pPr>
      <w:r w:rsidRPr="3C7507F0" w:rsidR="00A63308">
        <w:rPr>
          <w:rFonts w:cs="Calibri" w:cstheme="minorAscii"/>
          <w:color w:val="auto"/>
          <w:sz w:val="24"/>
          <w:szCs w:val="24"/>
          <w:lang w:val="en-US"/>
        </w:rPr>
        <w:t xml:space="preserve">Field Name: </w:t>
      </w:r>
      <w:r>
        <w:tab/>
      </w:r>
      <w:r w:rsidRPr="3C7507F0" w:rsidR="00A63308">
        <w:rPr>
          <w:rFonts w:cs="Calibri" w:cstheme="minorAscii"/>
          <w:color w:val="auto"/>
          <w:sz w:val="24"/>
          <w:szCs w:val="24"/>
          <w:lang w:val="en-US"/>
        </w:rPr>
        <w:t>DRELCLI</w:t>
      </w:r>
    </w:p>
    <w:p w:rsidRPr="009F6502" w:rsidR="00A63308" w:rsidP="3C7507F0" w:rsidRDefault="00A63308" w14:paraId="0E6D478A" w14:textId="77777777">
      <w:pPr>
        <w:ind w:left="1410" w:hanging="1410"/>
        <w:jc w:val="both"/>
        <w:rPr>
          <w:rFonts w:cs="Calibri" w:cstheme="minorAscii"/>
          <w:color w:val="auto"/>
          <w:sz w:val="24"/>
          <w:szCs w:val="24"/>
          <w:lang w:val="en-US"/>
        </w:rPr>
      </w:pPr>
      <w:r w:rsidRPr="3C7507F0" w:rsidR="00A63308">
        <w:rPr>
          <w:rFonts w:cs="Calibri" w:cstheme="minorAscii"/>
          <w:color w:val="auto"/>
          <w:sz w:val="24"/>
          <w:szCs w:val="24"/>
          <w:lang w:val="en-US"/>
        </w:rPr>
        <w:t xml:space="preserve">Description: </w:t>
      </w:r>
      <w:r>
        <w:tab/>
      </w:r>
      <w:r w:rsidRPr="3C7507F0" w:rsidR="00A63308">
        <w:rPr>
          <w:rFonts w:cs="Calibri" w:cstheme="minorAscii"/>
          <w:color w:val="auto"/>
          <w:sz w:val="24"/>
          <w:szCs w:val="24"/>
          <w:lang w:val="en-US"/>
        </w:rPr>
        <w:t xml:space="preserve">report the code </w:t>
      </w:r>
      <w:r w:rsidRPr="3C7507F0" w:rsidR="00A63308">
        <w:rPr>
          <w:rFonts w:cs="Calibri" w:cstheme="minorAscii"/>
          <w:color w:val="auto"/>
          <w:sz w:val="24"/>
          <w:szCs w:val="24"/>
          <w:lang w:val="en-US"/>
        </w:rPr>
        <w:t>designating</w:t>
      </w:r>
      <w:r w:rsidRPr="3C7507F0" w:rsidR="00A63308">
        <w:rPr>
          <w:rFonts w:cs="Calibri" w:cstheme="minorAscii"/>
          <w:color w:val="auto"/>
          <w:sz w:val="24"/>
          <w:szCs w:val="24"/>
          <w:lang w:val="en-US"/>
        </w:rPr>
        <w:t xml:space="preserve"> whether the customer is affiliated. </w:t>
      </w:r>
    </w:p>
    <w:p w:rsidRPr="009F6502" w:rsidR="00A63308" w:rsidP="3C7507F0" w:rsidRDefault="00A63308" w14:paraId="115E3933" w14:textId="77777777">
      <w:pPr>
        <w:spacing w:after="0" w:line="100" w:lineRule="atLeast"/>
        <w:ind w:left="708" w:firstLine="708"/>
        <w:jc w:val="both"/>
        <w:rPr>
          <w:rFonts w:cs="Calibri" w:cstheme="minorAscii"/>
          <w:color w:val="auto"/>
          <w:sz w:val="24"/>
          <w:szCs w:val="24"/>
          <w:lang w:val="en-US"/>
        </w:rPr>
      </w:pPr>
      <w:r w:rsidRPr="3C7507F0" w:rsidR="00A63308">
        <w:rPr>
          <w:rFonts w:cs="Calibri" w:cstheme="minorAscii"/>
          <w:color w:val="auto"/>
          <w:sz w:val="24"/>
          <w:szCs w:val="24"/>
          <w:lang w:val="en-US"/>
        </w:rPr>
        <w:t xml:space="preserve">1 = Unaffiliated Customers </w:t>
      </w:r>
    </w:p>
    <w:p w:rsidRPr="009F6502" w:rsidR="00A63308" w:rsidP="3C7507F0" w:rsidRDefault="00A63308" w14:paraId="66C5189D" w14:textId="77777777">
      <w:pPr>
        <w:spacing w:after="0" w:line="100" w:lineRule="atLeast"/>
        <w:ind w:left="708" w:firstLine="708"/>
        <w:jc w:val="both"/>
        <w:rPr>
          <w:rFonts w:cs="Calibri" w:cstheme="minorAscii"/>
          <w:color w:val="auto"/>
          <w:sz w:val="24"/>
          <w:szCs w:val="24"/>
          <w:lang w:val="en-US"/>
        </w:rPr>
      </w:pPr>
      <w:r w:rsidRPr="3C7507F0" w:rsidR="00A63308">
        <w:rPr>
          <w:rFonts w:cs="Calibri" w:cstheme="minorAscii"/>
          <w:color w:val="auto"/>
          <w:sz w:val="24"/>
          <w:szCs w:val="24"/>
          <w:lang w:val="en-US"/>
        </w:rPr>
        <w:t>2 = Unaffiliated</w:t>
      </w:r>
      <w:r w:rsidRPr="3C7507F0" w:rsidR="00A63308">
        <w:rPr>
          <w:rFonts w:cs="Calibri" w:cstheme="minorAscii"/>
          <w:color w:val="auto"/>
          <w:sz w:val="24"/>
          <w:szCs w:val="24"/>
          <w:lang w:val="en-US"/>
        </w:rPr>
        <w:t xml:space="preserve"> Resellers</w:t>
      </w:r>
    </w:p>
    <w:p w:rsidRPr="009F6502" w:rsidR="00A63308" w:rsidP="3C7507F0" w:rsidRDefault="00A63308" w14:paraId="324E3CFE" w14:textId="77777777">
      <w:pPr>
        <w:spacing w:after="0" w:line="100" w:lineRule="atLeast"/>
        <w:ind w:left="708" w:firstLine="708"/>
        <w:jc w:val="both"/>
        <w:rPr>
          <w:rFonts w:cs="Calibri" w:cstheme="minorAscii"/>
          <w:color w:val="auto"/>
          <w:sz w:val="24"/>
          <w:szCs w:val="24"/>
          <w:lang w:val="en-US"/>
        </w:rPr>
      </w:pPr>
      <w:r w:rsidRPr="3C7507F0" w:rsidR="00A63308">
        <w:rPr>
          <w:rFonts w:cs="Calibri" w:cstheme="minorAscii"/>
          <w:color w:val="auto"/>
          <w:sz w:val="24"/>
          <w:szCs w:val="24"/>
          <w:lang w:val="en-US"/>
        </w:rPr>
        <w:t>3 = Affiliated Customers</w:t>
      </w:r>
    </w:p>
    <w:p w:rsidRPr="009F6502" w:rsidR="00A63308" w:rsidP="3C7507F0" w:rsidRDefault="00A63308" w14:paraId="7E869CB5" w14:textId="77777777">
      <w:pPr>
        <w:ind w:left="708" w:firstLine="708"/>
        <w:jc w:val="both"/>
        <w:rPr>
          <w:rFonts w:cs="Calibri" w:cstheme="minorAscii"/>
          <w:color w:val="auto"/>
          <w:sz w:val="24"/>
          <w:szCs w:val="24"/>
          <w:lang w:val="en-US"/>
        </w:rPr>
      </w:pPr>
      <w:r w:rsidRPr="3C7507F0" w:rsidR="00A63308">
        <w:rPr>
          <w:rFonts w:cs="Calibri" w:cstheme="minorAscii"/>
          <w:color w:val="auto"/>
          <w:sz w:val="24"/>
          <w:szCs w:val="24"/>
          <w:lang w:val="en-US"/>
        </w:rPr>
        <w:t xml:space="preserve">4 = Affiliated </w:t>
      </w:r>
      <w:r w:rsidRPr="3C7507F0" w:rsidR="00A63308">
        <w:rPr>
          <w:rFonts w:cs="Calibri" w:cstheme="minorAscii"/>
          <w:color w:val="auto"/>
          <w:sz w:val="24"/>
          <w:szCs w:val="24"/>
          <w:lang w:val="en-US"/>
        </w:rPr>
        <w:t>Resellers</w:t>
      </w:r>
    </w:p>
    <w:p w:rsidRPr="009F6502" w:rsidR="00A63308" w:rsidP="3C7507F0" w:rsidRDefault="00A63308" w14:paraId="0D36D40D" w14:textId="77777777">
      <w:pPr>
        <w:rPr>
          <w:rFonts w:cs="Calibri" w:cstheme="minorAscii"/>
          <w:b w:val="1"/>
          <w:bCs w:val="1"/>
          <w:color w:val="auto"/>
          <w:sz w:val="24"/>
          <w:szCs w:val="24"/>
          <w:lang w:val="en-US"/>
        </w:rPr>
      </w:pPr>
      <w:r w:rsidRPr="3C7507F0" w:rsidR="00A63308">
        <w:rPr>
          <w:rFonts w:cs="Calibri" w:cstheme="minorAscii"/>
          <w:color w:val="auto"/>
          <w:sz w:val="24"/>
          <w:szCs w:val="24"/>
          <w:lang w:val="en-US"/>
        </w:rPr>
        <w:t xml:space="preserve">Narrative: </w:t>
      </w:r>
      <w:r>
        <w:tab/>
      </w:r>
      <w:r w:rsidRPr="3C7507F0" w:rsidR="00A63308">
        <w:rPr>
          <w:rFonts w:cs="Calibri" w:cstheme="minorAscii"/>
          <w:color w:val="auto"/>
          <w:sz w:val="24"/>
          <w:szCs w:val="24"/>
          <w:lang w:val="en-US"/>
        </w:rPr>
        <w:t>as previously noted, the definition of affiliated parties is under item 3.3</w:t>
      </w:r>
      <w:r w:rsidRPr="3C7507F0" w:rsidR="0069167F">
        <w:rPr>
          <w:rFonts w:cs="Calibri" w:cstheme="minorAscii"/>
          <w:color w:val="auto"/>
          <w:sz w:val="24"/>
          <w:szCs w:val="24"/>
          <w:lang w:val="en-US"/>
        </w:rPr>
        <w:t>.</w:t>
      </w:r>
    </w:p>
    <w:p w:rsidRPr="009F6502" w:rsidR="00A63308" w:rsidP="3C7507F0" w:rsidRDefault="00A63308" w14:paraId="0B71B9C9" w14:textId="77777777">
      <w:pPr>
        <w:spacing w:after="0"/>
        <w:jc w:val="both"/>
        <w:rPr>
          <w:rFonts w:cs="Calibri" w:cstheme="minorAscii"/>
          <w:b w:val="1"/>
          <w:bCs w:val="1"/>
          <w:color w:val="auto"/>
          <w:sz w:val="24"/>
          <w:szCs w:val="24"/>
          <w:lang w:val="en-US"/>
        </w:rPr>
      </w:pPr>
    </w:p>
    <w:p w:rsidRPr="009F6502" w:rsidR="00A63308" w:rsidP="3C7507F0" w:rsidRDefault="00A63308" w14:paraId="24F11D4D" w14:textId="77777777">
      <w:pPr>
        <w:jc w:val="both"/>
        <w:rPr>
          <w:rFonts w:cs="Calibri" w:cstheme="minorAscii"/>
          <w:color w:val="auto"/>
          <w:sz w:val="24"/>
          <w:szCs w:val="24"/>
          <w:lang w:val="en-US"/>
        </w:rPr>
      </w:pPr>
      <w:r w:rsidRPr="3C7507F0" w:rsidR="00A63308">
        <w:rPr>
          <w:rFonts w:cs="Calibri" w:cstheme="minorAscii"/>
          <w:b w:val="1"/>
          <w:bCs w:val="1"/>
          <w:color w:val="auto"/>
          <w:sz w:val="24"/>
          <w:szCs w:val="24"/>
          <w:lang w:val="en-US"/>
        </w:rPr>
        <w:t>FIELD NUMBER 8.0:</w:t>
      </w:r>
      <w:r>
        <w:tab/>
      </w:r>
      <w:r w:rsidRPr="3C7507F0" w:rsidR="00A63308">
        <w:rPr>
          <w:rFonts w:cs="Calibri" w:cstheme="minorAscii"/>
          <w:b w:val="1"/>
          <w:bCs w:val="1"/>
          <w:color w:val="auto"/>
          <w:sz w:val="24"/>
          <w:szCs w:val="24"/>
          <w:lang w:val="en-US"/>
        </w:rPr>
        <w:t xml:space="preserve"> Customer Category</w:t>
      </w:r>
    </w:p>
    <w:p w:rsidRPr="009F6502" w:rsidR="00A63308" w:rsidP="3C7507F0" w:rsidRDefault="00A63308" w14:paraId="50FDDF2D" w14:textId="77777777">
      <w:pPr>
        <w:jc w:val="both"/>
        <w:rPr>
          <w:rFonts w:cs="Calibri" w:cstheme="minorAscii"/>
          <w:color w:val="auto"/>
          <w:sz w:val="24"/>
          <w:szCs w:val="24"/>
          <w:lang w:val="en-US"/>
        </w:rPr>
      </w:pPr>
      <w:r w:rsidRPr="3C7507F0" w:rsidR="00A63308">
        <w:rPr>
          <w:rFonts w:cs="Calibri" w:cstheme="minorAscii"/>
          <w:color w:val="auto"/>
          <w:sz w:val="24"/>
          <w:szCs w:val="24"/>
          <w:lang w:val="en-US"/>
        </w:rPr>
        <w:t xml:space="preserve">Field Name: </w:t>
      </w:r>
      <w:r>
        <w:tab/>
      </w:r>
      <w:r w:rsidRPr="3C7507F0" w:rsidR="00A63308">
        <w:rPr>
          <w:rFonts w:cs="Calibri" w:cstheme="minorAscii"/>
          <w:color w:val="auto"/>
          <w:sz w:val="24"/>
          <w:szCs w:val="24"/>
          <w:lang w:val="en-US"/>
        </w:rPr>
        <w:t>DCATCLI</w:t>
      </w:r>
    </w:p>
    <w:p w:rsidRPr="009F6502" w:rsidR="00A63308" w:rsidP="3C7507F0" w:rsidRDefault="00A63308" w14:paraId="366790C6" w14:textId="77777777">
      <w:pPr>
        <w:jc w:val="both"/>
        <w:rPr>
          <w:rFonts w:cs="Calibri" w:cstheme="minorAscii"/>
          <w:color w:val="auto"/>
          <w:sz w:val="24"/>
          <w:szCs w:val="24"/>
          <w:lang w:val="en-US"/>
        </w:rPr>
      </w:pPr>
      <w:r w:rsidRPr="3C7507F0" w:rsidR="00A63308">
        <w:rPr>
          <w:rFonts w:cs="Calibri" w:cstheme="minorAscii"/>
          <w:color w:val="auto"/>
          <w:sz w:val="24"/>
          <w:szCs w:val="24"/>
          <w:lang w:val="en-US"/>
        </w:rPr>
        <w:t xml:space="preserve">Description: </w:t>
      </w:r>
      <w:r>
        <w:tab/>
      </w:r>
      <w:r w:rsidRPr="3C7507F0" w:rsidR="00A63308">
        <w:rPr>
          <w:rFonts w:cs="Calibri" w:cstheme="minorAscii"/>
          <w:color w:val="auto"/>
          <w:sz w:val="24"/>
          <w:szCs w:val="24"/>
          <w:lang w:val="en-US"/>
        </w:rPr>
        <w:t>report the customer category</w:t>
      </w:r>
      <w:r w:rsidRPr="3C7507F0" w:rsidR="0069167F">
        <w:rPr>
          <w:rFonts w:cs="Calibri" w:cstheme="minorAscii"/>
          <w:color w:val="auto"/>
          <w:sz w:val="24"/>
          <w:szCs w:val="24"/>
          <w:lang w:val="en-US"/>
        </w:rPr>
        <w:t>.</w:t>
      </w:r>
    </w:p>
    <w:p w:rsidRPr="009F6502" w:rsidR="00A63308" w:rsidP="3C7507F0" w:rsidRDefault="00A63308" w14:paraId="3E29C416" w14:textId="77777777">
      <w:pPr>
        <w:spacing w:after="0" w:line="100" w:lineRule="atLeast"/>
        <w:ind w:left="708" w:firstLine="708"/>
        <w:jc w:val="both"/>
        <w:rPr>
          <w:rFonts w:cs="Calibri" w:cstheme="minorAscii"/>
          <w:color w:val="auto"/>
          <w:sz w:val="24"/>
          <w:szCs w:val="24"/>
          <w:lang w:val="en-US"/>
        </w:rPr>
      </w:pPr>
      <w:r w:rsidRPr="3C7507F0" w:rsidR="00A63308">
        <w:rPr>
          <w:rFonts w:cs="Calibri" w:cstheme="minorAscii"/>
          <w:color w:val="auto"/>
          <w:sz w:val="24"/>
          <w:szCs w:val="24"/>
          <w:lang w:val="en-US"/>
        </w:rPr>
        <w:t>1 =</w:t>
      </w:r>
      <w:r w:rsidRPr="3C7507F0" w:rsidR="00A63308">
        <w:rPr>
          <w:rFonts w:cs="Calibri" w:cstheme="minorAscii"/>
          <w:color w:val="auto"/>
          <w:sz w:val="24"/>
          <w:szCs w:val="24"/>
          <w:lang w:val="en-US"/>
        </w:rPr>
        <w:t xml:space="preserve"> industrial user</w:t>
      </w:r>
    </w:p>
    <w:p w:rsidRPr="009F6502" w:rsidR="00A63308" w:rsidP="3C7507F0" w:rsidRDefault="00A63308" w14:paraId="635456C2" w14:textId="77777777">
      <w:pPr>
        <w:spacing w:after="0" w:line="100" w:lineRule="atLeast"/>
        <w:ind w:left="708" w:firstLine="708"/>
        <w:jc w:val="both"/>
        <w:rPr>
          <w:rFonts w:cs="Calibri" w:cstheme="minorAscii"/>
          <w:color w:val="auto"/>
          <w:sz w:val="24"/>
          <w:szCs w:val="24"/>
          <w:lang w:val="en-US"/>
        </w:rPr>
      </w:pPr>
      <w:r w:rsidRPr="3C7507F0" w:rsidR="00A63308">
        <w:rPr>
          <w:rFonts w:cs="Calibri" w:cstheme="minorAscii"/>
          <w:color w:val="auto"/>
          <w:sz w:val="24"/>
          <w:szCs w:val="24"/>
          <w:lang w:val="en-US"/>
        </w:rPr>
        <w:t xml:space="preserve">2 = </w:t>
      </w:r>
      <w:r w:rsidRPr="3C7507F0" w:rsidR="000678E5">
        <w:rPr>
          <w:rFonts w:cs="Calibri" w:cstheme="minorAscii"/>
          <w:color w:val="auto"/>
          <w:sz w:val="24"/>
          <w:szCs w:val="24"/>
          <w:lang w:val="en-US"/>
        </w:rPr>
        <w:t>end-users</w:t>
      </w:r>
    </w:p>
    <w:p w:rsidRPr="009F6502" w:rsidR="00A63308" w:rsidP="3C7507F0" w:rsidRDefault="00A63308" w14:paraId="3591375B" w14:textId="77777777">
      <w:pPr>
        <w:spacing w:after="0" w:line="100" w:lineRule="atLeast"/>
        <w:ind w:left="708" w:firstLine="708"/>
        <w:jc w:val="both"/>
        <w:rPr>
          <w:rFonts w:cs="Calibri" w:cstheme="minorAscii"/>
          <w:color w:val="auto"/>
          <w:sz w:val="24"/>
          <w:szCs w:val="24"/>
          <w:lang w:val="en-US"/>
        </w:rPr>
      </w:pPr>
      <w:r w:rsidRPr="3C7507F0" w:rsidR="00A63308">
        <w:rPr>
          <w:rFonts w:cs="Calibri" w:cstheme="minorAscii"/>
          <w:color w:val="auto"/>
          <w:sz w:val="24"/>
          <w:szCs w:val="24"/>
          <w:lang w:val="en-US"/>
        </w:rPr>
        <w:t>3 = trading companies</w:t>
      </w:r>
    </w:p>
    <w:p w:rsidRPr="009F6502" w:rsidR="00A63308" w:rsidP="3C7507F0" w:rsidRDefault="00A63308" w14:paraId="1F056099" w14:textId="77777777">
      <w:pPr>
        <w:spacing w:after="0" w:line="100" w:lineRule="atLeast"/>
        <w:ind w:left="708" w:firstLine="708"/>
        <w:jc w:val="both"/>
        <w:rPr>
          <w:rFonts w:cs="Calibri" w:cstheme="minorAscii"/>
          <w:color w:val="auto"/>
          <w:sz w:val="24"/>
          <w:szCs w:val="24"/>
          <w:lang w:val="en-US"/>
        </w:rPr>
      </w:pPr>
      <w:r w:rsidRPr="3C7507F0" w:rsidR="00A63308">
        <w:rPr>
          <w:rFonts w:cs="Calibri" w:cstheme="minorAscii"/>
          <w:color w:val="auto"/>
          <w:sz w:val="24"/>
          <w:szCs w:val="24"/>
          <w:lang w:val="en-US"/>
        </w:rPr>
        <w:t xml:space="preserve">4 = </w:t>
      </w:r>
      <w:r w:rsidRPr="3C7507F0" w:rsidR="00A63308">
        <w:rPr>
          <w:rFonts w:cs="Calibri" w:cstheme="minorAscii"/>
          <w:color w:val="auto"/>
          <w:sz w:val="24"/>
          <w:szCs w:val="24"/>
          <w:lang w:val="en-US"/>
        </w:rPr>
        <w:t>local distributors</w:t>
      </w:r>
    </w:p>
    <w:p w:rsidRPr="009F6502" w:rsidR="00A63308" w:rsidP="3C7507F0" w:rsidRDefault="00A63308" w14:paraId="2C578C73" w14:textId="77777777">
      <w:pPr>
        <w:spacing w:after="0" w:line="100" w:lineRule="atLeast"/>
        <w:ind w:left="708" w:firstLine="708"/>
        <w:jc w:val="both"/>
        <w:rPr>
          <w:rFonts w:cs="Calibri" w:cstheme="minorAscii"/>
          <w:color w:val="auto"/>
          <w:sz w:val="24"/>
          <w:szCs w:val="24"/>
          <w:lang w:val="en-US"/>
        </w:rPr>
      </w:pPr>
      <w:r w:rsidRPr="3C7507F0" w:rsidR="00A63308">
        <w:rPr>
          <w:rFonts w:cs="Calibri" w:cstheme="minorAscii"/>
          <w:color w:val="auto"/>
          <w:sz w:val="24"/>
          <w:szCs w:val="24"/>
          <w:lang w:val="en-US"/>
        </w:rPr>
        <w:t>5 = retailers</w:t>
      </w:r>
    </w:p>
    <w:p w:rsidRPr="009F6502" w:rsidR="00A63308" w:rsidP="3C7507F0" w:rsidRDefault="00A63308" w14:paraId="35B3DA77" w14:textId="77777777">
      <w:pPr>
        <w:ind w:left="708" w:firstLine="708"/>
        <w:jc w:val="both"/>
        <w:rPr>
          <w:rFonts w:cs="Calibri" w:cstheme="minorAscii"/>
          <w:color w:val="auto"/>
          <w:sz w:val="24"/>
          <w:szCs w:val="24"/>
          <w:lang w:val="en-US"/>
        </w:rPr>
      </w:pPr>
      <w:r w:rsidRPr="3C7507F0" w:rsidR="00A63308">
        <w:rPr>
          <w:rFonts w:cs="Calibri" w:cstheme="minorAscii"/>
          <w:color w:val="auto"/>
          <w:sz w:val="24"/>
          <w:szCs w:val="24"/>
          <w:lang w:val="en-US"/>
        </w:rPr>
        <w:t xml:space="preserve">6 until n = </w:t>
      </w:r>
      <w:r w:rsidRPr="3C7507F0" w:rsidR="00A63308">
        <w:rPr>
          <w:rFonts w:cs="Calibri" w:cstheme="minorAscii"/>
          <w:color w:val="auto"/>
          <w:sz w:val="24"/>
          <w:szCs w:val="24"/>
          <w:lang w:val="en-US"/>
        </w:rPr>
        <w:t xml:space="preserve">specify </w:t>
      </w:r>
      <w:r w:rsidRPr="3C7507F0" w:rsidR="00A63308">
        <w:rPr>
          <w:rFonts w:cs="Calibri" w:cstheme="minorAscii"/>
          <w:color w:val="auto"/>
          <w:sz w:val="24"/>
          <w:szCs w:val="24"/>
          <w:lang w:val="en-US"/>
        </w:rPr>
        <w:t>additional</w:t>
      </w:r>
      <w:r w:rsidRPr="3C7507F0" w:rsidR="00A63308">
        <w:rPr>
          <w:rFonts w:cs="Calibri" w:cstheme="minorAscii"/>
          <w:color w:val="auto"/>
          <w:sz w:val="24"/>
          <w:szCs w:val="24"/>
          <w:lang w:val="en-US"/>
        </w:rPr>
        <w:t xml:space="preserve"> categories </w:t>
      </w:r>
    </w:p>
    <w:p w:rsidRPr="009F6502" w:rsidR="00A63308" w:rsidP="3C7507F0" w:rsidRDefault="00A63308" w14:paraId="4FD0D408" w14:textId="77777777">
      <w:pPr>
        <w:ind w:left="1410" w:hanging="1410"/>
        <w:jc w:val="both"/>
        <w:rPr>
          <w:rFonts w:cs="Calibri" w:cstheme="minorAscii"/>
          <w:b w:val="1"/>
          <w:bCs w:val="1"/>
          <w:color w:val="auto"/>
          <w:sz w:val="24"/>
          <w:szCs w:val="24"/>
          <w:lang w:val="en-US"/>
        </w:rPr>
      </w:pPr>
      <w:r w:rsidRPr="3C7507F0" w:rsidR="00A63308">
        <w:rPr>
          <w:rFonts w:cs="Calibri" w:cstheme="minorAscii"/>
          <w:color w:val="auto"/>
          <w:sz w:val="24"/>
          <w:szCs w:val="24"/>
          <w:lang w:val="en-US"/>
        </w:rPr>
        <w:t xml:space="preserve">Narrative: </w:t>
      </w:r>
      <w:r>
        <w:tab/>
      </w:r>
      <w:r w:rsidRPr="3C7507F0" w:rsidR="00A63308">
        <w:rPr>
          <w:rFonts w:cs="Calibri" w:cstheme="minorAscii"/>
          <w:color w:val="auto"/>
          <w:sz w:val="24"/>
          <w:szCs w:val="24"/>
          <w:lang w:val="en-US"/>
        </w:rPr>
        <w:t>identify</w:t>
      </w:r>
      <w:r w:rsidRPr="3C7507F0" w:rsidR="00A63308">
        <w:rPr>
          <w:rFonts w:cs="Calibri" w:cstheme="minorAscii"/>
          <w:color w:val="auto"/>
          <w:sz w:val="24"/>
          <w:szCs w:val="24"/>
          <w:lang w:val="en-US"/>
        </w:rPr>
        <w:t xml:space="preserve"> any customers that have </w:t>
      </w:r>
      <w:r w:rsidRPr="3C7507F0" w:rsidR="00A63308">
        <w:rPr>
          <w:rFonts w:cs="Calibri" w:cstheme="minorAscii"/>
          <w:color w:val="auto"/>
          <w:sz w:val="24"/>
          <w:szCs w:val="24"/>
          <w:lang w:val="en-US"/>
        </w:rPr>
        <w:t>been classified</w:t>
      </w:r>
      <w:r w:rsidRPr="3C7507F0" w:rsidR="00A63308">
        <w:rPr>
          <w:rFonts w:cs="Calibri" w:cstheme="minorAscii"/>
          <w:color w:val="auto"/>
          <w:sz w:val="24"/>
          <w:szCs w:val="24"/>
          <w:lang w:val="en-US"/>
        </w:rPr>
        <w:t xml:space="preserve"> in more than one customer category and explain the circumstances requiring such treatment.</w:t>
      </w:r>
    </w:p>
    <w:p w:rsidRPr="009F6502" w:rsidR="00A63308" w:rsidP="3C7507F0" w:rsidRDefault="00A63308" w14:paraId="196317B7" w14:textId="77777777">
      <w:pPr>
        <w:spacing w:after="0"/>
        <w:jc w:val="both"/>
        <w:rPr>
          <w:rFonts w:cs="Calibri" w:cstheme="minorAscii"/>
          <w:b w:val="1"/>
          <w:bCs w:val="1"/>
          <w:color w:val="auto"/>
          <w:sz w:val="24"/>
          <w:szCs w:val="24"/>
          <w:lang w:val="en-US"/>
        </w:rPr>
      </w:pPr>
    </w:p>
    <w:p w:rsidRPr="009F6502" w:rsidR="00A63308" w:rsidP="3C7507F0" w:rsidRDefault="00A63308" w14:paraId="09919509" w14:textId="77777777">
      <w:pPr>
        <w:jc w:val="both"/>
        <w:rPr>
          <w:rFonts w:cs="Calibri" w:cstheme="minorAscii"/>
          <w:color w:val="auto"/>
          <w:sz w:val="24"/>
          <w:szCs w:val="24"/>
          <w:lang w:val="en-US"/>
        </w:rPr>
      </w:pPr>
      <w:r w:rsidRPr="3C7507F0" w:rsidR="00A63308">
        <w:rPr>
          <w:rFonts w:cs="Calibri" w:cstheme="minorAscii"/>
          <w:b w:val="1"/>
          <w:bCs w:val="1"/>
          <w:color w:val="auto"/>
          <w:sz w:val="24"/>
          <w:szCs w:val="24"/>
          <w:lang w:val="en-US"/>
        </w:rPr>
        <w:t xml:space="preserve">FIELD NUMBER </w:t>
      </w:r>
      <w:r w:rsidRPr="3C7507F0" w:rsidR="00A63308">
        <w:rPr>
          <w:rFonts w:cs="Calibri" w:cstheme="minorAscii"/>
          <w:b w:val="1"/>
          <w:bCs w:val="1"/>
          <w:color w:val="auto"/>
          <w:sz w:val="24"/>
          <w:szCs w:val="24"/>
          <w:lang w:val="en-US"/>
        </w:rPr>
        <w:t>9.(</w:t>
      </w:r>
      <w:r w:rsidRPr="3C7507F0" w:rsidR="00A63308">
        <w:rPr>
          <w:rFonts w:cs="Calibri" w:cstheme="minorAscii"/>
          <w:b w:val="1"/>
          <w:bCs w:val="1"/>
          <w:color w:val="auto"/>
          <w:sz w:val="24"/>
          <w:szCs w:val="24"/>
          <w:lang w:val="en-US"/>
        </w:rPr>
        <w:t xml:space="preserve">1 until n): </w:t>
      </w:r>
      <w:r>
        <w:tab/>
      </w:r>
      <w:r w:rsidRPr="3C7507F0" w:rsidR="00485863">
        <w:rPr>
          <w:rFonts w:cs="Calibri" w:cstheme="minorAscii"/>
          <w:b w:val="1"/>
          <w:bCs w:val="1"/>
          <w:color w:val="auto"/>
          <w:sz w:val="24"/>
          <w:szCs w:val="24"/>
          <w:lang w:val="en-US"/>
        </w:rPr>
        <w:t>Date of Payment Receipt</w:t>
      </w:r>
    </w:p>
    <w:p w:rsidRPr="009F6502" w:rsidR="00A63308" w:rsidP="3C7507F0" w:rsidRDefault="00A63308" w14:paraId="310F2DAC" w14:textId="77777777">
      <w:pPr>
        <w:jc w:val="both"/>
        <w:rPr>
          <w:rFonts w:cs="Calibri" w:cstheme="minorAscii"/>
          <w:color w:val="auto"/>
          <w:sz w:val="24"/>
          <w:szCs w:val="24"/>
          <w:lang w:val="en-US"/>
        </w:rPr>
      </w:pPr>
      <w:r w:rsidRPr="3C7507F0" w:rsidR="00A63308">
        <w:rPr>
          <w:rFonts w:cs="Calibri" w:cstheme="minorAscii"/>
          <w:color w:val="auto"/>
          <w:sz w:val="24"/>
          <w:szCs w:val="24"/>
          <w:lang w:val="en-US"/>
        </w:rPr>
        <w:t xml:space="preserve">Field Name: </w:t>
      </w:r>
      <w:r>
        <w:tab/>
      </w:r>
      <w:r w:rsidRPr="3C7507F0" w:rsidR="00A63308">
        <w:rPr>
          <w:rFonts w:cs="Calibri" w:cstheme="minorAscii"/>
          <w:color w:val="auto"/>
          <w:sz w:val="24"/>
          <w:szCs w:val="24"/>
          <w:lang w:val="en-US"/>
        </w:rPr>
        <w:t>DPAGDT (1 until n)</w:t>
      </w:r>
    </w:p>
    <w:p w:rsidRPr="009F6502" w:rsidR="00A63308" w:rsidP="3C7507F0" w:rsidRDefault="00A63308" w14:paraId="2E57EA30" w14:textId="77777777">
      <w:pPr>
        <w:ind w:left="1410" w:hanging="1410"/>
        <w:jc w:val="both"/>
        <w:rPr>
          <w:rFonts w:cs="Calibri" w:cstheme="minorAscii"/>
          <w:color w:val="auto"/>
          <w:sz w:val="24"/>
          <w:szCs w:val="24"/>
          <w:lang w:val="en-US"/>
        </w:rPr>
      </w:pPr>
      <w:r w:rsidRPr="3C7507F0" w:rsidR="00A63308">
        <w:rPr>
          <w:rFonts w:cs="Calibri" w:cstheme="minorAscii"/>
          <w:color w:val="auto"/>
          <w:sz w:val="24"/>
          <w:szCs w:val="24"/>
          <w:lang w:val="en-US"/>
        </w:rPr>
        <w:t xml:space="preserve">Description: </w:t>
      </w:r>
      <w:r>
        <w:tab/>
      </w:r>
      <w:r w:rsidRPr="3C7507F0" w:rsidR="00A63308">
        <w:rPr>
          <w:rFonts w:cs="Calibri" w:cstheme="minorAscii"/>
          <w:color w:val="auto"/>
          <w:sz w:val="24"/>
          <w:szCs w:val="24"/>
          <w:lang w:val="en-US"/>
        </w:rPr>
        <w:t xml:space="preserve">report the date your records </w:t>
      </w:r>
      <w:r w:rsidRPr="3C7507F0" w:rsidR="00A63308">
        <w:rPr>
          <w:rFonts w:cs="Calibri" w:cstheme="minorAscii"/>
          <w:color w:val="auto"/>
          <w:sz w:val="24"/>
          <w:szCs w:val="24"/>
          <w:lang w:val="en-US"/>
        </w:rPr>
        <w:t>indicate</w:t>
      </w:r>
      <w:r w:rsidRPr="3C7507F0" w:rsidR="00A63308">
        <w:rPr>
          <w:rFonts w:cs="Calibri" w:cstheme="minorAscii"/>
          <w:color w:val="auto"/>
          <w:sz w:val="24"/>
          <w:szCs w:val="24"/>
          <w:lang w:val="en-US"/>
        </w:rPr>
        <w:t xml:space="preserve"> payment </w:t>
      </w:r>
      <w:r w:rsidRPr="3C7507F0" w:rsidR="00A63308">
        <w:rPr>
          <w:rFonts w:cs="Calibri" w:cstheme="minorAscii"/>
          <w:color w:val="auto"/>
          <w:sz w:val="24"/>
          <w:szCs w:val="24"/>
          <w:lang w:val="en-US"/>
        </w:rPr>
        <w:t>was received</w:t>
      </w:r>
      <w:r w:rsidRPr="3C7507F0" w:rsidR="00A63308">
        <w:rPr>
          <w:rFonts w:cs="Calibri" w:cstheme="minorAscii"/>
          <w:color w:val="auto"/>
          <w:sz w:val="24"/>
          <w:szCs w:val="24"/>
          <w:lang w:val="en-US"/>
        </w:rPr>
        <w:t xml:space="preserve"> from the customer. The date must be </w:t>
      </w:r>
      <w:r w:rsidRPr="3C7507F0" w:rsidR="00A63308">
        <w:rPr>
          <w:rFonts w:cs="Calibri" w:cstheme="minorAscii"/>
          <w:color w:val="auto"/>
          <w:sz w:val="24"/>
          <w:szCs w:val="24"/>
          <w:lang w:val="en-US"/>
        </w:rPr>
        <w:t>submitted</w:t>
      </w:r>
      <w:r w:rsidRPr="3C7507F0" w:rsidR="00A63308">
        <w:rPr>
          <w:rFonts w:cs="Calibri" w:cstheme="minorAscii"/>
          <w:color w:val="auto"/>
          <w:sz w:val="24"/>
          <w:szCs w:val="24"/>
          <w:lang w:val="en-US"/>
        </w:rPr>
        <w:t xml:space="preserve"> in </w:t>
      </w:r>
      <w:r w:rsidRPr="3C7507F0" w:rsidR="00315185">
        <w:rPr>
          <w:rFonts w:cs="Calibri" w:cstheme="minorAscii"/>
          <w:color w:val="auto"/>
          <w:sz w:val="24"/>
          <w:szCs w:val="24"/>
          <w:lang w:val="en-US"/>
        </w:rPr>
        <w:t xml:space="preserve">the </w:t>
      </w:r>
      <w:r w:rsidRPr="3C7507F0" w:rsidR="00A63308">
        <w:rPr>
          <w:rFonts w:cs="Calibri" w:cstheme="minorAscii"/>
          <w:color w:val="auto"/>
          <w:sz w:val="24"/>
          <w:szCs w:val="24"/>
          <w:lang w:val="en-US"/>
        </w:rPr>
        <w:t xml:space="preserve">DD/MM/YYYY </w:t>
      </w:r>
      <w:r w:rsidRPr="3C7507F0" w:rsidR="00A63308">
        <w:rPr>
          <w:rFonts w:cs="Calibri" w:cstheme="minorAscii"/>
          <w:color w:val="auto"/>
          <w:sz w:val="24"/>
          <w:szCs w:val="24"/>
          <w:lang w:val="en-US"/>
        </w:rPr>
        <w:t>format</w:t>
      </w:r>
    </w:p>
    <w:p w:rsidRPr="009F6502" w:rsidR="00A63308" w:rsidP="3C7507F0" w:rsidRDefault="00A63308" w14:paraId="7DC010F2" w14:textId="77777777">
      <w:pPr>
        <w:ind w:left="1410" w:hanging="1410"/>
        <w:jc w:val="both"/>
        <w:rPr>
          <w:rFonts w:cs="Calibri" w:cstheme="minorAscii"/>
          <w:b w:val="1"/>
          <w:bCs w:val="1"/>
          <w:color w:val="auto"/>
          <w:sz w:val="24"/>
          <w:szCs w:val="24"/>
          <w:lang w:val="en-US"/>
        </w:rPr>
      </w:pPr>
      <w:r w:rsidRPr="3C7507F0" w:rsidR="00A63308">
        <w:rPr>
          <w:rFonts w:cs="Calibri" w:cstheme="minorAscii"/>
          <w:color w:val="auto"/>
          <w:sz w:val="24"/>
          <w:szCs w:val="24"/>
          <w:lang w:val="en-US"/>
        </w:rPr>
        <w:t xml:space="preserve">Narrative: </w:t>
      </w:r>
      <w:r>
        <w:tab/>
      </w:r>
      <w:r w:rsidRPr="3C7507F0" w:rsidR="00A63308">
        <w:rPr>
          <w:rFonts w:cs="Calibri" w:cstheme="minorAscii"/>
          <w:color w:val="auto"/>
          <w:sz w:val="24"/>
          <w:szCs w:val="24"/>
          <w:lang w:val="en-US"/>
        </w:rPr>
        <w:t>if you cannot gather the dates of payment in the time allowed for responding to this questionnaire, explain why. If a particular invoice</w:t>
      </w:r>
      <w:r w:rsidRPr="3C7507F0" w:rsidR="00A63308">
        <w:rPr>
          <w:rFonts w:cs="Calibri" w:cstheme="minorAscii"/>
          <w:i w:val="1"/>
          <w:iCs w:val="1"/>
          <w:color w:val="auto"/>
          <w:sz w:val="24"/>
          <w:szCs w:val="24"/>
          <w:lang w:val="en-US"/>
        </w:rPr>
        <w:t xml:space="preserve"> </w:t>
      </w:r>
      <w:r w:rsidRPr="3C7507F0" w:rsidR="00A63308">
        <w:rPr>
          <w:rFonts w:cs="Calibri" w:cstheme="minorAscii"/>
          <w:color w:val="auto"/>
          <w:sz w:val="24"/>
          <w:szCs w:val="24"/>
          <w:lang w:val="en-US"/>
        </w:rPr>
        <w:t xml:space="preserve">has not </w:t>
      </w:r>
      <w:r w:rsidRPr="3C7507F0" w:rsidR="00A63308">
        <w:rPr>
          <w:rFonts w:cs="Calibri" w:cstheme="minorAscii"/>
          <w:color w:val="auto"/>
          <w:sz w:val="24"/>
          <w:szCs w:val="24"/>
          <w:lang w:val="en-US"/>
        </w:rPr>
        <w:t>been paid</w:t>
      </w:r>
      <w:r w:rsidRPr="3C7507F0" w:rsidR="00A63308">
        <w:rPr>
          <w:rFonts w:cs="Calibri" w:cstheme="minorAscii"/>
          <w:i w:val="1"/>
          <w:iCs w:val="1"/>
          <w:color w:val="auto"/>
          <w:sz w:val="24"/>
          <w:szCs w:val="24"/>
          <w:lang w:val="en-US"/>
        </w:rPr>
        <w:t>,</w:t>
      </w:r>
      <w:r w:rsidRPr="3C7507F0" w:rsidR="00A63308">
        <w:rPr>
          <w:rFonts w:cs="Calibri" w:cstheme="minorAscii"/>
          <w:color w:val="auto"/>
          <w:sz w:val="24"/>
          <w:szCs w:val="24"/>
          <w:lang w:val="en-US"/>
        </w:rPr>
        <w:t xml:space="preserve"> do not complete this field. If the payment is in installments, insert columns corresponding to the number of </w:t>
      </w:r>
      <w:r w:rsidRPr="3C7507F0" w:rsidR="00A63308">
        <w:rPr>
          <w:rFonts w:cs="Calibri" w:cstheme="minorAscii"/>
          <w:color w:val="auto"/>
          <w:sz w:val="24"/>
          <w:szCs w:val="24"/>
          <w:lang w:val="en-US"/>
        </w:rPr>
        <w:t>monthly payments.</w:t>
      </w:r>
    </w:p>
    <w:p w:rsidRPr="009F6502" w:rsidR="00A63308" w:rsidP="3C7507F0" w:rsidRDefault="00A63308" w14:paraId="4C570821" w14:textId="77777777">
      <w:pPr>
        <w:spacing w:after="0"/>
        <w:jc w:val="both"/>
        <w:rPr>
          <w:rFonts w:cs="Calibri" w:cstheme="minorAscii"/>
          <w:b w:val="1"/>
          <w:bCs w:val="1"/>
          <w:color w:val="auto" w:themeColor="text1"/>
          <w:sz w:val="24"/>
          <w:szCs w:val="24"/>
          <w:lang w:val="en-US"/>
        </w:rPr>
      </w:pPr>
    </w:p>
    <w:p w:rsidRPr="009F6502" w:rsidR="00A63308" w:rsidP="3C7507F0" w:rsidRDefault="00A63308" w14:paraId="41DFA956" w14:textId="77777777">
      <w:pPr>
        <w:rPr>
          <w:rFonts w:cs="Calibri" w:cstheme="minorAscii"/>
          <w:color w:val="auto" w:themeColor="text1"/>
          <w:sz w:val="24"/>
          <w:szCs w:val="24"/>
          <w:lang w:val="en-US"/>
        </w:rPr>
      </w:pPr>
      <w:r w:rsidRPr="3C7507F0" w:rsidR="00A63308">
        <w:rPr>
          <w:rFonts w:cs="Calibri" w:cstheme="minorAscii"/>
          <w:b w:val="1"/>
          <w:bCs w:val="1"/>
          <w:color w:val="auto"/>
          <w:sz w:val="24"/>
          <w:szCs w:val="24"/>
          <w:lang w:val="en-US"/>
        </w:rPr>
        <w:t xml:space="preserve">FIELD NUMBER 10.0: </w:t>
      </w:r>
      <w:r>
        <w:tab/>
      </w:r>
      <w:r w:rsidRPr="3C7507F0" w:rsidR="00AB101F">
        <w:rPr>
          <w:rFonts w:cs="Calibri" w:cstheme="minorAscii"/>
          <w:b w:val="1"/>
          <w:bCs w:val="1"/>
          <w:color w:val="auto"/>
          <w:sz w:val="24"/>
          <w:szCs w:val="24"/>
          <w:lang w:val="en-US"/>
        </w:rPr>
        <w:t>Terms of</w:t>
      </w:r>
      <w:r w:rsidRPr="3C7507F0" w:rsidR="00F36B50">
        <w:rPr>
          <w:rFonts w:cs="Calibri" w:cstheme="minorAscii"/>
          <w:b w:val="1"/>
          <w:bCs w:val="1"/>
          <w:color w:val="auto"/>
          <w:sz w:val="24"/>
          <w:szCs w:val="24"/>
          <w:lang w:val="en-US"/>
        </w:rPr>
        <w:t xml:space="preserve"> Delivery</w:t>
      </w:r>
    </w:p>
    <w:p w:rsidRPr="009F6502" w:rsidR="00A63308" w:rsidP="3C7507F0" w:rsidRDefault="00A63308" w14:paraId="3C702FCB" w14:textId="77777777">
      <w:pPr>
        <w:jc w:val="both"/>
        <w:rPr>
          <w:rFonts w:cs="Calibri" w:cstheme="minorAscii"/>
          <w:color w:val="auto"/>
          <w:sz w:val="24"/>
          <w:szCs w:val="24"/>
          <w:lang w:val="en-US"/>
        </w:rPr>
      </w:pPr>
      <w:r w:rsidRPr="3C7507F0" w:rsidR="00A63308">
        <w:rPr>
          <w:rFonts w:cs="Calibri" w:cstheme="minorAscii"/>
          <w:color w:val="auto"/>
          <w:sz w:val="24"/>
          <w:szCs w:val="24"/>
          <w:lang w:val="en-US"/>
        </w:rPr>
        <w:t xml:space="preserve">Field Name: </w:t>
      </w:r>
      <w:r>
        <w:tab/>
      </w:r>
      <w:r w:rsidRPr="3C7507F0" w:rsidR="00A63308">
        <w:rPr>
          <w:rFonts w:cs="Calibri" w:cstheme="minorAscii"/>
          <w:color w:val="auto"/>
          <w:sz w:val="24"/>
          <w:szCs w:val="24"/>
          <w:lang w:val="en-US"/>
        </w:rPr>
        <w:t>D</w:t>
      </w:r>
      <w:r w:rsidRPr="3C7507F0" w:rsidR="00EF4AB6">
        <w:rPr>
          <w:rFonts w:cs="Calibri" w:cstheme="minorAscii"/>
          <w:color w:val="auto"/>
          <w:sz w:val="24"/>
          <w:szCs w:val="24"/>
          <w:lang w:val="en-US"/>
        </w:rPr>
        <w:t>TER</w:t>
      </w:r>
      <w:r w:rsidRPr="3C7507F0" w:rsidR="00D84553">
        <w:rPr>
          <w:rFonts w:cs="Calibri" w:cstheme="minorAscii"/>
          <w:color w:val="auto"/>
          <w:sz w:val="24"/>
          <w:szCs w:val="24"/>
          <w:lang w:val="en-US"/>
        </w:rPr>
        <w:t>ENT</w:t>
      </w:r>
    </w:p>
    <w:p w:rsidRPr="009F6502" w:rsidR="00A63308" w:rsidP="3C7507F0" w:rsidRDefault="00A63308" w14:paraId="36E659A3" w14:textId="77777777">
      <w:pPr>
        <w:jc w:val="both"/>
        <w:rPr>
          <w:rFonts w:cs="Calibri" w:cstheme="minorAscii"/>
          <w:color w:val="auto"/>
          <w:sz w:val="24"/>
          <w:szCs w:val="24"/>
          <w:lang w:val="en-US"/>
        </w:rPr>
      </w:pPr>
      <w:r w:rsidRPr="3C7507F0" w:rsidR="00A63308">
        <w:rPr>
          <w:rFonts w:cs="Calibri" w:cstheme="minorAscii"/>
          <w:color w:val="auto"/>
          <w:sz w:val="24"/>
          <w:szCs w:val="24"/>
          <w:lang w:val="en-US"/>
        </w:rPr>
        <w:t xml:space="preserve">Description: </w:t>
      </w:r>
      <w:r>
        <w:tab/>
      </w:r>
      <w:r w:rsidRPr="3C7507F0" w:rsidR="00A63308">
        <w:rPr>
          <w:rFonts w:cs="Calibri" w:cstheme="minorAscii"/>
          <w:color w:val="auto"/>
          <w:sz w:val="24"/>
          <w:szCs w:val="24"/>
          <w:lang w:val="en-US"/>
        </w:rPr>
        <w:t xml:space="preserve">report the terms of </w:t>
      </w:r>
      <w:r w:rsidRPr="3C7507F0" w:rsidR="00F36B50">
        <w:rPr>
          <w:rFonts w:cs="Calibri" w:cstheme="minorAscii"/>
          <w:color w:val="auto"/>
          <w:sz w:val="24"/>
          <w:szCs w:val="24"/>
          <w:lang w:val="en-US"/>
        </w:rPr>
        <w:t>delivery</w:t>
      </w:r>
    </w:p>
    <w:p w:rsidRPr="009F6502" w:rsidR="00A63308" w:rsidP="3C7507F0" w:rsidRDefault="00A63308" w14:paraId="3E09825B" w14:textId="77777777">
      <w:pPr>
        <w:spacing w:after="0" w:line="100" w:lineRule="atLeast"/>
        <w:ind w:left="1416"/>
        <w:jc w:val="both"/>
        <w:rPr>
          <w:rFonts w:cs="Calibri" w:cstheme="minorAscii"/>
          <w:color w:val="auto" w:themeColor="text1"/>
          <w:sz w:val="24"/>
          <w:szCs w:val="24"/>
          <w:lang w:val="en-US"/>
        </w:rPr>
      </w:pPr>
      <w:r w:rsidRPr="3C7507F0" w:rsidR="00A63308">
        <w:rPr>
          <w:rFonts w:cs="Calibri" w:cstheme="minorAscii"/>
          <w:color w:val="auto"/>
          <w:sz w:val="24"/>
          <w:szCs w:val="24"/>
          <w:lang w:val="en-US"/>
        </w:rPr>
        <w:t xml:space="preserve">1 </w:t>
      </w:r>
      <w:r w:rsidRPr="3C7507F0" w:rsidR="00A63308">
        <w:rPr>
          <w:rFonts w:cs="Calibri" w:cstheme="minorAscii"/>
          <w:color w:val="auto"/>
          <w:sz w:val="24"/>
          <w:szCs w:val="24"/>
          <w:lang w:val="en-US"/>
        </w:rPr>
        <w:t>=</w:t>
      </w:r>
      <w:r w:rsidRPr="3C7507F0" w:rsidR="00A63308">
        <w:rPr>
          <w:rFonts w:cs="Calibri" w:cstheme="minorAscii"/>
          <w:i w:val="1"/>
          <w:iCs w:val="1"/>
          <w:color w:val="auto"/>
          <w:sz w:val="24"/>
          <w:szCs w:val="24"/>
          <w:lang w:val="en-US"/>
        </w:rPr>
        <w:t xml:space="preserve"> </w:t>
      </w:r>
      <w:r w:rsidRPr="3C7507F0" w:rsidR="00AB101F">
        <w:rPr>
          <w:rFonts w:cs="Calibri" w:cstheme="minorAscii"/>
          <w:color w:val="auto"/>
          <w:sz w:val="24"/>
          <w:szCs w:val="24"/>
          <w:lang w:val="en-US"/>
        </w:rPr>
        <w:t>delivered at the</w:t>
      </w:r>
      <w:r w:rsidRPr="3C7507F0" w:rsidR="00AB101F">
        <w:rPr>
          <w:rFonts w:cs="Calibri" w:cstheme="minorAscii"/>
          <w:i w:val="1"/>
          <w:iCs w:val="1"/>
          <w:color w:val="auto"/>
          <w:sz w:val="24"/>
          <w:szCs w:val="24"/>
          <w:lang w:val="en-US"/>
        </w:rPr>
        <w:t xml:space="preserve"> </w:t>
      </w:r>
      <w:r w:rsidRPr="3C7507F0" w:rsidR="00A63308">
        <w:rPr>
          <w:rFonts w:cs="Calibri" w:cstheme="minorAscii"/>
          <w:color w:val="auto"/>
          <w:sz w:val="24"/>
          <w:szCs w:val="24"/>
          <w:lang w:val="en-US"/>
        </w:rPr>
        <w:t>customer (transportation and insurance expenses incurred by your company until delivery to the customer</w:t>
      </w:r>
      <w:r w:rsidRPr="3C7507F0" w:rsidR="00A63308">
        <w:rPr>
          <w:rFonts w:cs="Calibri" w:cstheme="minorAscii"/>
          <w:i w:val="1"/>
          <w:iCs w:val="1"/>
          <w:color w:val="auto"/>
          <w:sz w:val="24"/>
          <w:szCs w:val="24"/>
          <w:lang w:val="en-US"/>
        </w:rPr>
        <w:t>)</w:t>
      </w:r>
    </w:p>
    <w:p w:rsidRPr="009F6502" w:rsidR="00A63308" w:rsidP="3C7507F0" w:rsidRDefault="0094173D" w14:paraId="0DDAA31F" w14:textId="77777777">
      <w:pPr>
        <w:pStyle w:val="Default"/>
        <w:ind w:left="1416"/>
        <w:jc w:val="both"/>
        <w:rPr>
          <w:rFonts w:ascii="Calibri" w:hAnsi="Calibri" w:eastAsia="Times New Roman" w:cs="Calibri" w:asciiTheme="minorAscii" w:hAnsiTheme="minorAscii" w:cstheme="minorAscii"/>
          <w:color w:val="auto"/>
          <w:kern w:val="0"/>
          <w:lang w:val="en-US" w:eastAsia="pt-BR"/>
        </w:rPr>
      </w:pPr>
      <w:r w:rsidRPr="3C7507F0" w:rsidR="0094173D">
        <w:rPr>
          <w:rFonts w:ascii="Calibri" w:hAnsi="Calibri" w:cs="Calibri" w:asciiTheme="minorAscii" w:hAnsiTheme="minorAscii" w:cstheme="minorAscii"/>
          <w:color w:val="auto" w:themeColor="text1"/>
          <w:lang w:val="en-US"/>
        </w:rPr>
        <w:t xml:space="preserve">2 = </w:t>
      </w:r>
      <w:r w:rsidRPr="3C7507F0" w:rsidR="00AB101F">
        <w:rPr>
          <w:rFonts w:ascii="Calibri" w:hAnsi="Calibri" w:cs="Calibri" w:asciiTheme="minorAscii" w:hAnsiTheme="minorAscii" w:cstheme="minorAscii"/>
          <w:color w:val="auto" w:themeColor="text1"/>
          <w:lang w:val="en-US"/>
        </w:rPr>
        <w:t>delivered</w:t>
      </w:r>
      <w:r w:rsidRPr="3C7507F0" w:rsidR="00AB101F">
        <w:rPr>
          <w:rFonts w:ascii="Calibri" w:hAnsi="Calibri" w:cs="Calibri" w:asciiTheme="minorAscii" w:hAnsiTheme="minorAscii" w:cstheme="minorAscii"/>
          <w:i w:val="1"/>
          <w:iCs w:val="1"/>
          <w:color w:val="auto" w:themeColor="text1"/>
          <w:lang w:val="en-US"/>
        </w:rPr>
        <w:t xml:space="preserve"> </w:t>
      </w:r>
      <w:r w:rsidRPr="3C7507F0" w:rsidR="00AB101F">
        <w:rPr>
          <w:rFonts w:ascii="Calibri" w:hAnsi="Calibri" w:cs="Calibri" w:asciiTheme="minorAscii" w:hAnsiTheme="minorAscii" w:cstheme="minorAscii"/>
          <w:color w:val="auto" w:themeColor="text1"/>
          <w:lang w:val="en-US"/>
        </w:rPr>
        <w:t>at</w:t>
      </w:r>
      <w:r w:rsidRPr="3C7507F0" w:rsidR="00A63308">
        <w:rPr>
          <w:rFonts w:ascii="Calibri" w:hAnsi="Calibri" w:cs="Calibri" w:asciiTheme="minorAscii" w:hAnsiTheme="minorAscii" w:cstheme="minorAscii"/>
          <w:color w:val="auto" w:themeColor="text1"/>
          <w:lang w:val="en-US"/>
        </w:rPr>
        <w:t xml:space="preserve"> the place </w:t>
      </w:r>
      <w:r w:rsidRPr="3C7507F0" w:rsidR="00A63308">
        <w:rPr>
          <w:rFonts w:ascii="Calibri" w:hAnsi="Calibri" w:cs="Calibri" w:asciiTheme="minorAscii" w:hAnsiTheme="minorAscii" w:cstheme="minorAscii"/>
          <w:color w:val="auto" w:themeColor="text1"/>
          <w:lang w:val="en-US"/>
        </w:rPr>
        <w:t xml:space="preserve">determined</w:t>
      </w:r>
      <w:r w:rsidRPr="3C7507F0" w:rsidR="00A63308">
        <w:rPr>
          <w:rFonts w:ascii="Calibri" w:hAnsi="Calibri" w:cs="Calibri" w:asciiTheme="minorAscii" w:hAnsiTheme="minorAscii" w:cstheme="minorAscii"/>
          <w:color w:val="auto" w:themeColor="text1"/>
          <w:lang w:val="en-US"/>
        </w:rPr>
        <w:t xml:space="preserve"> by the customer (transportation and insurance expenses incurred by your company until delivery at the location </w:t>
      </w:r>
      <w:r w:rsidRPr="3C7507F0" w:rsidR="00A63308">
        <w:rPr>
          <w:rFonts w:ascii="Calibri" w:hAnsi="Calibri" w:cs="Calibri" w:asciiTheme="minorAscii" w:hAnsiTheme="minorAscii" w:cstheme="minorAscii"/>
          <w:color w:val="auto" w:themeColor="text1"/>
          <w:lang w:val="en-US"/>
        </w:rPr>
        <w:t xml:space="preserve">determined</w:t>
      </w:r>
      <w:r w:rsidRPr="3C7507F0" w:rsidR="00A63308">
        <w:rPr>
          <w:rFonts w:ascii="Calibri" w:hAnsi="Calibri" w:cs="Calibri" w:asciiTheme="minorAscii" w:hAnsiTheme="minorAscii" w:cstheme="minorAscii"/>
          <w:color w:val="auto" w:themeColor="text1"/>
          <w:lang w:val="en-US"/>
        </w:rPr>
        <w:t xml:space="preserve"> by the </w:t>
      </w:r>
      <w:r w:rsidRPr="3C7507F0" w:rsidR="00A63308">
        <w:rPr>
          <w:rFonts w:ascii="Calibri" w:hAnsi="Calibri" w:eastAsia="Times New Roman" w:cs="Calibri" w:asciiTheme="minorAscii" w:hAnsiTheme="minorAscii" w:cstheme="minorAscii"/>
          <w:color w:val="auto" w:themeColor="text1"/>
          <w:kern w:val="0"/>
          <w:lang w:val="en-US" w:eastAsia="pt-BR"/>
        </w:rPr>
        <w:t>customer</w:t>
      </w:r>
      <w:r w:rsidRPr="3C7507F0" w:rsidR="00A63308">
        <w:rPr>
          <w:rFonts w:ascii="Calibri" w:hAnsi="Calibri" w:eastAsia="Times New Roman" w:cs="Calibri" w:asciiTheme="minorAscii" w:hAnsiTheme="minorAscii" w:cstheme="minorAscii"/>
          <w:color w:val="auto"/>
          <w:kern w:val="0"/>
          <w:lang w:val="en-US" w:eastAsia="pt-BR"/>
        </w:rPr>
        <w:t xml:space="preserve">) </w:t>
      </w:r>
    </w:p>
    <w:p w:rsidRPr="009F6502" w:rsidR="00A63308" w:rsidP="3C7507F0" w:rsidRDefault="00A63308" w14:paraId="17B0895F" w14:textId="77777777">
      <w:pPr>
        <w:spacing w:after="0" w:line="100" w:lineRule="atLeast"/>
        <w:ind w:left="708" w:firstLine="708"/>
        <w:jc w:val="both"/>
        <w:rPr>
          <w:rFonts w:cs="Calibri" w:cstheme="minorAscii"/>
          <w:color w:val="auto"/>
          <w:sz w:val="24"/>
          <w:szCs w:val="24"/>
          <w:lang w:val="en-US"/>
        </w:rPr>
      </w:pPr>
      <w:r w:rsidRPr="3C7507F0" w:rsidR="00A63308">
        <w:rPr>
          <w:rFonts w:cs="Calibri" w:cstheme="minorAscii"/>
          <w:color w:val="auto"/>
          <w:sz w:val="24"/>
          <w:szCs w:val="24"/>
          <w:lang w:val="en-US"/>
        </w:rPr>
        <w:t>3 = ex works</w:t>
      </w:r>
    </w:p>
    <w:p w:rsidRPr="009F6502" w:rsidR="00A63308" w:rsidP="3C7507F0" w:rsidRDefault="00A63308" w14:paraId="6A92C253" w14:textId="77777777">
      <w:pPr>
        <w:spacing w:after="0" w:line="100" w:lineRule="atLeast"/>
        <w:ind w:left="708" w:firstLine="708"/>
        <w:jc w:val="both"/>
        <w:rPr>
          <w:rFonts w:cs="Calibri" w:cstheme="minorAscii"/>
          <w:color w:val="auto"/>
          <w:sz w:val="24"/>
          <w:szCs w:val="24"/>
          <w:lang w:val="en-US"/>
        </w:rPr>
      </w:pPr>
      <w:r w:rsidRPr="3C7507F0" w:rsidR="00A63308">
        <w:rPr>
          <w:rFonts w:cs="Calibri" w:cstheme="minorAscii"/>
          <w:color w:val="auto"/>
          <w:sz w:val="24"/>
          <w:szCs w:val="24"/>
          <w:lang w:val="en-US"/>
        </w:rPr>
        <w:t xml:space="preserve">4 until n = specify any </w:t>
      </w:r>
      <w:r w:rsidRPr="3C7507F0" w:rsidR="00A63308">
        <w:rPr>
          <w:rFonts w:cs="Calibri" w:cstheme="minorAscii"/>
          <w:color w:val="auto"/>
          <w:sz w:val="24"/>
          <w:szCs w:val="24"/>
          <w:lang w:val="en-US"/>
        </w:rPr>
        <w:t>others</w:t>
      </w:r>
      <w:r w:rsidRPr="3C7507F0" w:rsidR="00A63308">
        <w:rPr>
          <w:rFonts w:cs="Calibri" w:cstheme="minorAscii"/>
          <w:color w:val="auto"/>
          <w:sz w:val="24"/>
          <w:szCs w:val="24"/>
          <w:lang w:val="en-US"/>
        </w:rPr>
        <w:t xml:space="preserve"> terms of </w:t>
      </w:r>
      <w:r w:rsidRPr="3C7507F0" w:rsidR="00CC7D75">
        <w:rPr>
          <w:rFonts w:cs="Calibri" w:cstheme="minorAscii"/>
          <w:color w:val="auto"/>
          <w:sz w:val="24"/>
          <w:szCs w:val="24"/>
          <w:lang w:val="en-US"/>
        </w:rPr>
        <w:t>delivery</w:t>
      </w:r>
    </w:p>
    <w:p w:rsidRPr="009F6502" w:rsidR="00A63308" w:rsidP="3C7507F0" w:rsidRDefault="00A63308" w14:paraId="1B35C891" w14:textId="77777777">
      <w:pPr>
        <w:jc w:val="both"/>
        <w:rPr>
          <w:rFonts w:cs="Calibri" w:cstheme="minorAscii"/>
          <w:color w:val="auto"/>
          <w:sz w:val="24"/>
          <w:szCs w:val="24"/>
          <w:lang w:val="en-US"/>
        </w:rPr>
      </w:pPr>
    </w:p>
    <w:p w:rsidRPr="009F6502" w:rsidR="00A63308" w:rsidP="3C7507F0" w:rsidRDefault="00A63308" w14:paraId="795C110E" w14:textId="77777777">
      <w:pPr>
        <w:ind w:left="1410" w:hanging="1410"/>
        <w:jc w:val="both"/>
        <w:rPr>
          <w:rFonts w:cs="Calibri" w:cstheme="minorAscii"/>
          <w:b w:val="1"/>
          <w:bCs w:val="1"/>
          <w:color w:val="auto"/>
          <w:sz w:val="24"/>
          <w:szCs w:val="24"/>
          <w:lang w:val="en-US"/>
        </w:rPr>
      </w:pPr>
      <w:r w:rsidRPr="3C7507F0" w:rsidR="00A63308">
        <w:rPr>
          <w:rFonts w:cs="Calibri" w:cstheme="minorAscii"/>
          <w:color w:val="auto"/>
          <w:sz w:val="24"/>
          <w:szCs w:val="24"/>
          <w:lang w:val="en-US"/>
        </w:rPr>
        <w:t xml:space="preserve">Narrative: </w:t>
      </w:r>
      <w:r>
        <w:tab/>
      </w:r>
      <w:r w:rsidRPr="3C7507F0" w:rsidR="00A63308">
        <w:rPr>
          <w:rFonts w:cs="Calibri" w:cstheme="minorAscii"/>
          <w:color w:val="auto"/>
          <w:sz w:val="24"/>
          <w:szCs w:val="24"/>
          <w:lang w:val="en-US"/>
        </w:rPr>
        <w:t xml:space="preserve">describe the terms of </w:t>
      </w:r>
      <w:r w:rsidRPr="3C7507F0" w:rsidR="00CC7D75">
        <w:rPr>
          <w:rFonts w:cs="Calibri" w:cstheme="minorAscii"/>
          <w:color w:val="auto"/>
          <w:sz w:val="24"/>
          <w:szCs w:val="24"/>
          <w:lang w:val="en-US"/>
        </w:rPr>
        <w:t>delivery</w:t>
      </w:r>
      <w:r w:rsidRPr="3C7507F0" w:rsidR="00EF4AB6">
        <w:rPr>
          <w:rFonts w:cs="Calibri" w:cstheme="minorAscii"/>
          <w:color w:val="auto"/>
          <w:sz w:val="24"/>
          <w:szCs w:val="24"/>
          <w:lang w:val="en-US"/>
        </w:rPr>
        <w:t xml:space="preserve"> </w:t>
      </w:r>
      <w:r w:rsidRPr="3C7507F0" w:rsidR="00A63308">
        <w:rPr>
          <w:rFonts w:cs="Calibri" w:cstheme="minorAscii"/>
          <w:color w:val="auto"/>
          <w:sz w:val="24"/>
          <w:szCs w:val="24"/>
          <w:lang w:val="en-US"/>
        </w:rPr>
        <w:t xml:space="preserve">and </w:t>
      </w:r>
      <w:r w:rsidRPr="3C7507F0" w:rsidR="00A63308">
        <w:rPr>
          <w:rFonts w:cs="Calibri" w:cstheme="minorAscii"/>
          <w:color w:val="auto"/>
          <w:sz w:val="24"/>
          <w:szCs w:val="24"/>
          <w:lang w:val="en-US"/>
        </w:rPr>
        <w:t>indicate</w:t>
      </w:r>
      <w:r w:rsidRPr="3C7507F0" w:rsidR="00A63308">
        <w:rPr>
          <w:rFonts w:cs="Calibri" w:cstheme="minorAscii"/>
          <w:color w:val="auto"/>
          <w:sz w:val="24"/>
          <w:szCs w:val="24"/>
          <w:lang w:val="en-US"/>
        </w:rPr>
        <w:t xml:space="preserve"> the code used for each and its meaning. Clarify which </w:t>
      </w:r>
      <w:r w:rsidRPr="3C7507F0" w:rsidR="00A63308">
        <w:rPr>
          <w:rFonts w:cs="Calibri" w:cstheme="minorAscii"/>
          <w:color w:val="auto"/>
          <w:sz w:val="24"/>
          <w:szCs w:val="24"/>
          <w:lang w:val="en-US"/>
        </w:rPr>
        <w:t xml:space="preserve">transportation and insurance expenses, among </w:t>
      </w:r>
      <w:r w:rsidRPr="3C7507F0" w:rsidR="00A63308">
        <w:rPr>
          <w:rFonts w:cs="Calibri" w:cstheme="minorAscii"/>
          <w:color w:val="auto"/>
          <w:sz w:val="24"/>
          <w:szCs w:val="24"/>
          <w:lang w:val="en-US"/>
        </w:rPr>
        <w:t xml:space="preserve">others, </w:t>
      </w:r>
      <w:r w:rsidRPr="3C7507F0" w:rsidR="00A63308">
        <w:rPr>
          <w:rFonts w:cs="Calibri" w:cstheme="minorAscii"/>
          <w:color w:val="auto"/>
          <w:sz w:val="24"/>
          <w:szCs w:val="24"/>
          <w:lang w:val="en-US"/>
        </w:rPr>
        <w:t>were incurred</w:t>
      </w:r>
      <w:r w:rsidRPr="3C7507F0" w:rsidR="00A63308">
        <w:rPr>
          <w:rFonts w:cs="Calibri" w:cstheme="minorAscii"/>
          <w:color w:val="auto"/>
          <w:sz w:val="24"/>
          <w:szCs w:val="24"/>
          <w:lang w:val="en-US"/>
        </w:rPr>
        <w:t xml:space="preserve"> by your company.</w:t>
      </w:r>
    </w:p>
    <w:p w:rsidRPr="009F6502" w:rsidR="00A63308" w:rsidP="3C7507F0" w:rsidRDefault="00A63308" w14:paraId="5C0730A2" w14:textId="77777777">
      <w:pPr>
        <w:spacing w:after="0"/>
        <w:jc w:val="both"/>
        <w:rPr>
          <w:rFonts w:cs="Calibri" w:cstheme="minorAscii"/>
          <w:b w:val="1"/>
          <w:bCs w:val="1"/>
          <w:color w:val="auto"/>
          <w:sz w:val="24"/>
          <w:szCs w:val="24"/>
          <w:lang w:val="en-US"/>
        </w:rPr>
      </w:pPr>
    </w:p>
    <w:p w:rsidRPr="009F6502" w:rsidR="00A63308" w:rsidP="3C7507F0" w:rsidRDefault="00A63308" w14:paraId="1AE19C15" w14:textId="77777777">
      <w:pPr>
        <w:jc w:val="both"/>
        <w:rPr>
          <w:rFonts w:cs="Calibri" w:cstheme="minorAscii"/>
          <w:color w:val="auto"/>
          <w:sz w:val="24"/>
          <w:szCs w:val="24"/>
          <w:lang w:val="en-US"/>
        </w:rPr>
      </w:pPr>
      <w:r w:rsidRPr="3C7507F0" w:rsidR="00A63308">
        <w:rPr>
          <w:rFonts w:cs="Calibri" w:cstheme="minorAscii"/>
          <w:b w:val="1"/>
          <w:bCs w:val="1"/>
          <w:color w:val="auto"/>
          <w:sz w:val="24"/>
          <w:szCs w:val="24"/>
          <w:lang w:val="en-US"/>
        </w:rPr>
        <w:t xml:space="preserve">FIELD NUMBER </w:t>
      </w:r>
      <w:r w:rsidRPr="3C7507F0" w:rsidR="00A63308">
        <w:rPr>
          <w:rFonts w:cs="Calibri" w:cstheme="minorAscii"/>
          <w:b w:val="1"/>
          <w:bCs w:val="1"/>
          <w:color w:val="auto"/>
          <w:sz w:val="24"/>
          <w:szCs w:val="24"/>
          <w:lang w:val="en-US"/>
        </w:rPr>
        <w:t>11.0 :</w:t>
      </w:r>
      <w:r w:rsidRPr="3C7507F0" w:rsidR="00A63308">
        <w:rPr>
          <w:rFonts w:cs="Calibri" w:cstheme="minorAscii"/>
          <w:b w:val="1"/>
          <w:bCs w:val="1"/>
          <w:color w:val="auto"/>
          <w:sz w:val="24"/>
          <w:szCs w:val="24"/>
          <w:lang w:val="en-US"/>
        </w:rPr>
        <w:t xml:space="preserve"> </w:t>
      </w:r>
      <w:r>
        <w:tab/>
      </w:r>
      <w:r w:rsidRPr="3C7507F0" w:rsidR="00A63308">
        <w:rPr>
          <w:rFonts w:cs="Calibri" w:cstheme="minorAscii"/>
          <w:b w:val="1"/>
          <w:bCs w:val="1"/>
          <w:color w:val="auto"/>
          <w:sz w:val="24"/>
          <w:szCs w:val="24"/>
          <w:lang w:val="en-US"/>
        </w:rPr>
        <w:t xml:space="preserve">Quantity </w:t>
      </w:r>
      <w:r w:rsidRPr="3C7507F0" w:rsidR="00D46136">
        <w:rPr>
          <w:rFonts w:cs="Calibri" w:cstheme="minorAscii"/>
          <w:b w:val="1"/>
          <w:bCs w:val="1"/>
          <w:color w:val="auto"/>
          <w:sz w:val="24"/>
          <w:szCs w:val="24"/>
          <w:lang w:val="en-US"/>
        </w:rPr>
        <w:t>S</w:t>
      </w:r>
      <w:r w:rsidRPr="3C7507F0" w:rsidR="00A63308">
        <w:rPr>
          <w:rFonts w:cs="Calibri" w:cstheme="minorAscii"/>
          <w:b w:val="1"/>
          <w:bCs w:val="1"/>
          <w:color w:val="auto"/>
          <w:sz w:val="24"/>
          <w:szCs w:val="24"/>
          <w:lang w:val="en-US"/>
        </w:rPr>
        <w:t>old (reported unit</w:t>
      </w:r>
      <w:r w:rsidRPr="3C7507F0" w:rsidR="002108D8">
        <w:rPr>
          <w:rFonts w:cs="Calibri" w:cstheme="minorAscii"/>
          <w:b w:val="1"/>
          <w:bCs w:val="1"/>
          <w:color w:val="auto"/>
          <w:sz w:val="24"/>
          <w:szCs w:val="24"/>
          <w:lang w:val="en-US"/>
        </w:rPr>
        <w:t>, preferably weight unit: kg or t</w:t>
      </w:r>
      <w:r w:rsidRPr="3C7507F0" w:rsidR="00A63308">
        <w:rPr>
          <w:rFonts w:cs="Calibri" w:cstheme="minorAscii"/>
          <w:b w:val="1"/>
          <w:bCs w:val="1"/>
          <w:color w:val="auto"/>
          <w:sz w:val="24"/>
          <w:szCs w:val="24"/>
          <w:lang w:val="en-US"/>
        </w:rPr>
        <w:t>)</w:t>
      </w:r>
    </w:p>
    <w:p w:rsidRPr="009F6502" w:rsidR="00A63308" w:rsidP="3C7507F0" w:rsidRDefault="00A63308" w14:paraId="5C2D9450" w14:textId="77777777">
      <w:pPr>
        <w:jc w:val="both"/>
        <w:rPr>
          <w:rFonts w:cs="Calibri" w:cstheme="minorAscii"/>
          <w:color w:val="auto"/>
          <w:sz w:val="24"/>
          <w:szCs w:val="24"/>
          <w:lang w:val="en-US"/>
        </w:rPr>
      </w:pPr>
      <w:r w:rsidRPr="3C7507F0" w:rsidR="00A63308">
        <w:rPr>
          <w:rFonts w:cs="Calibri" w:cstheme="minorAscii"/>
          <w:color w:val="auto"/>
          <w:sz w:val="24"/>
          <w:szCs w:val="24"/>
          <w:lang w:val="en-US"/>
        </w:rPr>
        <w:t xml:space="preserve">Field Name: </w:t>
      </w:r>
      <w:r>
        <w:tab/>
      </w:r>
      <w:r w:rsidRPr="3C7507F0" w:rsidR="00A63308">
        <w:rPr>
          <w:rFonts w:cs="Calibri" w:cstheme="minorAscii"/>
          <w:color w:val="auto"/>
          <w:sz w:val="24"/>
          <w:szCs w:val="24"/>
          <w:lang w:val="en-US"/>
        </w:rPr>
        <w:t>DQTDVEND</w:t>
      </w:r>
    </w:p>
    <w:p w:rsidRPr="009F6502" w:rsidR="00A63308" w:rsidP="3C7507F0" w:rsidRDefault="00A63308" w14:paraId="5B9FB43A" w14:textId="77777777">
      <w:pPr>
        <w:ind w:left="1410" w:hanging="1410"/>
        <w:jc w:val="both"/>
        <w:rPr>
          <w:rFonts w:cs="Calibri" w:cstheme="minorAscii"/>
          <w:color w:val="auto"/>
          <w:sz w:val="24"/>
          <w:szCs w:val="24"/>
          <w:lang w:val="en-US"/>
        </w:rPr>
      </w:pPr>
      <w:r w:rsidRPr="3C7507F0" w:rsidR="00A63308">
        <w:rPr>
          <w:rFonts w:cs="Calibri" w:cstheme="minorAscii"/>
          <w:color w:val="auto"/>
          <w:sz w:val="24"/>
          <w:szCs w:val="24"/>
          <w:lang w:val="en-US"/>
        </w:rPr>
        <w:t xml:space="preserve">Description: </w:t>
      </w:r>
      <w:r>
        <w:tab/>
      </w:r>
      <w:r w:rsidRPr="3C7507F0" w:rsidR="00A63308">
        <w:rPr>
          <w:rFonts w:cs="Calibri" w:cstheme="minorAscii"/>
          <w:color w:val="auto"/>
          <w:sz w:val="24"/>
          <w:szCs w:val="24"/>
          <w:lang w:val="en-US"/>
        </w:rPr>
        <w:t>report the quantity sold (reported unit</w:t>
      </w:r>
      <w:r w:rsidRPr="3C7507F0" w:rsidR="008656E4">
        <w:rPr>
          <w:rFonts w:cs="Calibri" w:cstheme="minorAscii"/>
          <w:color w:val="auto"/>
          <w:sz w:val="24"/>
          <w:szCs w:val="24"/>
          <w:lang w:val="en-US"/>
        </w:rPr>
        <w:t>, preferably weight unit: kg or t</w:t>
      </w:r>
      <w:r w:rsidRPr="3C7507F0" w:rsidR="00A63308">
        <w:rPr>
          <w:rFonts w:cs="Calibri" w:cstheme="minorAscii"/>
          <w:color w:val="auto"/>
          <w:sz w:val="24"/>
          <w:szCs w:val="24"/>
          <w:lang w:val="en-US"/>
        </w:rPr>
        <w:t>) in each transaction</w:t>
      </w:r>
      <w:r w:rsidRPr="3C7507F0" w:rsidR="004F406F">
        <w:rPr>
          <w:rFonts w:cs="Calibri" w:cstheme="minorAscii"/>
          <w:color w:val="auto"/>
          <w:sz w:val="24"/>
          <w:szCs w:val="24"/>
          <w:lang w:val="en-US"/>
        </w:rPr>
        <w:t>.</w:t>
      </w:r>
    </w:p>
    <w:p w:rsidRPr="009F6502" w:rsidR="00A63308" w:rsidP="3C7507F0" w:rsidRDefault="00A63308" w14:paraId="18D1F5E1" w14:textId="77777777">
      <w:pPr>
        <w:ind w:left="1410" w:hanging="1410"/>
        <w:jc w:val="both"/>
        <w:rPr>
          <w:rFonts w:cs="Calibri" w:cstheme="minorAscii"/>
          <w:color w:val="auto"/>
          <w:sz w:val="24"/>
          <w:szCs w:val="24"/>
          <w:lang w:val="en-US"/>
        </w:rPr>
      </w:pPr>
      <w:r w:rsidRPr="3C7507F0" w:rsidR="00A63308">
        <w:rPr>
          <w:rFonts w:cs="Calibri" w:cstheme="minorAscii"/>
          <w:color w:val="auto"/>
          <w:sz w:val="24"/>
          <w:szCs w:val="24"/>
          <w:lang w:val="en-US"/>
        </w:rPr>
        <w:t xml:space="preserve">Narrative: </w:t>
      </w:r>
      <w:r>
        <w:tab/>
      </w:r>
      <w:r w:rsidRPr="3C7507F0" w:rsidR="00A63308">
        <w:rPr>
          <w:rFonts w:cs="Calibri" w:cstheme="minorAscii"/>
          <w:color w:val="auto"/>
          <w:sz w:val="24"/>
          <w:szCs w:val="24"/>
          <w:lang w:val="en-US"/>
        </w:rPr>
        <w:t xml:space="preserve">explain how the returns, if allowed, affect your sales records </w:t>
      </w:r>
      <w:r w:rsidRPr="3C7507F0" w:rsidR="00A63308">
        <w:rPr>
          <w:rFonts w:cs="Calibri" w:cstheme="minorAscii"/>
          <w:color w:val="auto"/>
          <w:sz w:val="24"/>
          <w:szCs w:val="24"/>
          <w:lang w:val="en-US"/>
        </w:rPr>
        <w:t>both in</w:t>
      </w:r>
      <w:r w:rsidRPr="3C7507F0" w:rsidR="00A63308">
        <w:rPr>
          <w:rFonts w:cs="Calibri" w:cstheme="minorAscii"/>
          <w:color w:val="auto"/>
          <w:sz w:val="24"/>
          <w:szCs w:val="24"/>
          <w:lang w:val="en-US"/>
        </w:rPr>
        <w:t xml:space="preserve"> the general ledger as sales journal.</w:t>
      </w:r>
    </w:p>
    <w:p w:rsidRPr="009F6502" w:rsidR="00C11EFE" w:rsidP="3C7507F0" w:rsidRDefault="00C11EFE" w14:paraId="49D2864A" w14:textId="77777777">
      <w:pPr>
        <w:spacing w:after="0"/>
        <w:ind w:left="1410" w:hanging="1410"/>
        <w:jc w:val="both"/>
        <w:rPr>
          <w:rFonts w:cs="Calibri" w:cstheme="minorAscii"/>
          <w:color w:val="auto"/>
          <w:sz w:val="24"/>
          <w:szCs w:val="24"/>
          <w:lang w:val="en-US"/>
        </w:rPr>
      </w:pPr>
    </w:p>
    <w:p w:rsidRPr="009F6502" w:rsidR="00A63308" w:rsidP="3C7507F0" w:rsidRDefault="00A63308" w14:paraId="2C769EA6" w14:textId="77777777">
      <w:pPr>
        <w:jc w:val="both"/>
        <w:rPr>
          <w:rFonts w:cs="Calibri" w:cstheme="minorAscii"/>
          <w:color w:val="auto"/>
          <w:sz w:val="24"/>
          <w:szCs w:val="24"/>
          <w:lang w:val="en-US"/>
        </w:rPr>
      </w:pPr>
      <w:r w:rsidRPr="3C7507F0" w:rsidR="00A63308">
        <w:rPr>
          <w:rFonts w:cs="Calibri" w:cstheme="minorAscii"/>
          <w:b w:val="1"/>
          <w:bCs w:val="1"/>
          <w:color w:val="auto"/>
          <w:sz w:val="24"/>
          <w:szCs w:val="24"/>
          <w:lang w:val="en-US"/>
        </w:rPr>
        <w:t>FIELD NUMBER 11.1:</w:t>
      </w:r>
      <w:r>
        <w:tab/>
      </w:r>
      <w:r w:rsidRPr="3C7507F0" w:rsidR="00A63308">
        <w:rPr>
          <w:rFonts w:cs="Calibri" w:cstheme="minorAscii"/>
          <w:b w:val="1"/>
          <w:bCs w:val="1"/>
          <w:color w:val="auto"/>
          <w:sz w:val="24"/>
          <w:szCs w:val="24"/>
          <w:lang w:val="en-US"/>
        </w:rPr>
        <w:t xml:space="preserve"> Quantity</w:t>
      </w:r>
      <w:r w:rsidRPr="3C7507F0" w:rsidR="00847B63">
        <w:rPr>
          <w:rFonts w:cs="Calibri" w:cstheme="minorAscii"/>
          <w:b w:val="1"/>
          <w:bCs w:val="1"/>
          <w:color w:val="auto"/>
          <w:sz w:val="24"/>
          <w:szCs w:val="24"/>
          <w:lang w:val="en-US"/>
        </w:rPr>
        <w:t xml:space="preserve"> Sold</w:t>
      </w:r>
      <w:r w:rsidRPr="3C7507F0" w:rsidR="00A63308">
        <w:rPr>
          <w:rFonts w:cs="Calibri" w:cstheme="minorAscii"/>
          <w:b w:val="1"/>
          <w:bCs w:val="1"/>
          <w:color w:val="auto"/>
          <w:sz w:val="24"/>
          <w:szCs w:val="24"/>
          <w:lang w:val="en-US"/>
        </w:rPr>
        <w:t xml:space="preserve"> (sales unit)</w:t>
      </w:r>
    </w:p>
    <w:p w:rsidRPr="009F6502" w:rsidR="00A63308" w:rsidP="3C7507F0" w:rsidRDefault="00A63308" w14:paraId="5DB11102" w14:textId="77777777">
      <w:pPr>
        <w:jc w:val="both"/>
        <w:rPr>
          <w:rFonts w:cs="Calibri" w:cstheme="minorAscii"/>
          <w:color w:val="auto"/>
          <w:sz w:val="24"/>
          <w:szCs w:val="24"/>
          <w:lang w:val="en-US"/>
        </w:rPr>
      </w:pPr>
      <w:r w:rsidRPr="3C7507F0" w:rsidR="00A63308">
        <w:rPr>
          <w:rFonts w:cs="Calibri" w:cstheme="minorAscii"/>
          <w:color w:val="auto"/>
          <w:sz w:val="24"/>
          <w:szCs w:val="24"/>
          <w:lang w:val="en-US"/>
        </w:rPr>
        <w:t xml:space="preserve">Field Name: </w:t>
      </w:r>
      <w:r>
        <w:tab/>
      </w:r>
      <w:r w:rsidRPr="3C7507F0" w:rsidR="00A63308">
        <w:rPr>
          <w:rFonts w:cs="Calibri" w:cstheme="minorAscii"/>
          <w:color w:val="auto"/>
          <w:sz w:val="24"/>
          <w:szCs w:val="24"/>
          <w:lang w:val="en-US"/>
        </w:rPr>
        <w:t>DQTDCOM</w:t>
      </w:r>
    </w:p>
    <w:p w:rsidRPr="009F6502" w:rsidR="00A63308" w:rsidP="3C7507F0" w:rsidRDefault="00A63308" w14:paraId="6CE6573C" w14:textId="77777777">
      <w:pPr>
        <w:jc w:val="both"/>
        <w:rPr>
          <w:rFonts w:cs="Calibri" w:cstheme="minorAscii"/>
          <w:color w:val="auto"/>
          <w:sz w:val="24"/>
          <w:szCs w:val="24"/>
          <w:lang w:val="en-US"/>
        </w:rPr>
      </w:pPr>
      <w:r w:rsidRPr="3C7507F0" w:rsidR="00A63308">
        <w:rPr>
          <w:rFonts w:cs="Calibri" w:cstheme="minorAscii"/>
          <w:color w:val="auto"/>
          <w:sz w:val="24"/>
          <w:szCs w:val="24"/>
          <w:lang w:val="en-US"/>
        </w:rPr>
        <w:t xml:space="preserve">Description: </w:t>
      </w:r>
      <w:r>
        <w:tab/>
      </w:r>
      <w:r w:rsidRPr="3C7507F0" w:rsidR="00A63308">
        <w:rPr>
          <w:rFonts w:cs="Calibri" w:cstheme="minorAscii"/>
          <w:color w:val="auto"/>
          <w:sz w:val="24"/>
          <w:szCs w:val="24"/>
          <w:lang w:val="en-US"/>
        </w:rPr>
        <w:t>report the sales unit</w:t>
      </w:r>
      <w:r w:rsidRPr="3C7507F0" w:rsidR="004F406F">
        <w:rPr>
          <w:rFonts w:cs="Calibri" w:cstheme="minorAscii"/>
          <w:color w:val="auto"/>
          <w:sz w:val="24"/>
          <w:szCs w:val="24"/>
          <w:lang w:val="en-US"/>
        </w:rPr>
        <w:t>.</w:t>
      </w:r>
    </w:p>
    <w:p w:rsidRPr="009F6502" w:rsidR="00A63308" w:rsidP="3C7507F0" w:rsidRDefault="00A63308" w14:paraId="5BAD8D02" w14:textId="77777777">
      <w:pPr>
        <w:rPr>
          <w:rFonts w:cs="Calibri" w:cstheme="minorAscii"/>
          <w:color w:val="auto"/>
          <w:sz w:val="24"/>
          <w:szCs w:val="24"/>
          <w:lang w:val="en-US"/>
        </w:rPr>
      </w:pPr>
      <w:r w:rsidRPr="009F6502">
        <w:rPr>
          <w:rFonts w:cstheme="minorHAnsi"/>
          <w:noProof/>
          <w:sz w:val="24"/>
          <w:szCs w:val="24"/>
          <w:lang w:eastAsia="pt-BR"/>
        </w:rPr>
        <mc:AlternateContent>
          <mc:Choice Requires="wps">
            <w:drawing>
              <wp:anchor distT="0" distB="0" distL="114300" distR="114300" simplePos="0" relativeHeight="251645952" behindDoc="0" locked="0" layoutInCell="1" allowOverlap="1" wp14:anchorId="4F9E3C3F" wp14:editId="047A2305">
                <wp:simplePos x="0" y="0"/>
                <wp:positionH relativeFrom="column">
                  <wp:posOffset>-95498</wp:posOffset>
                </wp:positionH>
                <wp:positionV relativeFrom="paragraph">
                  <wp:posOffset>245607</wp:posOffset>
                </wp:positionV>
                <wp:extent cx="5450205" cy="636104"/>
                <wp:effectExtent l="0" t="0" r="17145" b="12065"/>
                <wp:wrapNone/>
                <wp:docPr id="4" name="Retângulo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50205" cy="636104"/>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w14:anchorId="712A9C65">
              <v:rect id="Retângulo 4" style="position:absolute;margin-left:-7.5pt;margin-top:19.35pt;width:429.15pt;height:50.1pt;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6" filled="f" w14:anchorId="0DCF05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"/>
            </w:pict>
          </mc:Fallback>
        </mc:AlternateContent>
      </w:r>
    </w:p>
    <w:p w:rsidRPr="009F6502" w:rsidR="00393049" w:rsidP="3C7507F0" w:rsidRDefault="00A63308" w14:paraId="2C077B71" w14:textId="77777777">
      <w:pPr>
        <w:pStyle w:val="Default"/>
        <w:spacing w:after="140"/>
        <w:jc w:val="both"/>
        <w:rPr>
          <w:rFonts w:ascii="Calibri" w:hAnsi="Calibri" w:cs="Calibri" w:asciiTheme="minorAscii" w:hAnsiTheme="minorAscii" w:cstheme="minorAscii"/>
          <w:color w:val="auto"/>
          <w:lang w:val="en-US"/>
        </w:rPr>
      </w:pPr>
      <w:r w:rsidRPr="3C7507F0" w:rsidR="00A63308">
        <w:rPr>
          <w:rFonts w:ascii="Calibri" w:hAnsi="Calibri" w:cs="Calibri" w:asciiTheme="minorAscii" w:hAnsiTheme="minorAscii" w:cstheme="minorAscii"/>
          <w:b w:val="1"/>
          <w:bCs w:val="1"/>
          <w:color w:val="auto"/>
          <w:lang w:val="en-US"/>
        </w:rPr>
        <w:t>FIELDS 12.0 TO 37.0:</w:t>
      </w:r>
      <w:r w:rsidRPr="3C7507F0" w:rsidR="00A63308">
        <w:rPr>
          <w:rFonts w:ascii="Calibri" w:hAnsi="Calibri" w:cs="Calibri" w:asciiTheme="minorAscii" w:hAnsiTheme="minorAscii" w:cstheme="minorAscii"/>
          <w:color w:val="auto"/>
          <w:lang w:val="en-US"/>
        </w:rPr>
        <w:t xml:space="preserve"> </w:t>
      </w:r>
      <w:r>
        <w:tab/>
      </w:r>
      <w:r w:rsidRPr="3C7507F0" w:rsidR="00A63308">
        <w:rPr>
          <w:rFonts w:ascii="Calibri" w:hAnsi="Calibri" w:cs="Calibri" w:asciiTheme="minorAscii" w:hAnsiTheme="minorAscii" w:cstheme="minorAscii"/>
          <w:color w:val="auto"/>
          <w:lang w:val="en-US"/>
        </w:rPr>
        <w:t>Report all values in the local currency.</w:t>
      </w:r>
    </w:p>
    <w:p w:rsidRPr="009F6502" w:rsidR="00393049" w:rsidP="3C7507F0" w:rsidRDefault="00393049" w14:paraId="36175F3D" w14:textId="77777777">
      <w:pPr>
        <w:pStyle w:val="Default"/>
        <w:spacing w:after="140"/>
        <w:jc w:val="both"/>
        <w:rPr>
          <w:rFonts w:ascii="Calibri" w:hAnsi="Calibri" w:cs="Calibri" w:asciiTheme="minorAscii" w:hAnsiTheme="minorAscii" w:cstheme="minorAscii"/>
          <w:color w:val="auto"/>
          <w:lang w:val="en-US"/>
        </w:rPr>
      </w:pPr>
      <w:r w:rsidRPr="009F6502">
        <w:rPr>
          <w:rFonts w:asciiTheme="minorHAnsi" w:hAnsiTheme="minorHAnsi" w:cstheme="minorHAnsi"/>
          <w:lang w:val="en-US"/>
        </w:rPr>
        <w:tab/>
      </w:r>
      <w:r w:rsidRPr="009F6502">
        <w:rPr>
          <w:rFonts w:asciiTheme="minorHAnsi" w:hAnsiTheme="minorHAnsi" w:cstheme="minorHAnsi"/>
          <w:lang w:val="en-US"/>
        </w:rPr>
        <w:tab/>
      </w:r>
      <w:r w:rsidRPr="009F6502">
        <w:rPr>
          <w:rFonts w:asciiTheme="minorHAnsi" w:hAnsiTheme="minorHAnsi" w:cstheme="minorHAnsi"/>
          <w:lang w:val="en-US"/>
        </w:rPr>
        <w:tab/>
      </w:r>
      <w:r w:rsidRPr="009F6502">
        <w:rPr>
          <w:rFonts w:asciiTheme="minorHAnsi" w:hAnsiTheme="minorHAnsi" w:cstheme="minorHAnsi"/>
          <w:lang w:val="en-US"/>
        </w:rPr>
        <w:tab/>
      </w:r>
      <w:r w:rsidRPr="3C7507F0" w:rsidR="00393049">
        <w:rPr>
          <w:rFonts w:ascii="Calibri" w:hAnsi="Calibri" w:cs="Calibri" w:asciiTheme="minorAscii" w:hAnsiTheme="minorAscii" w:cstheme="minorAscii"/>
          <w:color w:val="auto"/>
          <w:lang w:val="en-US"/>
        </w:rPr>
        <w:t>Inform the unit (sold or traded)</w:t>
      </w:r>
    </w:p>
    <w:p w:rsidRPr="009F6502" w:rsidR="00A63308" w:rsidP="3C7507F0" w:rsidRDefault="00A63308" w14:paraId="39AD820D" w14:textId="77777777">
      <w:pPr>
        <w:jc w:val="both"/>
        <w:rPr>
          <w:rFonts w:cs="Calibri" w:cstheme="minorAscii"/>
          <w:b w:val="1"/>
          <w:bCs w:val="1"/>
          <w:color w:val="auto"/>
          <w:sz w:val="24"/>
          <w:szCs w:val="24"/>
          <w:lang w:val="en-US"/>
        </w:rPr>
      </w:pPr>
    </w:p>
    <w:p w:rsidRPr="009F6502" w:rsidR="00A63308" w:rsidP="3C7507F0" w:rsidRDefault="00A63308" w14:paraId="5062ECDC" w14:textId="77777777">
      <w:pPr>
        <w:jc w:val="both"/>
        <w:rPr>
          <w:rFonts w:cs="Calibri" w:cstheme="minorAscii"/>
          <w:color w:val="auto"/>
          <w:sz w:val="24"/>
          <w:szCs w:val="24"/>
          <w:lang w:val="en-US"/>
        </w:rPr>
      </w:pPr>
      <w:r w:rsidRPr="3C7507F0" w:rsidR="00A63308">
        <w:rPr>
          <w:rFonts w:cs="Calibri" w:cstheme="minorAscii"/>
          <w:b w:val="1"/>
          <w:bCs w:val="1"/>
          <w:color w:val="auto"/>
          <w:sz w:val="24"/>
          <w:szCs w:val="24"/>
          <w:lang w:val="en-US"/>
        </w:rPr>
        <w:t xml:space="preserve">FIELD NUMBER 12.0: </w:t>
      </w:r>
      <w:r>
        <w:tab/>
      </w:r>
      <w:r w:rsidRPr="3C7507F0" w:rsidR="00A63308">
        <w:rPr>
          <w:rFonts w:cs="Calibri" w:cstheme="minorAscii"/>
          <w:b w:val="1"/>
          <w:bCs w:val="1"/>
          <w:color w:val="auto"/>
          <w:sz w:val="24"/>
          <w:szCs w:val="24"/>
          <w:lang w:val="en-US"/>
        </w:rPr>
        <w:t>Gross Unit Price</w:t>
      </w:r>
      <w:r w:rsidRPr="3C7507F0" w:rsidR="002767A2">
        <w:rPr>
          <w:rFonts w:cs="Calibri" w:cstheme="minorAscii"/>
          <w:b w:val="1"/>
          <w:bCs w:val="1"/>
          <w:color w:val="auto"/>
          <w:sz w:val="24"/>
          <w:szCs w:val="24"/>
          <w:lang w:val="en-US"/>
        </w:rPr>
        <w:t xml:space="preserve"> (currency/</w:t>
      </w:r>
      <w:r w:rsidRPr="3C7507F0" w:rsidR="004F76A9">
        <w:rPr>
          <w:rFonts w:cs="Calibri" w:cstheme="minorAscii"/>
          <w:b w:val="1"/>
          <w:bCs w:val="1"/>
          <w:color w:val="auto"/>
          <w:sz w:val="24"/>
          <w:szCs w:val="24"/>
          <w:lang w:val="en-US"/>
        </w:rPr>
        <w:t>unit</w:t>
      </w:r>
      <w:r w:rsidRPr="3C7507F0" w:rsidR="002767A2">
        <w:rPr>
          <w:rFonts w:cs="Calibri" w:cstheme="minorAscii"/>
          <w:b w:val="1"/>
          <w:bCs w:val="1"/>
          <w:color w:val="auto"/>
          <w:sz w:val="24"/>
          <w:szCs w:val="24"/>
          <w:lang w:val="en-US"/>
        </w:rPr>
        <w:t>)</w:t>
      </w:r>
    </w:p>
    <w:p w:rsidRPr="009F6502" w:rsidR="00A63308" w:rsidP="3C7507F0" w:rsidRDefault="00A63308" w14:paraId="7E25A057" w14:textId="77777777">
      <w:pPr>
        <w:jc w:val="both"/>
        <w:rPr>
          <w:rFonts w:cs="Calibri" w:cstheme="minorAscii"/>
          <w:color w:val="auto"/>
          <w:sz w:val="24"/>
          <w:szCs w:val="24"/>
          <w:lang w:val="en-US"/>
        </w:rPr>
      </w:pPr>
      <w:r w:rsidRPr="3C7507F0" w:rsidR="00A63308">
        <w:rPr>
          <w:rFonts w:cs="Calibri" w:cstheme="minorAscii"/>
          <w:color w:val="auto"/>
          <w:sz w:val="24"/>
          <w:szCs w:val="24"/>
          <w:lang w:val="en-US"/>
        </w:rPr>
        <w:t xml:space="preserve">Field Name: </w:t>
      </w:r>
      <w:r>
        <w:tab/>
      </w:r>
      <w:r w:rsidRPr="3C7507F0" w:rsidR="00A63308">
        <w:rPr>
          <w:rFonts w:cs="Calibri" w:cstheme="minorAscii"/>
          <w:color w:val="auto"/>
          <w:sz w:val="24"/>
          <w:szCs w:val="24"/>
          <w:lang w:val="en-US"/>
        </w:rPr>
        <w:t>DPRBRUTO</w:t>
      </w:r>
    </w:p>
    <w:p w:rsidRPr="009F6502" w:rsidR="00A63308" w:rsidP="3C7507F0" w:rsidRDefault="00A63308" w14:paraId="04852371" w14:textId="77777777">
      <w:pPr>
        <w:ind w:left="1410" w:hanging="1410"/>
        <w:jc w:val="both"/>
        <w:rPr>
          <w:rFonts w:cs="Calibri" w:cstheme="minorAscii"/>
          <w:color w:val="auto"/>
          <w:sz w:val="24"/>
          <w:szCs w:val="24"/>
          <w:lang w:val="en-US"/>
        </w:rPr>
      </w:pPr>
      <w:r w:rsidRPr="3C7507F0" w:rsidR="00A63308">
        <w:rPr>
          <w:rFonts w:cs="Calibri" w:cstheme="minorAscii"/>
          <w:color w:val="auto"/>
          <w:sz w:val="24"/>
          <w:szCs w:val="24"/>
          <w:lang w:val="en-US"/>
        </w:rPr>
        <w:t xml:space="preserve">Description: </w:t>
      </w:r>
      <w:r>
        <w:tab/>
      </w:r>
      <w:r w:rsidRPr="3C7507F0" w:rsidR="00A63308">
        <w:rPr>
          <w:rFonts w:cs="Calibri" w:cstheme="minorAscii"/>
          <w:color w:val="auto"/>
          <w:sz w:val="24"/>
          <w:szCs w:val="24"/>
          <w:lang w:val="en-US"/>
        </w:rPr>
        <w:t xml:space="preserve">report the gross unit price. Indicate which unit of measure is </w:t>
      </w:r>
      <w:r w:rsidRPr="3C7507F0" w:rsidR="00A63308">
        <w:rPr>
          <w:rFonts w:cs="Calibri" w:cstheme="minorAscii"/>
          <w:color w:val="auto"/>
          <w:sz w:val="24"/>
          <w:szCs w:val="24"/>
          <w:lang w:val="en-US"/>
        </w:rPr>
        <w:t>being informed</w:t>
      </w:r>
      <w:r w:rsidRPr="3C7507F0" w:rsidR="00A63308">
        <w:rPr>
          <w:rFonts w:cs="Calibri" w:cstheme="minorAscii"/>
          <w:color w:val="auto"/>
          <w:sz w:val="24"/>
          <w:szCs w:val="24"/>
          <w:lang w:val="en-US"/>
        </w:rPr>
        <w:t xml:space="preserve"> with the prices (currency/kg-t or currency/sales unit).</w:t>
      </w:r>
      <w:r w:rsidRPr="3C7507F0" w:rsidR="00A63308">
        <w:rPr>
          <w:rFonts w:cs="Calibri" w:cstheme="minorAscii"/>
          <w:i w:val="1"/>
          <w:iCs w:val="1"/>
          <w:color w:val="auto"/>
          <w:sz w:val="24"/>
          <w:szCs w:val="24"/>
          <w:lang w:val="en-US"/>
        </w:rPr>
        <w:t xml:space="preserve"> </w:t>
      </w:r>
      <w:r w:rsidRPr="3C7507F0" w:rsidR="00A63308">
        <w:rPr>
          <w:rFonts w:cs="Calibri" w:cstheme="minorAscii"/>
          <w:color w:val="auto"/>
          <w:sz w:val="24"/>
          <w:szCs w:val="24"/>
          <w:lang w:val="en-US"/>
        </w:rPr>
        <w:t xml:space="preserve">Discounts and rebates should </w:t>
      </w:r>
      <w:r w:rsidRPr="3C7507F0" w:rsidR="00A63308">
        <w:rPr>
          <w:rFonts w:cs="Calibri" w:cstheme="minorAscii"/>
          <w:color w:val="auto"/>
          <w:sz w:val="24"/>
          <w:szCs w:val="24"/>
          <w:lang w:val="en-US"/>
        </w:rPr>
        <w:t>be reported</w:t>
      </w:r>
      <w:r w:rsidRPr="3C7507F0" w:rsidR="00A63308">
        <w:rPr>
          <w:rFonts w:cs="Calibri" w:cstheme="minorAscii"/>
          <w:color w:val="auto"/>
          <w:sz w:val="24"/>
          <w:szCs w:val="24"/>
          <w:lang w:val="en-US"/>
        </w:rPr>
        <w:t xml:space="preserve"> separately in fields numbered 13 and 14, respectively.</w:t>
      </w:r>
    </w:p>
    <w:p w:rsidRPr="009F6502" w:rsidR="00A63308" w:rsidP="3C7507F0" w:rsidRDefault="00A63308" w14:paraId="02AD6705" w14:textId="77777777">
      <w:pPr>
        <w:jc w:val="both"/>
        <w:rPr>
          <w:rFonts w:cs="Calibri" w:cstheme="minorAscii"/>
          <w:color w:val="auto"/>
          <w:sz w:val="24"/>
          <w:szCs w:val="24"/>
          <w:lang w:val="en-US"/>
        </w:rPr>
      </w:pPr>
      <w:r w:rsidRPr="3C7507F0" w:rsidR="00A63308">
        <w:rPr>
          <w:rFonts w:cs="Calibri" w:cstheme="minorAscii"/>
          <w:color w:val="auto"/>
          <w:sz w:val="24"/>
          <w:szCs w:val="24"/>
          <w:lang w:val="en-US"/>
        </w:rPr>
        <w:t xml:space="preserve">Narrative: </w:t>
      </w:r>
      <w:r>
        <w:tab/>
      </w:r>
      <w:r w:rsidRPr="3C7507F0" w:rsidR="00A63308">
        <w:rPr>
          <w:rFonts w:cs="Calibri" w:cstheme="minorAscii"/>
          <w:color w:val="auto"/>
          <w:sz w:val="24"/>
          <w:szCs w:val="24"/>
          <w:lang w:val="en-US"/>
        </w:rPr>
        <w:t xml:space="preserve">report the sales taxes included in this price. </w:t>
      </w:r>
    </w:p>
    <w:p w:rsidRPr="009F6502" w:rsidR="00A63308" w:rsidP="3C7507F0" w:rsidRDefault="00A63308" w14:paraId="5155CA6F" w14:textId="77777777">
      <w:pPr>
        <w:spacing w:after="0"/>
        <w:jc w:val="both"/>
        <w:rPr>
          <w:rFonts w:cs="Calibri" w:cstheme="minorAscii"/>
          <w:color w:val="auto"/>
          <w:sz w:val="24"/>
          <w:szCs w:val="24"/>
          <w:lang w:val="en-US"/>
        </w:rPr>
      </w:pPr>
    </w:p>
    <w:p w:rsidRPr="009F6502" w:rsidR="00A63308" w:rsidP="3C7507F0" w:rsidRDefault="00A63308" w14:paraId="6343F731" w14:textId="77777777">
      <w:pPr>
        <w:jc w:val="both"/>
        <w:rPr>
          <w:rFonts w:cs="Calibri" w:cstheme="minorAscii"/>
          <w:color w:val="auto"/>
          <w:sz w:val="24"/>
          <w:szCs w:val="24"/>
          <w:lang w:val="en-US"/>
        </w:rPr>
      </w:pPr>
      <w:r w:rsidRPr="3C7507F0" w:rsidR="00A63308">
        <w:rPr>
          <w:rFonts w:cs="Calibri" w:cstheme="minorAscii"/>
          <w:b w:val="1"/>
          <w:bCs w:val="1"/>
          <w:color w:val="auto"/>
          <w:sz w:val="24"/>
          <w:szCs w:val="24"/>
          <w:lang w:val="en-US"/>
        </w:rPr>
        <w:t xml:space="preserve">FIELD NUMBER 13.1: </w:t>
      </w:r>
      <w:r>
        <w:tab/>
      </w:r>
      <w:r w:rsidRPr="3C7507F0" w:rsidR="00A63308">
        <w:rPr>
          <w:rFonts w:cs="Calibri" w:cstheme="minorAscii"/>
          <w:b w:val="1"/>
          <w:bCs w:val="1"/>
          <w:color w:val="auto"/>
          <w:sz w:val="24"/>
          <w:szCs w:val="24"/>
          <w:lang w:val="en-US"/>
        </w:rPr>
        <w:t xml:space="preserve">Early </w:t>
      </w:r>
      <w:r w:rsidRPr="3C7507F0" w:rsidR="00F4717C">
        <w:rPr>
          <w:rFonts w:cs="Calibri" w:cstheme="minorAscii"/>
          <w:b w:val="1"/>
          <w:bCs w:val="1"/>
          <w:color w:val="auto"/>
          <w:sz w:val="24"/>
          <w:szCs w:val="24"/>
          <w:lang w:val="en-US"/>
        </w:rPr>
        <w:t>P</w:t>
      </w:r>
      <w:r w:rsidRPr="3C7507F0" w:rsidR="00A63308">
        <w:rPr>
          <w:rFonts w:cs="Calibri" w:cstheme="minorAscii"/>
          <w:b w:val="1"/>
          <w:bCs w:val="1"/>
          <w:color w:val="auto"/>
          <w:sz w:val="24"/>
          <w:szCs w:val="24"/>
          <w:lang w:val="en-US"/>
        </w:rPr>
        <w:t xml:space="preserve">ayment </w:t>
      </w:r>
      <w:r w:rsidRPr="3C7507F0" w:rsidR="00F4717C">
        <w:rPr>
          <w:rFonts w:cs="Calibri" w:cstheme="minorAscii"/>
          <w:b w:val="1"/>
          <w:bCs w:val="1"/>
          <w:color w:val="auto"/>
          <w:sz w:val="24"/>
          <w:szCs w:val="24"/>
          <w:lang w:val="en-US"/>
        </w:rPr>
        <w:t>D</w:t>
      </w:r>
      <w:r w:rsidRPr="3C7507F0" w:rsidR="00A63308">
        <w:rPr>
          <w:rFonts w:cs="Calibri" w:cstheme="minorAscii"/>
          <w:b w:val="1"/>
          <w:bCs w:val="1"/>
          <w:color w:val="auto"/>
          <w:sz w:val="24"/>
          <w:szCs w:val="24"/>
          <w:lang w:val="en-US"/>
        </w:rPr>
        <w:t>iscount</w:t>
      </w:r>
      <w:r w:rsidRPr="3C7507F0" w:rsidR="00BA0FA2">
        <w:rPr>
          <w:rFonts w:cs="Calibri" w:cstheme="minorAscii"/>
          <w:b w:val="1"/>
          <w:bCs w:val="1"/>
          <w:color w:val="auto"/>
          <w:sz w:val="24"/>
          <w:szCs w:val="24"/>
          <w:lang w:val="en-US"/>
        </w:rPr>
        <w:t xml:space="preserve"> per Unit</w:t>
      </w:r>
      <w:r w:rsidRPr="3C7507F0" w:rsidR="002767A2">
        <w:rPr>
          <w:rFonts w:cs="Calibri" w:cstheme="minorAscii"/>
          <w:b w:val="1"/>
          <w:bCs w:val="1"/>
          <w:color w:val="auto"/>
          <w:sz w:val="24"/>
          <w:szCs w:val="24"/>
          <w:lang w:val="en-US"/>
        </w:rPr>
        <w:t xml:space="preserve"> (currency/</w:t>
      </w:r>
      <w:r w:rsidRPr="3C7507F0" w:rsidR="004F76A9">
        <w:rPr>
          <w:rFonts w:cs="Calibri" w:cstheme="minorAscii"/>
          <w:b w:val="1"/>
          <w:bCs w:val="1"/>
          <w:color w:val="auto"/>
          <w:sz w:val="24"/>
          <w:szCs w:val="24"/>
          <w:lang w:val="en-US"/>
        </w:rPr>
        <w:t>unit</w:t>
      </w:r>
      <w:r w:rsidRPr="3C7507F0" w:rsidR="002767A2">
        <w:rPr>
          <w:rFonts w:cs="Calibri" w:cstheme="minorAscii"/>
          <w:b w:val="1"/>
          <w:bCs w:val="1"/>
          <w:color w:val="auto"/>
          <w:sz w:val="24"/>
          <w:szCs w:val="24"/>
          <w:lang w:val="en-US"/>
        </w:rPr>
        <w:t>)</w:t>
      </w:r>
    </w:p>
    <w:p w:rsidRPr="009F6502" w:rsidR="00A63308" w:rsidP="3C7507F0" w:rsidRDefault="00A63308" w14:paraId="416EEEBD" w14:textId="77777777">
      <w:pPr>
        <w:jc w:val="both"/>
        <w:rPr>
          <w:rFonts w:cs="Calibri" w:cstheme="minorAscii"/>
          <w:color w:val="auto"/>
          <w:sz w:val="24"/>
          <w:szCs w:val="24"/>
          <w:lang w:val="en-US"/>
        </w:rPr>
      </w:pPr>
      <w:r w:rsidRPr="3C7507F0" w:rsidR="00A63308">
        <w:rPr>
          <w:rFonts w:cs="Calibri" w:cstheme="minorAscii"/>
          <w:color w:val="auto"/>
          <w:sz w:val="24"/>
          <w:szCs w:val="24"/>
          <w:lang w:val="en-US"/>
        </w:rPr>
        <w:t xml:space="preserve">Field Name: </w:t>
      </w:r>
      <w:r>
        <w:tab/>
      </w:r>
      <w:r w:rsidRPr="3C7507F0" w:rsidR="00A63308">
        <w:rPr>
          <w:rFonts w:cs="Calibri" w:cstheme="minorAscii"/>
          <w:color w:val="auto"/>
          <w:sz w:val="24"/>
          <w:szCs w:val="24"/>
          <w:lang w:val="en-US"/>
        </w:rPr>
        <w:t>DDESPANT</w:t>
      </w:r>
    </w:p>
    <w:p w:rsidRPr="009F6502" w:rsidR="00A63308" w:rsidP="3C7507F0" w:rsidRDefault="00A63308" w14:paraId="57C99DA1" w14:textId="77777777">
      <w:pPr>
        <w:ind w:left="1470" w:hanging="1470"/>
        <w:jc w:val="both"/>
        <w:rPr>
          <w:rFonts w:cs="Calibri" w:cstheme="minorAscii"/>
          <w:color w:val="auto"/>
          <w:sz w:val="24"/>
          <w:szCs w:val="24"/>
          <w:lang w:val="en-US"/>
        </w:rPr>
      </w:pPr>
      <w:r w:rsidRPr="3C7507F0" w:rsidR="00A63308">
        <w:rPr>
          <w:rFonts w:cs="Calibri" w:cstheme="minorAscii"/>
          <w:color w:val="auto"/>
          <w:sz w:val="24"/>
          <w:szCs w:val="24"/>
          <w:lang w:val="en-US"/>
        </w:rPr>
        <w:t>Description:</w:t>
      </w:r>
      <w:r>
        <w:tab/>
      </w:r>
      <w:r w:rsidRPr="3C7507F0" w:rsidR="00A63308">
        <w:rPr>
          <w:rFonts w:cs="Calibri" w:cstheme="minorAscii"/>
          <w:color w:val="auto"/>
          <w:sz w:val="24"/>
          <w:szCs w:val="24"/>
          <w:lang w:val="en-US"/>
        </w:rPr>
        <w:t xml:space="preserve">if the payment has </w:t>
      </w:r>
      <w:r w:rsidRPr="3C7507F0" w:rsidR="00A63308">
        <w:rPr>
          <w:rFonts w:cs="Calibri" w:cstheme="minorAscii"/>
          <w:color w:val="auto"/>
          <w:sz w:val="24"/>
          <w:szCs w:val="24"/>
          <w:lang w:val="en-US"/>
        </w:rPr>
        <w:t xml:space="preserve">been </w:t>
      </w:r>
      <w:r w:rsidRPr="3C7507F0" w:rsidR="00A63308">
        <w:rPr>
          <w:rFonts w:cs="Calibri" w:cstheme="minorAscii"/>
          <w:color w:val="auto"/>
          <w:sz w:val="24"/>
          <w:szCs w:val="24"/>
          <w:lang w:val="en-US"/>
        </w:rPr>
        <w:t>anticipated</w:t>
      </w:r>
      <w:r w:rsidRPr="3C7507F0" w:rsidR="00A63308">
        <w:rPr>
          <w:rFonts w:cs="Calibri" w:cstheme="minorAscii"/>
          <w:color w:val="auto"/>
          <w:sz w:val="24"/>
          <w:szCs w:val="24"/>
          <w:lang w:val="en-US"/>
        </w:rPr>
        <w:t xml:space="preserve">, and for that reason a discount has been granted to your customer, report the unit value, clarifying if such discount is granted in the form of credit, discount on future sales or merchandise. </w:t>
      </w:r>
    </w:p>
    <w:p w:rsidRPr="009F6502" w:rsidR="00A63308" w:rsidP="3C7507F0" w:rsidRDefault="00A63308" w14:paraId="6CB10293" w14:textId="76243153">
      <w:pPr>
        <w:ind w:left="1410" w:hanging="1410"/>
        <w:jc w:val="both"/>
        <w:rPr>
          <w:rFonts w:cs="Calibri" w:cstheme="minorAscii"/>
          <w:color w:val="auto"/>
          <w:sz w:val="24"/>
          <w:szCs w:val="24"/>
          <w:lang w:val="en-US"/>
        </w:rPr>
      </w:pPr>
      <w:r w:rsidRPr="3C7507F0" w:rsidR="00A63308">
        <w:rPr>
          <w:rFonts w:cs="Calibri" w:cstheme="minorAscii"/>
          <w:color w:val="auto"/>
          <w:sz w:val="24"/>
          <w:szCs w:val="24"/>
          <w:lang w:val="en-US"/>
        </w:rPr>
        <w:t xml:space="preserve">Narrative: </w:t>
      </w:r>
      <w:r>
        <w:tab/>
      </w:r>
      <w:r w:rsidRPr="3C7507F0" w:rsidR="00A63308">
        <w:rPr>
          <w:rFonts w:cs="Calibri" w:cstheme="minorAscii"/>
          <w:color w:val="auto"/>
          <w:sz w:val="24"/>
          <w:szCs w:val="24"/>
          <w:lang w:val="en-US"/>
        </w:rPr>
        <w:t xml:space="preserve">explain your policy for granting </w:t>
      </w:r>
      <w:r w:rsidRPr="3C7507F0" w:rsidR="00A63308">
        <w:rPr>
          <w:rFonts w:cs="Calibri" w:cstheme="minorAscii"/>
          <w:color w:val="auto"/>
          <w:sz w:val="24"/>
          <w:szCs w:val="24"/>
          <w:lang w:val="en-US"/>
        </w:rPr>
        <w:t>early payment</w:t>
      </w:r>
      <w:r w:rsidRPr="3C7507F0" w:rsidR="00A63308">
        <w:rPr>
          <w:rFonts w:cs="Calibri" w:cstheme="minorAscii"/>
          <w:color w:val="auto"/>
          <w:sz w:val="24"/>
          <w:szCs w:val="24"/>
          <w:lang w:val="en-US"/>
        </w:rPr>
        <w:t xml:space="preserve"> discount. If such discount varies according </w:t>
      </w:r>
      <w:r w:rsidRPr="3C7507F0" w:rsidR="00A63308">
        <w:rPr>
          <w:rFonts w:cs="Calibri" w:cstheme="minorAscii"/>
          <w:color w:val="auto"/>
          <w:sz w:val="24"/>
          <w:szCs w:val="24"/>
          <w:lang w:val="en-US"/>
        </w:rPr>
        <w:t>with</w:t>
      </w:r>
      <w:r w:rsidRPr="3C7507F0" w:rsidR="00A63308">
        <w:rPr>
          <w:rFonts w:cs="Calibri" w:cstheme="minorAscii"/>
          <w:color w:val="auto"/>
          <w:sz w:val="24"/>
          <w:szCs w:val="24"/>
          <w:lang w:val="en-US"/>
        </w:rPr>
        <w:t xml:space="preserve"> the customer, provide a brief explanation </w:t>
      </w:r>
      <w:r w:rsidRPr="3C7507F0" w:rsidR="00A63308">
        <w:rPr>
          <w:rFonts w:cs="Calibri" w:cstheme="minorAscii"/>
          <w:color w:val="auto"/>
          <w:sz w:val="24"/>
          <w:szCs w:val="24"/>
          <w:lang w:val="en-US"/>
        </w:rPr>
        <w:t>on</w:t>
      </w:r>
      <w:r w:rsidRPr="3C7507F0" w:rsidR="00A63308">
        <w:rPr>
          <w:rFonts w:cs="Calibri" w:cstheme="minorAscii"/>
          <w:color w:val="auto"/>
          <w:sz w:val="24"/>
          <w:szCs w:val="24"/>
          <w:lang w:val="en-US"/>
        </w:rPr>
        <w:t xml:space="preserve"> the adopted policy for each customer category. Explain how you calculated the per-unit discount, providing the discounts worksheet as an attachment to the response. Where available, provide sample documentation for this type of </w:t>
      </w:r>
      <w:r w:rsidRPr="3C7507F0" w:rsidR="00A63308">
        <w:rPr>
          <w:rFonts w:cs="Calibri" w:cstheme="minorAscii"/>
          <w:color w:val="auto"/>
          <w:sz w:val="24"/>
          <w:szCs w:val="24"/>
          <w:lang w:val="en-US"/>
        </w:rPr>
        <w:t>discount</w:t>
      </w:r>
      <w:r w:rsidRPr="3C7507F0" w:rsidR="00C51E4A">
        <w:rPr>
          <w:rFonts w:cs="Calibri" w:cstheme="minorAscii"/>
          <w:color w:val="auto"/>
          <w:sz w:val="24"/>
          <w:szCs w:val="24"/>
          <w:lang w:val="en-US"/>
        </w:rPr>
        <w:t xml:space="preserve"> </w:t>
      </w:r>
    </w:p>
    <w:p w:rsidRPr="009F6502" w:rsidR="00A63308" w:rsidP="3C7507F0" w:rsidRDefault="00A63308" w14:paraId="5DBCC07B" w14:textId="77777777">
      <w:pPr>
        <w:spacing w:after="0"/>
        <w:jc w:val="both"/>
        <w:rPr>
          <w:rFonts w:cs="Calibri" w:cstheme="minorAscii"/>
          <w:color w:val="auto"/>
          <w:sz w:val="24"/>
          <w:szCs w:val="24"/>
          <w:lang w:val="en-US"/>
        </w:rPr>
      </w:pPr>
    </w:p>
    <w:p w:rsidRPr="009F6502" w:rsidR="00A63308" w:rsidP="3C7507F0" w:rsidRDefault="00A63308" w14:paraId="2D310AEC" w14:textId="77777777">
      <w:pPr>
        <w:jc w:val="both"/>
        <w:rPr>
          <w:rFonts w:cs="Calibri" w:cstheme="minorAscii"/>
          <w:color w:val="auto"/>
          <w:sz w:val="24"/>
          <w:szCs w:val="24"/>
          <w:lang w:val="en-US"/>
        </w:rPr>
      </w:pPr>
      <w:r w:rsidRPr="3C7507F0" w:rsidR="00A63308">
        <w:rPr>
          <w:rFonts w:cs="Calibri" w:cstheme="minorAscii"/>
          <w:b w:val="1"/>
          <w:bCs w:val="1"/>
          <w:color w:val="auto"/>
          <w:sz w:val="24"/>
          <w:szCs w:val="24"/>
          <w:lang w:val="en-US"/>
        </w:rPr>
        <w:t xml:space="preserve">FIELD NUMBER 13.2: </w:t>
      </w:r>
      <w:r>
        <w:tab/>
      </w:r>
      <w:r w:rsidRPr="3C7507F0" w:rsidR="00A63308">
        <w:rPr>
          <w:rFonts w:cs="Calibri" w:cstheme="minorAscii"/>
          <w:b w:val="1"/>
          <w:bCs w:val="1"/>
          <w:color w:val="auto"/>
          <w:sz w:val="24"/>
          <w:szCs w:val="24"/>
          <w:lang w:val="en-US"/>
        </w:rPr>
        <w:t xml:space="preserve">Quantity </w:t>
      </w:r>
      <w:r w:rsidRPr="3C7507F0" w:rsidR="00F4717C">
        <w:rPr>
          <w:rFonts w:cs="Calibri" w:cstheme="minorAscii"/>
          <w:b w:val="1"/>
          <w:bCs w:val="1"/>
          <w:color w:val="auto"/>
          <w:sz w:val="24"/>
          <w:szCs w:val="24"/>
          <w:lang w:val="en-US"/>
        </w:rPr>
        <w:t>D</w:t>
      </w:r>
      <w:r w:rsidRPr="3C7507F0" w:rsidR="00A63308">
        <w:rPr>
          <w:rFonts w:cs="Calibri" w:cstheme="minorAscii"/>
          <w:b w:val="1"/>
          <w:bCs w:val="1"/>
          <w:color w:val="auto"/>
          <w:sz w:val="24"/>
          <w:szCs w:val="24"/>
          <w:lang w:val="en-US"/>
        </w:rPr>
        <w:t>iscount</w:t>
      </w:r>
      <w:r w:rsidRPr="3C7507F0" w:rsidR="002767A2">
        <w:rPr>
          <w:rFonts w:cs="Calibri" w:cstheme="minorAscii"/>
          <w:b w:val="1"/>
          <w:bCs w:val="1"/>
          <w:color w:val="auto"/>
          <w:sz w:val="24"/>
          <w:szCs w:val="24"/>
          <w:lang w:val="en-US"/>
        </w:rPr>
        <w:t xml:space="preserve"> </w:t>
      </w:r>
      <w:r w:rsidRPr="3C7507F0" w:rsidR="00BA0FA2">
        <w:rPr>
          <w:rFonts w:cs="Calibri" w:cstheme="minorAscii"/>
          <w:b w:val="1"/>
          <w:bCs w:val="1"/>
          <w:color w:val="auto"/>
          <w:sz w:val="24"/>
          <w:szCs w:val="24"/>
          <w:lang w:val="en-US"/>
        </w:rPr>
        <w:t xml:space="preserve">per Unit </w:t>
      </w:r>
      <w:r w:rsidRPr="3C7507F0" w:rsidR="002767A2">
        <w:rPr>
          <w:rFonts w:cs="Calibri" w:cstheme="minorAscii"/>
          <w:b w:val="1"/>
          <w:bCs w:val="1"/>
          <w:color w:val="auto"/>
          <w:sz w:val="24"/>
          <w:szCs w:val="24"/>
          <w:lang w:val="en-US"/>
        </w:rPr>
        <w:t>(currency/</w:t>
      </w:r>
      <w:r w:rsidRPr="3C7507F0" w:rsidR="004F76A9">
        <w:rPr>
          <w:rFonts w:cs="Calibri" w:cstheme="minorAscii"/>
          <w:b w:val="1"/>
          <w:bCs w:val="1"/>
          <w:color w:val="auto"/>
          <w:sz w:val="24"/>
          <w:szCs w:val="24"/>
          <w:lang w:val="en-US"/>
        </w:rPr>
        <w:t>unit</w:t>
      </w:r>
      <w:r w:rsidRPr="3C7507F0" w:rsidR="002767A2">
        <w:rPr>
          <w:rFonts w:cs="Calibri" w:cstheme="minorAscii"/>
          <w:b w:val="1"/>
          <w:bCs w:val="1"/>
          <w:color w:val="auto"/>
          <w:sz w:val="24"/>
          <w:szCs w:val="24"/>
          <w:lang w:val="en-US"/>
        </w:rPr>
        <w:t>)</w:t>
      </w:r>
    </w:p>
    <w:p w:rsidRPr="009F6502" w:rsidR="00A63308" w:rsidP="3C7507F0" w:rsidRDefault="00A63308" w14:paraId="4D7CCA36" w14:textId="77777777">
      <w:pPr>
        <w:jc w:val="both"/>
        <w:rPr>
          <w:rFonts w:cs="Calibri" w:cstheme="minorAscii"/>
          <w:color w:val="auto"/>
          <w:sz w:val="24"/>
          <w:szCs w:val="24"/>
          <w:lang w:val="en-US"/>
        </w:rPr>
      </w:pPr>
      <w:r w:rsidRPr="3C7507F0" w:rsidR="00A63308">
        <w:rPr>
          <w:rFonts w:cs="Calibri" w:cstheme="minorAscii"/>
          <w:color w:val="auto"/>
          <w:sz w:val="24"/>
          <w:szCs w:val="24"/>
          <w:lang w:val="en-US"/>
        </w:rPr>
        <w:t xml:space="preserve">Field Name: </w:t>
      </w:r>
      <w:r>
        <w:tab/>
      </w:r>
      <w:r w:rsidRPr="3C7507F0" w:rsidR="00A63308">
        <w:rPr>
          <w:rFonts w:cs="Calibri" w:cstheme="minorAscii"/>
          <w:color w:val="auto"/>
          <w:sz w:val="24"/>
          <w:szCs w:val="24"/>
          <w:lang w:val="en-US"/>
        </w:rPr>
        <w:t>DDESQTD</w:t>
      </w:r>
    </w:p>
    <w:p w:rsidRPr="009F6502" w:rsidR="00A63308" w:rsidP="3C7507F0" w:rsidRDefault="00A63308" w14:paraId="47666896" w14:textId="77777777">
      <w:pPr>
        <w:ind w:left="1410" w:hanging="1410"/>
        <w:jc w:val="both"/>
        <w:rPr>
          <w:rFonts w:cs="Calibri" w:cstheme="minorAscii"/>
          <w:color w:val="auto"/>
          <w:sz w:val="24"/>
          <w:szCs w:val="24"/>
          <w:lang w:val="en-US"/>
        </w:rPr>
      </w:pPr>
      <w:r w:rsidRPr="3C7507F0" w:rsidR="00A63308">
        <w:rPr>
          <w:rFonts w:cs="Calibri" w:cstheme="minorAscii"/>
          <w:color w:val="auto"/>
          <w:sz w:val="24"/>
          <w:szCs w:val="24"/>
          <w:lang w:val="en-US"/>
        </w:rPr>
        <w:t xml:space="preserve">Description: </w:t>
      </w:r>
      <w:r>
        <w:tab/>
      </w:r>
      <w:r w:rsidRPr="3C7507F0" w:rsidR="00A63308">
        <w:rPr>
          <w:rFonts w:cs="Calibri" w:cstheme="minorAscii"/>
          <w:color w:val="auto"/>
          <w:sz w:val="24"/>
          <w:szCs w:val="24"/>
          <w:lang w:val="en-US"/>
        </w:rPr>
        <w:t xml:space="preserve">if a discount has </w:t>
      </w:r>
      <w:r w:rsidRPr="3C7507F0" w:rsidR="00A63308">
        <w:rPr>
          <w:rFonts w:cs="Calibri" w:cstheme="minorAscii"/>
          <w:color w:val="auto"/>
          <w:sz w:val="24"/>
          <w:szCs w:val="24"/>
          <w:lang w:val="en-US"/>
        </w:rPr>
        <w:t>been granted</w:t>
      </w:r>
      <w:r w:rsidRPr="3C7507F0" w:rsidR="00A63308">
        <w:rPr>
          <w:rFonts w:cs="Calibri" w:cstheme="minorAscii"/>
          <w:color w:val="auto"/>
          <w:sz w:val="24"/>
          <w:szCs w:val="24"/>
          <w:lang w:val="en-US"/>
        </w:rPr>
        <w:t xml:space="preserve"> due to the quantities sold, report the unit value of such discount. This field should only </w:t>
      </w:r>
      <w:r w:rsidRPr="3C7507F0" w:rsidR="00A63308">
        <w:rPr>
          <w:rFonts w:cs="Calibri" w:cstheme="minorAscii"/>
          <w:color w:val="auto"/>
          <w:sz w:val="24"/>
          <w:szCs w:val="24"/>
          <w:lang w:val="en-US"/>
        </w:rPr>
        <w:t>be filled</w:t>
      </w:r>
      <w:r w:rsidRPr="3C7507F0" w:rsidR="00A63308">
        <w:rPr>
          <w:rFonts w:cs="Calibri" w:cstheme="minorAscii"/>
          <w:color w:val="auto"/>
          <w:sz w:val="24"/>
          <w:szCs w:val="24"/>
          <w:lang w:val="en-US"/>
        </w:rPr>
        <w:t xml:space="preserve"> if the discount was granted after the invoice issuance.</w:t>
      </w:r>
    </w:p>
    <w:p w:rsidRPr="009F6502" w:rsidR="00A63308" w:rsidP="3C7507F0" w:rsidRDefault="00A63308" w14:paraId="3EC71CB5" w14:textId="77777777">
      <w:pPr>
        <w:ind w:left="1410" w:hanging="1410"/>
        <w:jc w:val="both"/>
        <w:rPr>
          <w:rFonts w:cs="Calibri" w:cstheme="minorAscii"/>
          <w:color w:val="auto"/>
          <w:sz w:val="24"/>
          <w:szCs w:val="24"/>
          <w:lang w:val="en-US"/>
        </w:rPr>
      </w:pPr>
      <w:r w:rsidRPr="3C7507F0" w:rsidR="00A63308">
        <w:rPr>
          <w:rFonts w:cs="Calibri" w:cstheme="minorAscii"/>
          <w:color w:val="auto"/>
          <w:sz w:val="24"/>
          <w:szCs w:val="24"/>
          <w:lang w:val="en-US"/>
        </w:rPr>
        <w:t xml:space="preserve">Narrative: </w:t>
      </w:r>
      <w:r>
        <w:tab/>
      </w:r>
      <w:r w:rsidRPr="3C7507F0" w:rsidR="00A63308">
        <w:rPr>
          <w:rFonts w:cs="Calibri" w:cstheme="minorAscii"/>
          <w:color w:val="auto"/>
          <w:sz w:val="24"/>
          <w:szCs w:val="24"/>
          <w:lang w:val="en-US"/>
        </w:rPr>
        <w:t xml:space="preserve">explain your policy for granting quantity discount, clarifying if such discount </w:t>
      </w:r>
      <w:r w:rsidRPr="3C7507F0" w:rsidR="00A63308">
        <w:rPr>
          <w:rFonts w:cs="Calibri" w:cstheme="minorAscii"/>
          <w:color w:val="auto"/>
          <w:sz w:val="24"/>
          <w:szCs w:val="24"/>
          <w:lang w:val="en-US"/>
        </w:rPr>
        <w:t>is granted</w:t>
      </w:r>
      <w:r w:rsidRPr="3C7507F0" w:rsidR="00A63308">
        <w:rPr>
          <w:rFonts w:cs="Calibri" w:cstheme="minorAscii"/>
          <w:color w:val="auto"/>
          <w:sz w:val="24"/>
          <w:szCs w:val="24"/>
          <w:lang w:val="en-US"/>
        </w:rPr>
        <w:t xml:space="preserve"> in the form of credit, discount on future sales or merchandise. If such discount varies according </w:t>
      </w:r>
      <w:r w:rsidRPr="3C7507F0" w:rsidR="00A63308">
        <w:rPr>
          <w:rFonts w:cs="Calibri" w:cstheme="minorAscii"/>
          <w:color w:val="auto"/>
          <w:sz w:val="24"/>
          <w:szCs w:val="24"/>
          <w:lang w:val="en-US"/>
        </w:rPr>
        <w:t>with</w:t>
      </w:r>
      <w:r w:rsidRPr="3C7507F0" w:rsidR="00A63308">
        <w:rPr>
          <w:rFonts w:cs="Calibri" w:cstheme="minorAscii"/>
          <w:color w:val="auto"/>
          <w:sz w:val="24"/>
          <w:szCs w:val="24"/>
          <w:lang w:val="en-US"/>
        </w:rPr>
        <w:t xml:space="preserve"> the customer, provide a brief explanation </w:t>
      </w:r>
      <w:r w:rsidRPr="3C7507F0" w:rsidR="00A63308">
        <w:rPr>
          <w:rFonts w:cs="Calibri" w:cstheme="minorAscii"/>
          <w:color w:val="auto"/>
          <w:sz w:val="24"/>
          <w:szCs w:val="24"/>
          <w:lang w:val="en-US"/>
        </w:rPr>
        <w:t>on</w:t>
      </w:r>
      <w:r w:rsidRPr="3C7507F0" w:rsidR="00A63308">
        <w:rPr>
          <w:rFonts w:cs="Calibri" w:cstheme="minorAscii"/>
          <w:color w:val="auto"/>
          <w:sz w:val="24"/>
          <w:szCs w:val="24"/>
          <w:lang w:val="en-US"/>
        </w:rPr>
        <w:t xml:space="preserve"> the adopted policy for each customer category. Explain how you calculated the per-unit discount. Provide the discounts worksheet as an attachment to the response or another equivalent document. </w:t>
      </w:r>
    </w:p>
    <w:p w:rsidRPr="009F6502" w:rsidR="00F4717C" w:rsidP="3C7507F0" w:rsidRDefault="00F4717C" w14:paraId="77A519E7" w14:textId="77777777">
      <w:pPr>
        <w:jc w:val="both"/>
        <w:rPr>
          <w:rFonts w:cs="Calibri" w:cstheme="minorAscii"/>
          <w:color w:val="auto"/>
          <w:sz w:val="24"/>
          <w:szCs w:val="24"/>
          <w:lang w:val="en-US"/>
        </w:rPr>
      </w:pPr>
    </w:p>
    <w:p w:rsidRPr="009F6502" w:rsidR="00A63308" w:rsidP="3C7507F0" w:rsidRDefault="00A63308" w14:paraId="13DF9E12" w14:textId="77777777">
      <w:pPr>
        <w:jc w:val="both"/>
        <w:rPr>
          <w:rFonts w:cs="Calibri" w:cstheme="minorAscii"/>
          <w:color w:val="auto"/>
          <w:sz w:val="24"/>
          <w:szCs w:val="24"/>
          <w:lang w:val="en-US"/>
        </w:rPr>
      </w:pPr>
      <w:r w:rsidRPr="3C7507F0" w:rsidR="00A63308">
        <w:rPr>
          <w:rFonts w:cs="Calibri" w:cstheme="minorAscii"/>
          <w:b w:val="1"/>
          <w:bCs w:val="1"/>
          <w:color w:val="auto"/>
          <w:sz w:val="24"/>
          <w:szCs w:val="24"/>
          <w:lang w:val="en-US"/>
        </w:rPr>
        <w:t xml:space="preserve">FIELD NUMBER </w:t>
      </w:r>
      <w:r w:rsidRPr="3C7507F0" w:rsidR="00A63308">
        <w:rPr>
          <w:rFonts w:cs="Calibri" w:cstheme="minorAscii"/>
          <w:b w:val="1"/>
          <w:bCs w:val="1"/>
          <w:color w:val="auto"/>
          <w:sz w:val="24"/>
          <w:szCs w:val="24"/>
          <w:lang w:val="en-US"/>
        </w:rPr>
        <w:t>13.(</w:t>
      </w:r>
      <w:r w:rsidRPr="3C7507F0" w:rsidR="00A63308">
        <w:rPr>
          <w:rFonts w:cs="Calibri" w:cstheme="minorAscii"/>
          <w:b w:val="1"/>
          <w:bCs w:val="1"/>
          <w:color w:val="auto"/>
          <w:sz w:val="24"/>
          <w:szCs w:val="24"/>
          <w:lang w:val="en-US"/>
        </w:rPr>
        <w:t xml:space="preserve">3 until n): </w:t>
      </w:r>
      <w:r>
        <w:tab/>
      </w:r>
      <w:r w:rsidRPr="3C7507F0" w:rsidR="00A63308">
        <w:rPr>
          <w:rFonts w:cs="Calibri" w:cstheme="minorAscii"/>
          <w:b w:val="1"/>
          <w:bCs w:val="1"/>
          <w:color w:val="auto"/>
          <w:sz w:val="24"/>
          <w:szCs w:val="24"/>
          <w:lang w:val="en-US"/>
        </w:rPr>
        <w:t xml:space="preserve">Other </w:t>
      </w:r>
      <w:r w:rsidRPr="3C7507F0" w:rsidR="00F4717C">
        <w:rPr>
          <w:rFonts w:cs="Calibri" w:cstheme="minorAscii"/>
          <w:b w:val="1"/>
          <w:bCs w:val="1"/>
          <w:color w:val="auto"/>
          <w:sz w:val="24"/>
          <w:szCs w:val="24"/>
          <w:lang w:val="en-US"/>
        </w:rPr>
        <w:t>D</w:t>
      </w:r>
      <w:r w:rsidRPr="3C7507F0" w:rsidR="00A63308">
        <w:rPr>
          <w:rFonts w:cs="Calibri" w:cstheme="minorAscii"/>
          <w:b w:val="1"/>
          <w:bCs w:val="1"/>
          <w:color w:val="auto"/>
          <w:sz w:val="24"/>
          <w:szCs w:val="24"/>
          <w:lang w:val="en-US"/>
        </w:rPr>
        <w:t>iscounts</w:t>
      </w:r>
      <w:r w:rsidRPr="3C7507F0" w:rsidR="002767A2">
        <w:rPr>
          <w:rFonts w:cs="Calibri" w:cstheme="minorAscii"/>
          <w:b w:val="1"/>
          <w:bCs w:val="1"/>
          <w:color w:val="auto"/>
          <w:sz w:val="24"/>
          <w:szCs w:val="24"/>
          <w:lang w:val="en-US"/>
        </w:rPr>
        <w:t xml:space="preserve"> (currency/</w:t>
      </w:r>
      <w:r w:rsidRPr="3C7507F0" w:rsidR="004F76A9">
        <w:rPr>
          <w:rFonts w:cs="Calibri" w:cstheme="minorAscii"/>
          <w:b w:val="1"/>
          <w:bCs w:val="1"/>
          <w:color w:val="auto"/>
          <w:sz w:val="24"/>
          <w:szCs w:val="24"/>
          <w:lang w:val="en-US"/>
        </w:rPr>
        <w:t>unit</w:t>
      </w:r>
      <w:r w:rsidRPr="3C7507F0" w:rsidR="002767A2">
        <w:rPr>
          <w:rFonts w:cs="Calibri" w:cstheme="minorAscii"/>
          <w:b w:val="1"/>
          <w:bCs w:val="1"/>
          <w:color w:val="auto"/>
          <w:sz w:val="24"/>
          <w:szCs w:val="24"/>
          <w:lang w:val="en-US"/>
        </w:rPr>
        <w:t>)</w:t>
      </w:r>
    </w:p>
    <w:p w:rsidRPr="009F6502" w:rsidR="00A63308" w:rsidP="3C7507F0" w:rsidRDefault="00A63308" w14:paraId="04BFC26E" w14:textId="77777777">
      <w:pPr>
        <w:jc w:val="both"/>
        <w:rPr>
          <w:rFonts w:cs="Calibri" w:cstheme="minorAscii"/>
          <w:color w:val="auto"/>
          <w:sz w:val="24"/>
          <w:szCs w:val="24"/>
          <w:lang w:val="en-US"/>
        </w:rPr>
      </w:pPr>
      <w:r w:rsidRPr="3C7507F0" w:rsidR="00A63308">
        <w:rPr>
          <w:rFonts w:cs="Calibri" w:cstheme="minorAscii"/>
          <w:color w:val="auto"/>
          <w:sz w:val="24"/>
          <w:szCs w:val="24"/>
          <w:lang w:val="en-US"/>
        </w:rPr>
        <w:t xml:space="preserve">Field Name: </w:t>
      </w:r>
      <w:r>
        <w:tab/>
      </w:r>
      <w:r w:rsidRPr="3C7507F0" w:rsidR="00A63308">
        <w:rPr>
          <w:rFonts w:cs="Calibri" w:cstheme="minorAscii"/>
          <w:color w:val="auto"/>
          <w:sz w:val="24"/>
          <w:szCs w:val="24"/>
          <w:lang w:val="en-US"/>
        </w:rPr>
        <w:t>DOUTDES</w:t>
      </w:r>
    </w:p>
    <w:p w:rsidRPr="009F6502" w:rsidR="00A63308" w:rsidP="3C7507F0" w:rsidRDefault="00A63308" w14:paraId="4B9297AE" w14:textId="77777777">
      <w:pPr>
        <w:ind w:left="1410" w:hanging="1410"/>
        <w:rPr>
          <w:rFonts w:cs="Calibri" w:cstheme="minorAscii"/>
          <w:color w:val="auto"/>
          <w:sz w:val="24"/>
          <w:szCs w:val="24"/>
          <w:lang w:val="en-US"/>
        </w:rPr>
      </w:pPr>
      <w:r w:rsidRPr="3C7507F0" w:rsidR="00A63308">
        <w:rPr>
          <w:rFonts w:cs="Calibri" w:cstheme="minorAscii"/>
          <w:color w:val="auto"/>
          <w:sz w:val="24"/>
          <w:szCs w:val="24"/>
          <w:lang w:val="en-US"/>
        </w:rPr>
        <w:t xml:space="preserve">Description: </w:t>
      </w:r>
      <w:r>
        <w:tab/>
      </w:r>
      <w:r w:rsidRPr="3C7507F0" w:rsidR="00A63308">
        <w:rPr>
          <w:rFonts w:cs="Calibri" w:cstheme="minorAscii"/>
          <w:color w:val="auto"/>
          <w:sz w:val="24"/>
          <w:szCs w:val="24"/>
          <w:lang w:val="en-US"/>
        </w:rPr>
        <w:t xml:space="preserve">report the unit value of other discounts granted to the customer, clarifying if such discounts have already </w:t>
      </w:r>
      <w:r w:rsidRPr="3C7507F0" w:rsidR="00A63308">
        <w:rPr>
          <w:rFonts w:cs="Calibri" w:cstheme="minorAscii"/>
          <w:color w:val="auto"/>
          <w:sz w:val="24"/>
          <w:szCs w:val="24"/>
          <w:lang w:val="en-US"/>
        </w:rPr>
        <w:t>been considered</w:t>
      </w:r>
      <w:r w:rsidRPr="3C7507F0" w:rsidR="00A63308">
        <w:rPr>
          <w:rFonts w:cs="Calibri" w:cstheme="minorAscii"/>
          <w:color w:val="auto"/>
          <w:sz w:val="24"/>
          <w:szCs w:val="24"/>
          <w:lang w:val="en-US"/>
        </w:rPr>
        <w:t xml:space="preserve"> for </w:t>
      </w:r>
      <w:r w:rsidRPr="3C7507F0" w:rsidR="00A63308">
        <w:rPr>
          <w:rFonts w:cs="Calibri" w:cstheme="minorAscii"/>
          <w:color w:val="auto"/>
          <w:sz w:val="24"/>
          <w:szCs w:val="24"/>
          <w:lang w:val="en-US"/>
        </w:rPr>
        <w:t>determining</w:t>
      </w:r>
      <w:r w:rsidRPr="3C7507F0" w:rsidR="00A63308">
        <w:rPr>
          <w:rFonts w:cs="Calibri" w:cstheme="minorAscii"/>
          <w:color w:val="auto"/>
          <w:sz w:val="24"/>
          <w:szCs w:val="24"/>
          <w:lang w:val="en-US"/>
        </w:rPr>
        <w:t xml:space="preserve"> the gross unit price referred in the field 12.0. Create a separate field for reporting each discount granted. Each record on the database must correspond to a</w:t>
      </w:r>
      <w:r w:rsidRPr="3C7507F0" w:rsidR="00BB3D43">
        <w:rPr>
          <w:rFonts w:cs="Calibri" w:cstheme="minorAscii"/>
          <w:color w:val="auto"/>
          <w:sz w:val="24"/>
          <w:szCs w:val="24"/>
          <w:lang w:val="en-US"/>
        </w:rPr>
        <w:t xml:space="preserve"> row of the </w:t>
      </w:r>
      <w:r w:rsidRPr="3C7507F0" w:rsidR="00A63308">
        <w:rPr>
          <w:rFonts w:cs="Calibri" w:cstheme="minorAscii"/>
          <w:color w:val="auto"/>
          <w:sz w:val="24"/>
          <w:szCs w:val="24"/>
          <w:lang w:val="en-US"/>
        </w:rPr>
        <w:t>invoice</w:t>
      </w:r>
      <w:r w:rsidRPr="3C7507F0" w:rsidR="00A63308">
        <w:rPr>
          <w:rFonts w:cs="Calibri" w:cstheme="minorAscii"/>
          <w:i w:val="1"/>
          <w:iCs w:val="1"/>
          <w:color w:val="auto"/>
          <w:sz w:val="24"/>
          <w:szCs w:val="24"/>
          <w:lang w:val="en-US"/>
        </w:rPr>
        <w:t xml:space="preserve">. </w:t>
      </w:r>
    </w:p>
    <w:p w:rsidRPr="009F6502" w:rsidR="00A63308" w:rsidP="3C7507F0" w:rsidRDefault="00A63308" w14:paraId="51D1BE02" w14:textId="77777777">
      <w:pPr>
        <w:ind w:left="1410" w:hanging="1410"/>
        <w:jc w:val="both"/>
        <w:rPr>
          <w:rFonts w:cs="Calibri" w:cstheme="minorAscii"/>
          <w:color w:val="auto"/>
          <w:sz w:val="24"/>
          <w:szCs w:val="24"/>
          <w:lang w:val="en-US"/>
        </w:rPr>
      </w:pPr>
      <w:r w:rsidRPr="3C7507F0" w:rsidR="00A63308">
        <w:rPr>
          <w:rFonts w:cs="Calibri" w:cstheme="minorAscii"/>
          <w:color w:val="auto"/>
          <w:sz w:val="24"/>
          <w:szCs w:val="24"/>
          <w:lang w:val="en-US"/>
        </w:rPr>
        <w:t xml:space="preserve">Narrative: </w:t>
      </w:r>
      <w:r>
        <w:tab/>
      </w:r>
      <w:r w:rsidRPr="3C7507F0" w:rsidR="00A63308">
        <w:rPr>
          <w:rFonts w:cs="Calibri" w:cstheme="minorAscii"/>
          <w:color w:val="auto"/>
          <w:sz w:val="24"/>
          <w:szCs w:val="24"/>
          <w:lang w:val="en-US"/>
        </w:rPr>
        <w:t xml:space="preserve">explain your policy for granting quantity discount, clarifying if such discount </w:t>
      </w:r>
      <w:r w:rsidRPr="3C7507F0" w:rsidR="00A63308">
        <w:rPr>
          <w:rFonts w:cs="Calibri" w:cstheme="minorAscii"/>
          <w:color w:val="auto"/>
          <w:sz w:val="24"/>
          <w:szCs w:val="24"/>
          <w:lang w:val="en-US"/>
        </w:rPr>
        <w:t>is granted</w:t>
      </w:r>
      <w:r w:rsidRPr="3C7507F0" w:rsidR="00A63308">
        <w:rPr>
          <w:rFonts w:cs="Calibri" w:cstheme="minorAscii"/>
          <w:color w:val="auto"/>
          <w:sz w:val="24"/>
          <w:szCs w:val="24"/>
          <w:lang w:val="en-US"/>
        </w:rPr>
        <w:t xml:space="preserve"> in the form of credit, discount on future sales or merchandise. If such discount varies according </w:t>
      </w:r>
      <w:r w:rsidRPr="3C7507F0" w:rsidR="00A63308">
        <w:rPr>
          <w:rFonts w:cs="Calibri" w:cstheme="minorAscii"/>
          <w:color w:val="auto"/>
          <w:sz w:val="24"/>
          <w:szCs w:val="24"/>
          <w:lang w:val="en-US"/>
        </w:rPr>
        <w:t>with</w:t>
      </w:r>
      <w:r w:rsidRPr="3C7507F0" w:rsidR="00A63308">
        <w:rPr>
          <w:rFonts w:cs="Calibri" w:cstheme="minorAscii"/>
          <w:color w:val="auto"/>
          <w:sz w:val="24"/>
          <w:szCs w:val="24"/>
          <w:lang w:val="en-US"/>
        </w:rPr>
        <w:t xml:space="preserve"> the customer, provide a brief explanation </w:t>
      </w:r>
      <w:r w:rsidRPr="3C7507F0" w:rsidR="00A63308">
        <w:rPr>
          <w:rFonts w:cs="Calibri" w:cstheme="minorAscii"/>
          <w:color w:val="auto"/>
          <w:sz w:val="24"/>
          <w:szCs w:val="24"/>
          <w:lang w:val="en-US"/>
        </w:rPr>
        <w:t>on</w:t>
      </w:r>
      <w:r w:rsidRPr="3C7507F0" w:rsidR="00A63308">
        <w:rPr>
          <w:rFonts w:cs="Calibri" w:cstheme="minorAscii"/>
          <w:color w:val="auto"/>
          <w:sz w:val="24"/>
          <w:szCs w:val="24"/>
          <w:lang w:val="en-US"/>
        </w:rPr>
        <w:t xml:space="preserve"> the adopted policy for each customer category. Explain how you calculated the per-unit discount. Provide the discounts worksheet as an attachment to the response or another equivalent document. </w:t>
      </w:r>
    </w:p>
    <w:p w:rsidRPr="009F6502" w:rsidR="00A63308" w:rsidP="3C7507F0" w:rsidRDefault="00A63308" w14:paraId="76733DB9" w14:textId="77777777">
      <w:pPr>
        <w:spacing w:after="0"/>
        <w:jc w:val="both"/>
        <w:rPr>
          <w:rFonts w:cs="Calibri" w:cstheme="minorAscii"/>
          <w:color w:val="auto"/>
          <w:sz w:val="24"/>
          <w:szCs w:val="24"/>
          <w:lang w:val="en-US"/>
        </w:rPr>
      </w:pPr>
    </w:p>
    <w:p w:rsidRPr="009F6502" w:rsidR="00A63308" w:rsidP="351546FD" w:rsidRDefault="00A63308" w14:paraId="3E13CABC" w14:textId="77777777">
      <w:pPr>
        <w:jc w:val="both"/>
        <w:rPr>
          <w:rFonts w:cs="Calibri" w:cstheme="minorAscii"/>
          <w:color w:val="auto"/>
          <w:sz w:val="24"/>
          <w:szCs w:val="24"/>
          <w:lang w:val="pt-BR"/>
        </w:rPr>
      </w:pPr>
      <w:r w:rsidRPr="351546FD" w:rsidR="00A63308">
        <w:rPr>
          <w:rFonts w:cs="Calibri" w:cstheme="minorAscii"/>
          <w:b w:val="1"/>
          <w:bCs w:val="1"/>
          <w:color w:val="auto"/>
          <w:sz w:val="24"/>
          <w:szCs w:val="24"/>
          <w:lang w:val="pt-BR"/>
        </w:rPr>
        <w:t xml:space="preserve">FIELD NUMBER </w:t>
      </w:r>
      <w:r w:rsidRPr="351546FD" w:rsidR="00A63308">
        <w:rPr>
          <w:rFonts w:cs="Calibri" w:cstheme="minorAscii"/>
          <w:b w:val="1"/>
          <w:bCs w:val="1"/>
          <w:color w:val="auto"/>
          <w:sz w:val="24"/>
          <w:szCs w:val="24"/>
          <w:lang w:val="pt-BR"/>
        </w:rPr>
        <w:t>14.(</w:t>
      </w:r>
      <w:r w:rsidRPr="351546FD" w:rsidR="00A63308">
        <w:rPr>
          <w:rFonts w:cs="Calibri" w:cstheme="minorAscii"/>
          <w:b w:val="1"/>
          <w:bCs w:val="1"/>
          <w:color w:val="auto"/>
          <w:sz w:val="24"/>
          <w:szCs w:val="24"/>
          <w:lang w:val="pt-BR"/>
        </w:rPr>
        <w:t>1 until n</w:t>
      </w:r>
      <w:r w:rsidRPr="351546FD" w:rsidR="00A63308">
        <w:rPr>
          <w:rFonts w:cs="Calibri" w:cstheme="minorAscii"/>
          <w:b w:val="1"/>
          <w:bCs w:val="1"/>
          <w:color w:val="auto"/>
          <w:sz w:val="24"/>
          <w:szCs w:val="24"/>
          <w:lang w:val="pt-BR"/>
        </w:rPr>
        <w:t>) :</w:t>
      </w:r>
      <w:r>
        <w:tab/>
      </w:r>
      <w:r w:rsidRPr="351546FD" w:rsidR="00A63308">
        <w:rPr>
          <w:rFonts w:cs="Calibri" w:cstheme="minorAscii"/>
          <w:b w:val="1"/>
          <w:bCs w:val="1"/>
          <w:color w:val="auto"/>
          <w:sz w:val="24"/>
          <w:szCs w:val="24"/>
          <w:lang w:val="pt-BR"/>
        </w:rPr>
        <w:t xml:space="preserve"> Rebate</w:t>
      </w:r>
      <w:r w:rsidRPr="351546FD" w:rsidR="002767A2">
        <w:rPr>
          <w:rFonts w:cs="Calibri" w:cstheme="minorAscii"/>
          <w:b w:val="1"/>
          <w:bCs w:val="1"/>
          <w:color w:val="auto"/>
          <w:sz w:val="24"/>
          <w:szCs w:val="24"/>
          <w:lang w:val="pt-BR"/>
        </w:rPr>
        <w:t xml:space="preserve"> (currency/</w:t>
      </w:r>
      <w:r w:rsidRPr="351546FD" w:rsidR="004F76A9">
        <w:rPr>
          <w:rFonts w:cs="Calibri" w:cstheme="minorAscii"/>
          <w:b w:val="1"/>
          <w:bCs w:val="1"/>
          <w:color w:val="auto"/>
          <w:sz w:val="24"/>
          <w:szCs w:val="24"/>
          <w:lang w:val="pt-BR"/>
        </w:rPr>
        <w:t>unit</w:t>
      </w:r>
      <w:r w:rsidRPr="351546FD" w:rsidR="002767A2">
        <w:rPr>
          <w:rFonts w:cs="Calibri" w:cstheme="minorAscii"/>
          <w:b w:val="1"/>
          <w:bCs w:val="1"/>
          <w:color w:val="auto"/>
          <w:sz w:val="24"/>
          <w:szCs w:val="24"/>
          <w:lang w:val="pt-BR"/>
        </w:rPr>
        <w:t>)</w:t>
      </w:r>
    </w:p>
    <w:p w:rsidRPr="009F6502" w:rsidR="00A63308" w:rsidP="3C7507F0" w:rsidRDefault="00A63308" w14:paraId="185550C3" w14:textId="77777777">
      <w:pPr>
        <w:jc w:val="both"/>
        <w:rPr>
          <w:rFonts w:cs="Calibri" w:cstheme="minorAscii"/>
          <w:color w:val="auto"/>
          <w:sz w:val="24"/>
          <w:szCs w:val="24"/>
          <w:lang w:val="en-US"/>
        </w:rPr>
      </w:pPr>
      <w:r w:rsidRPr="3C7507F0" w:rsidR="00A63308">
        <w:rPr>
          <w:rFonts w:cs="Calibri" w:cstheme="minorAscii"/>
          <w:color w:val="auto"/>
          <w:sz w:val="24"/>
          <w:szCs w:val="24"/>
          <w:lang w:val="en-US"/>
        </w:rPr>
        <w:t>Field Name: DABAT</w:t>
      </w:r>
    </w:p>
    <w:p w:rsidRPr="009F6502" w:rsidR="00A63308" w:rsidP="3C7507F0" w:rsidRDefault="00A63308" w14:paraId="1C0800BD" w14:textId="77777777">
      <w:pPr>
        <w:ind w:left="1410" w:hanging="1410"/>
        <w:jc w:val="both"/>
        <w:rPr>
          <w:rFonts w:cs="Calibri" w:cstheme="minorAscii"/>
          <w:color w:val="auto"/>
          <w:sz w:val="24"/>
          <w:szCs w:val="24"/>
          <w:lang w:val="en-US"/>
        </w:rPr>
      </w:pPr>
      <w:r w:rsidRPr="3C7507F0" w:rsidR="00A63308">
        <w:rPr>
          <w:rFonts w:cs="Calibri" w:cstheme="minorAscii"/>
          <w:color w:val="auto"/>
          <w:sz w:val="24"/>
          <w:szCs w:val="24"/>
          <w:lang w:val="en-US"/>
        </w:rPr>
        <w:t xml:space="preserve">Description: </w:t>
      </w:r>
      <w:r>
        <w:tab/>
      </w:r>
      <w:r w:rsidRPr="3C7507F0" w:rsidR="00A63308">
        <w:rPr>
          <w:rFonts w:cs="Calibri" w:cstheme="minorAscii"/>
          <w:color w:val="auto"/>
          <w:sz w:val="24"/>
          <w:szCs w:val="24"/>
          <w:lang w:val="en-US"/>
        </w:rPr>
        <w:t xml:space="preserve">report the unit value of each rebate granted to the customer, clarifying if such rebates have already </w:t>
      </w:r>
      <w:r w:rsidRPr="3C7507F0" w:rsidR="00A63308">
        <w:rPr>
          <w:rFonts w:cs="Calibri" w:cstheme="minorAscii"/>
          <w:color w:val="auto"/>
          <w:sz w:val="24"/>
          <w:szCs w:val="24"/>
          <w:lang w:val="en-US"/>
        </w:rPr>
        <w:t>been considered</w:t>
      </w:r>
      <w:r w:rsidRPr="3C7507F0" w:rsidR="00A63308">
        <w:rPr>
          <w:rFonts w:cs="Calibri" w:cstheme="minorAscii"/>
          <w:color w:val="auto"/>
          <w:sz w:val="24"/>
          <w:szCs w:val="24"/>
          <w:lang w:val="en-US"/>
        </w:rPr>
        <w:t xml:space="preserve"> for </w:t>
      </w:r>
      <w:r w:rsidRPr="3C7507F0" w:rsidR="00A63308">
        <w:rPr>
          <w:rFonts w:cs="Calibri" w:cstheme="minorAscii"/>
          <w:color w:val="auto"/>
          <w:sz w:val="24"/>
          <w:szCs w:val="24"/>
          <w:lang w:val="en-US"/>
        </w:rPr>
        <w:t>determining</w:t>
      </w:r>
      <w:r w:rsidRPr="3C7507F0" w:rsidR="00A63308">
        <w:rPr>
          <w:rFonts w:cs="Calibri" w:cstheme="minorAscii"/>
          <w:color w:val="auto"/>
          <w:sz w:val="24"/>
          <w:szCs w:val="24"/>
          <w:lang w:val="en-US"/>
        </w:rPr>
        <w:t xml:space="preserve"> the gross unit price referred in the field 12.0. Create a separate field for reporting each rebate granted. </w:t>
      </w:r>
    </w:p>
    <w:p w:rsidRPr="009F6502" w:rsidR="00A63308" w:rsidP="3C7507F0" w:rsidRDefault="00A63308" w14:paraId="7A111977" w14:textId="77777777">
      <w:pPr>
        <w:ind w:left="1410" w:hanging="1410"/>
        <w:jc w:val="both"/>
        <w:rPr>
          <w:rFonts w:cs="Calibri" w:cstheme="minorAscii"/>
          <w:color w:val="auto"/>
          <w:sz w:val="24"/>
          <w:szCs w:val="24"/>
          <w:lang w:val="en-US"/>
        </w:rPr>
      </w:pPr>
      <w:r w:rsidRPr="3C7507F0" w:rsidR="00A63308">
        <w:rPr>
          <w:rFonts w:cs="Calibri" w:cstheme="minorAscii"/>
          <w:color w:val="auto"/>
          <w:sz w:val="24"/>
          <w:szCs w:val="24"/>
          <w:lang w:val="en-US"/>
        </w:rPr>
        <w:t>Narrati</w:t>
      </w:r>
      <w:r w:rsidRPr="3C7507F0" w:rsidR="007A2D30">
        <w:rPr>
          <w:rFonts w:cs="Calibri" w:cstheme="minorAscii"/>
          <w:color w:val="auto"/>
          <w:sz w:val="24"/>
          <w:szCs w:val="24"/>
          <w:lang w:val="en-US"/>
        </w:rPr>
        <w:t xml:space="preserve">ve: </w:t>
      </w:r>
      <w:r>
        <w:tab/>
      </w:r>
      <w:r w:rsidRPr="3C7507F0" w:rsidR="007A2D30">
        <w:rPr>
          <w:rFonts w:cs="Calibri" w:cstheme="minorAscii"/>
          <w:color w:val="auto"/>
          <w:sz w:val="24"/>
          <w:szCs w:val="24"/>
          <w:lang w:val="en-US"/>
        </w:rPr>
        <w:t xml:space="preserve">explain your policy </w:t>
      </w:r>
      <w:r w:rsidRPr="3C7507F0" w:rsidR="00A63308">
        <w:rPr>
          <w:rFonts w:cs="Calibri" w:cstheme="minorAscii"/>
          <w:color w:val="auto"/>
          <w:sz w:val="24"/>
          <w:szCs w:val="24"/>
          <w:lang w:val="en-US"/>
        </w:rPr>
        <w:t xml:space="preserve">for granting rebates, describing the terms and conditions of each rebate program. If rebates vary by customer category, provide a brief explanation of the rebates granted to each. Where available, provide documentation, including sample agreements, for each type of rebate. </w:t>
      </w:r>
    </w:p>
    <w:p w:rsidRPr="009F6502" w:rsidR="00A63308" w:rsidP="3C7507F0" w:rsidRDefault="00A63308" w14:paraId="7D0ADD04" w14:textId="77777777">
      <w:pPr>
        <w:spacing w:after="0"/>
        <w:jc w:val="both"/>
        <w:rPr>
          <w:rFonts w:cs="Calibri" w:cstheme="minorAscii"/>
          <w:color w:val="auto"/>
          <w:sz w:val="24"/>
          <w:szCs w:val="24"/>
          <w:lang w:val="en-US"/>
        </w:rPr>
      </w:pPr>
    </w:p>
    <w:p w:rsidRPr="009F6502" w:rsidR="00A63308" w:rsidP="3C7507F0" w:rsidRDefault="00A63308" w14:paraId="24CDED26" w14:textId="77777777">
      <w:pPr>
        <w:jc w:val="both"/>
        <w:rPr>
          <w:rFonts w:cs="Calibri" w:cstheme="minorAscii"/>
          <w:color w:val="auto"/>
          <w:sz w:val="24"/>
          <w:szCs w:val="24"/>
          <w:lang w:val="en-US"/>
        </w:rPr>
      </w:pPr>
      <w:r w:rsidRPr="3C7507F0" w:rsidR="00A63308">
        <w:rPr>
          <w:rFonts w:cs="Calibri" w:cstheme="minorAscii"/>
          <w:b w:val="1"/>
          <w:bCs w:val="1"/>
          <w:color w:val="auto"/>
          <w:sz w:val="24"/>
          <w:szCs w:val="24"/>
          <w:lang w:val="en-US"/>
        </w:rPr>
        <w:t xml:space="preserve">FIELD NUMBER 15.0: </w:t>
      </w:r>
      <w:r>
        <w:tab/>
      </w:r>
      <w:r w:rsidRPr="3C7507F0" w:rsidR="00A63308">
        <w:rPr>
          <w:rFonts w:cs="Calibri" w:cstheme="minorAscii"/>
          <w:b w:val="1"/>
          <w:bCs w:val="1"/>
          <w:color w:val="auto"/>
          <w:sz w:val="24"/>
          <w:szCs w:val="24"/>
          <w:lang w:val="en-US"/>
        </w:rPr>
        <w:t xml:space="preserve">Credit </w:t>
      </w:r>
      <w:r w:rsidRPr="3C7507F0" w:rsidR="00813BBC">
        <w:rPr>
          <w:rFonts w:cs="Calibri" w:cstheme="minorAscii"/>
          <w:b w:val="1"/>
          <w:bCs w:val="1"/>
          <w:color w:val="auto"/>
          <w:sz w:val="24"/>
          <w:szCs w:val="24"/>
          <w:lang w:val="en-US"/>
        </w:rPr>
        <w:t>E</w:t>
      </w:r>
      <w:r w:rsidRPr="3C7507F0" w:rsidR="00A63308">
        <w:rPr>
          <w:rFonts w:cs="Calibri" w:cstheme="minorAscii"/>
          <w:b w:val="1"/>
          <w:bCs w:val="1"/>
          <w:color w:val="auto"/>
          <w:sz w:val="24"/>
          <w:szCs w:val="24"/>
          <w:lang w:val="en-US"/>
        </w:rPr>
        <w:t>xpense</w:t>
      </w:r>
      <w:r w:rsidRPr="3C7507F0" w:rsidR="009E05D3">
        <w:rPr>
          <w:rFonts w:cs="Calibri" w:cstheme="minorAscii"/>
          <w:b w:val="1"/>
          <w:bCs w:val="1"/>
          <w:color w:val="auto"/>
          <w:sz w:val="24"/>
          <w:szCs w:val="24"/>
          <w:lang w:val="en-US"/>
        </w:rPr>
        <w:t xml:space="preserve"> per Unit</w:t>
      </w:r>
      <w:r w:rsidRPr="3C7507F0" w:rsidR="002767A2">
        <w:rPr>
          <w:rFonts w:cs="Calibri" w:cstheme="minorAscii"/>
          <w:b w:val="1"/>
          <w:bCs w:val="1"/>
          <w:color w:val="auto"/>
          <w:sz w:val="24"/>
          <w:szCs w:val="24"/>
          <w:lang w:val="en-US"/>
        </w:rPr>
        <w:t xml:space="preserve"> (currency/</w:t>
      </w:r>
      <w:r w:rsidRPr="3C7507F0" w:rsidR="004F76A9">
        <w:rPr>
          <w:rFonts w:cs="Calibri" w:cstheme="minorAscii"/>
          <w:b w:val="1"/>
          <w:bCs w:val="1"/>
          <w:color w:val="auto"/>
          <w:sz w:val="24"/>
          <w:szCs w:val="24"/>
          <w:lang w:val="en-US"/>
        </w:rPr>
        <w:t>unit</w:t>
      </w:r>
      <w:r w:rsidRPr="3C7507F0" w:rsidR="002767A2">
        <w:rPr>
          <w:rFonts w:cs="Calibri" w:cstheme="minorAscii"/>
          <w:b w:val="1"/>
          <w:bCs w:val="1"/>
          <w:color w:val="auto"/>
          <w:sz w:val="24"/>
          <w:szCs w:val="24"/>
          <w:lang w:val="en-US"/>
        </w:rPr>
        <w:t>)</w:t>
      </w:r>
    </w:p>
    <w:p w:rsidRPr="009F6502" w:rsidR="00A63308" w:rsidP="3C7507F0" w:rsidRDefault="00A63308" w14:paraId="0B0F86AD" w14:textId="77777777">
      <w:pPr>
        <w:jc w:val="both"/>
        <w:rPr>
          <w:rFonts w:cs="Calibri" w:cstheme="minorAscii"/>
          <w:color w:val="auto"/>
          <w:sz w:val="24"/>
          <w:szCs w:val="24"/>
          <w:lang w:val="en-US"/>
        </w:rPr>
      </w:pPr>
      <w:r w:rsidRPr="3C7507F0" w:rsidR="00A63308">
        <w:rPr>
          <w:rFonts w:cs="Calibri" w:cstheme="minorAscii"/>
          <w:color w:val="auto"/>
          <w:sz w:val="24"/>
          <w:szCs w:val="24"/>
          <w:lang w:val="en-US"/>
        </w:rPr>
        <w:t xml:space="preserve">Field Name: </w:t>
      </w:r>
      <w:r>
        <w:tab/>
      </w:r>
      <w:r w:rsidRPr="3C7507F0" w:rsidR="00A63308">
        <w:rPr>
          <w:rFonts w:cs="Calibri" w:cstheme="minorAscii"/>
          <w:color w:val="auto"/>
          <w:sz w:val="24"/>
          <w:szCs w:val="24"/>
          <w:lang w:val="en-US"/>
        </w:rPr>
        <w:t>DCUSTFIN</w:t>
      </w:r>
    </w:p>
    <w:p w:rsidRPr="009F6502" w:rsidR="00A63308" w:rsidP="3C7507F0" w:rsidRDefault="00A63308" w14:paraId="6DAE5357" w14:textId="77777777">
      <w:pPr>
        <w:pStyle w:val="Corpodetexto"/>
        <w:ind w:left="1410" w:hanging="1410"/>
        <w:jc w:val="both"/>
        <w:rPr>
          <w:rFonts w:ascii="Calibri" w:hAnsi="Calibri" w:cs="Calibri" w:asciiTheme="minorAscii" w:hAnsiTheme="minorAscii" w:cstheme="minorAscii"/>
          <w:color w:val="auto"/>
          <w:sz w:val="24"/>
          <w:szCs w:val="24"/>
          <w:lang w:val="en-US"/>
        </w:rPr>
      </w:pPr>
      <w:r w:rsidRPr="3C7507F0" w:rsidR="00A63308">
        <w:rPr>
          <w:rFonts w:ascii="Calibri" w:hAnsi="Calibri" w:cs="Calibri" w:asciiTheme="minorAscii" w:hAnsiTheme="minorAscii" w:cstheme="minorAscii"/>
          <w:color w:val="auto"/>
          <w:sz w:val="24"/>
          <w:szCs w:val="24"/>
          <w:lang w:val="en-US"/>
        </w:rPr>
        <w:t xml:space="preserve">Description: </w:t>
      </w:r>
      <w:r>
        <w:tab/>
      </w:r>
      <w:r w:rsidRPr="3C7507F0" w:rsidR="00A63308">
        <w:rPr>
          <w:rFonts w:ascii="Calibri" w:hAnsi="Calibri" w:cs="Calibri" w:asciiTheme="minorAscii" w:hAnsiTheme="minorAscii" w:cstheme="minorAscii"/>
          <w:color w:val="auto"/>
          <w:sz w:val="24"/>
          <w:szCs w:val="24"/>
          <w:lang w:val="en-US"/>
        </w:rPr>
        <w:t>report the unit cost of short-term credit incurred by your company. If you did not take on any short-term loans during the period of investigation (</w:t>
      </w:r>
      <w:r w:rsidRPr="3C7507F0" w:rsidR="00A63308">
        <w:rPr>
          <w:rFonts w:ascii="Calibri" w:hAnsi="Calibri" w:cs="Calibri" w:asciiTheme="minorAscii" w:hAnsiTheme="minorAscii" w:cstheme="minorAscii"/>
          <w:i w:val="1"/>
          <w:iCs w:val="1"/>
          <w:color w:val="auto"/>
          <w:sz w:val="24"/>
          <w:szCs w:val="24"/>
          <w:lang w:val="en-US"/>
        </w:rPr>
        <w:t>POI</w:t>
      </w:r>
      <w:r w:rsidRPr="3C7507F0" w:rsidR="00A63308">
        <w:rPr>
          <w:rFonts w:ascii="Calibri" w:hAnsi="Calibri" w:cs="Calibri" w:asciiTheme="minorAscii" w:hAnsiTheme="minorAscii" w:cstheme="minorAscii"/>
          <w:color w:val="auto"/>
          <w:sz w:val="24"/>
          <w:szCs w:val="24"/>
          <w:lang w:val="en-US"/>
        </w:rPr>
        <w:t xml:space="preserve">), use a rate for short-term loans issued by a commercial bank on the date of the sale. This expense should </w:t>
      </w:r>
      <w:r w:rsidRPr="3C7507F0" w:rsidR="00A63308">
        <w:rPr>
          <w:rFonts w:ascii="Calibri" w:hAnsi="Calibri" w:cs="Calibri" w:asciiTheme="minorAscii" w:hAnsiTheme="minorAscii" w:cstheme="minorAscii"/>
          <w:color w:val="auto"/>
          <w:sz w:val="24"/>
          <w:szCs w:val="24"/>
          <w:lang w:val="en-US"/>
        </w:rPr>
        <w:t>be calculated</w:t>
      </w:r>
      <w:r w:rsidRPr="3C7507F0" w:rsidR="00A63308">
        <w:rPr>
          <w:rFonts w:ascii="Calibri" w:hAnsi="Calibri" w:cs="Calibri" w:asciiTheme="minorAscii" w:hAnsiTheme="minorAscii" w:cstheme="minorAscii"/>
          <w:color w:val="auto"/>
          <w:sz w:val="24"/>
          <w:szCs w:val="24"/>
          <w:lang w:val="en-US"/>
        </w:rPr>
        <w:t xml:space="preserve"> and reported on a transaction- by-transaction basis using the number of days between date of shipment to the customer and date of payment. If you are unable to </w:t>
      </w:r>
      <w:r w:rsidRPr="3C7507F0" w:rsidR="00A63308">
        <w:rPr>
          <w:rFonts w:ascii="Calibri" w:hAnsi="Calibri" w:cs="Calibri" w:asciiTheme="minorAscii" w:hAnsiTheme="minorAscii" w:cstheme="minorAscii"/>
          <w:color w:val="auto"/>
          <w:sz w:val="24"/>
          <w:szCs w:val="24"/>
          <w:lang w:val="en-US"/>
        </w:rPr>
        <w:t>determine</w:t>
      </w:r>
      <w:r w:rsidRPr="3C7507F0" w:rsidR="00A63308">
        <w:rPr>
          <w:rFonts w:ascii="Calibri" w:hAnsi="Calibri" w:cs="Calibri" w:asciiTheme="minorAscii" w:hAnsiTheme="minorAscii" w:cstheme="minorAscii"/>
          <w:color w:val="auto"/>
          <w:sz w:val="24"/>
          <w:szCs w:val="24"/>
          <w:lang w:val="en-US"/>
        </w:rPr>
        <w:t xml:space="preserve"> actual payment dates from your records, you may base the calculation on the average age of accounts receivable. </w:t>
      </w:r>
    </w:p>
    <w:p w:rsidRPr="009F6502" w:rsidR="00A63308" w:rsidP="3C7507F0" w:rsidRDefault="00A63308" w14:paraId="53C02F29" w14:textId="77777777">
      <w:pPr>
        <w:ind w:left="1410" w:hanging="1410"/>
        <w:jc w:val="both"/>
        <w:rPr>
          <w:rFonts w:cs="Calibri" w:cstheme="minorAscii"/>
          <w:color w:val="auto"/>
          <w:sz w:val="24"/>
          <w:szCs w:val="24"/>
          <w:lang w:val="en-US"/>
        </w:rPr>
      </w:pPr>
      <w:r w:rsidRPr="3C7507F0" w:rsidR="00A63308">
        <w:rPr>
          <w:rFonts w:cs="Calibri" w:cstheme="minorAscii"/>
          <w:color w:val="auto"/>
          <w:sz w:val="24"/>
          <w:szCs w:val="24"/>
          <w:lang w:val="en-US"/>
        </w:rPr>
        <w:t xml:space="preserve">Narrative: </w:t>
      </w:r>
      <w:r>
        <w:tab/>
      </w:r>
      <w:r w:rsidRPr="3C7507F0" w:rsidR="00A63308">
        <w:rPr>
          <w:rFonts w:cs="Calibri" w:cstheme="minorAscii"/>
          <w:color w:val="auto"/>
          <w:sz w:val="24"/>
          <w:szCs w:val="24"/>
          <w:lang w:val="en-US"/>
        </w:rPr>
        <w:t xml:space="preserve">provide the equation you have used to calculate credit expenses and a worksheet showing the calculation of your average short-term interest rate. Indicate the source of the short-term interest rates used in the calculation and provide relevant documentation. </w:t>
      </w:r>
    </w:p>
    <w:p w:rsidRPr="009F6502" w:rsidR="00BA207D" w:rsidP="3C7507F0" w:rsidRDefault="00BA207D" w14:paraId="0EDE09CB" w14:textId="77777777">
      <w:pPr>
        <w:jc w:val="both"/>
        <w:rPr>
          <w:rFonts w:cs="Calibri" w:cstheme="minorAscii"/>
          <w:b w:val="1"/>
          <w:bCs w:val="1"/>
          <w:color w:val="auto"/>
          <w:sz w:val="24"/>
          <w:szCs w:val="24"/>
          <w:lang w:val="en-US"/>
        </w:rPr>
      </w:pPr>
    </w:p>
    <w:p w:rsidRPr="009F6502" w:rsidR="00A63308" w:rsidP="3C7507F0" w:rsidRDefault="00315185" w14:paraId="772A78AD" w14:textId="77777777">
      <w:pPr>
        <w:jc w:val="both"/>
        <w:rPr>
          <w:rFonts w:cs="Calibri" w:cstheme="minorAscii"/>
          <w:color w:val="auto"/>
          <w:sz w:val="24"/>
          <w:szCs w:val="24"/>
          <w:lang w:val="en-US"/>
        </w:rPr>
      </w:pPr>
      <w:r w:rsidRPr="3C7507F0" w:rsidR="00315185">
        <w:rPr>
          <w:rFonts w:cs="Calibri" w:cstheme="minorAscii"/>
          <w:b w:val="1"/>
          <w:bCs w:val="1"/>
          <w:color w:val="auto"/>
          <w:sz w:val="24"/>
          <w:szCs w:val="24"/>
          <w:lang w:val="en-US"/>
        </w:rPr>
        <w:t>FIELD NUMBER 16.0:</w:t>
      </w:r>
      <w:r>
        <w:tab/>
      </w:r>
      <w:r w:rsidRPr="3C7507F0" w:rsidR="00A63308">
        <w:rPr>
          <w:rFonts w:cs="Calibri" w:cstheme="minorAscii"/>
          <w:b w:val="1"/>
          <w:bCs w:val="1"/>
          <w:color w:val="auto"/>
          <w:sz w:val="24"/>
          <w:szCs w:val="24"/>
          <w:lang w:val="en-US"/>
        </w:rPr>
        <w:t>Interest Income</w:t>
      </w:r>
      <w:r w:rsidRPr="3C7507F0" w:rsidR="003E19EE">
        <w:rPr>
          <w:rFonts w:cs="Calibri" w:cstheme="minorAscii"/>
          <w:b w:val="1"/>
          <w:bCs w:val="1"/>
          <w:color w:val="auto"/>
          <w:sz w:val="24"/>
          <w:szCs w:val="24"/>
          <w:lang w:val="en-US"/>
        </w:rPr>
        <w:t xml:space="preserve"> per Unit</w:t>
      </w:r>
      <w:r w:rsidRPr="3C7507F0" w:rsidR="00A63308">
        <w:rPr>
          <w:rFonts w:cs="Calibri" w:cstheme="minorAscii"/>
          <w:b w:val="1"/>
          <w:bCs w:val="1"/>
          <w:color w:val="auto"/>
          <w:sz w:val="24"/>
          <w:szCs w:val="24"/>
          <w:lang w:val="en-US"/>
        </w:rPr>
        <w:t xml:space="preserve"> </w:t>
      </w:r>
      <w:r w:rsidRPr="3C7507F0" w:rsidR="002767A2">
        <w:rPr>
          <w:rFonts w:cs="Calibri" w:cstheme="minorAscii"/>
          <w:b w:val="1"/>
          <w:bCs w:val="1"/>
          <w:color w:val="auto"/>
          <w:sz w:val="24"/>
          <w:szCs w:val="24"/>
          <w:lang w:val="en-US"/>
        </w:rPr>
        <w:t>(currency/</w:t>
      </w:r>
      <w:r w:rsidRPr="3C7507F0" w:rsidR="004F76A9">
        <w:rPr>
          <w:rFonts w:cs="Calibri" w:cstheme="minorAscii"/>
          <w:b w:val="1"/>
          <w:bCs w:val="1"/>
          <w:color w:val="auto"/>
          <w:sz w:val="24"/>
          <w:szCs w:val="24"/>
          <w:lang w:val="en-US"/>
        </w:rPr>
        <w:t>unit</w:t>
      </w:r>
      <w:r w:rsidRPr="3C7507F0" w:rsidR="002767A2">
        <w:rPr>
          <w:rFonts w:cs="Calibri" w:cstheme="minorAscii"/>
          <w:b w:val="1"/>
          <w:bCs w:val="1"/>
          <w:color w:val="auto"/>
          <w:sz w:val="24"/>
          <w:szCs w:val="24"/>
          <w:lang w:val="en-US"/>
        </w:rPr>
        <w:t>)</w:t>
      </w:r>
    </w:p>
    <w:p w:rsidRPr="009F6502" w:rsidR="00A63308" w:rsidP="3C7507F0" w:rsidRDefault="00A63308" w14:paraId="33646D13" w14:textId="77777777">
      <w:pPr>
        <w:spacing w:after="0" w:line="240" w:lineRule="auto"/>
        <w:jc w:val="both"/>
        <w:rPr>
          <w:rFonts w:cs="Calibri" w:cstheme="minorAscii"/>
          <w:color w:val="auto"/>
          <w:sz w:val="24"/>
          <w:szCs w:val="24"/>
          <w:lang w:val="en-US"/>
        </w:rPr>
      </w:pPr>
    </w:p>
    <w:p w:rsidRPr="009F6502" w:rsidR="00A63308" w:rsidP="3C7507F0" w:rsidRDefault="00A63308" w14:paraId="2EB93EDB" w14:textId="77777777">
      <w:pPr>
        <w:spacing w:after="0" w:line="240" w:lineRule="auto"/>
        <w:jc w:val="both"/>
        <w:rPr>
          <w:rFonts w:cs="Calibri" w:cstheme="minorAscii"/>
          <w:color w:val="auto"/>
          <w:sz w:val="24"/>
          <w:szCs w:val="24"/>
          <w:lang w:val="en-US"/>
        </w:rPr>
      </w:pPr>
      <w:r w:rsidRPr="3C7507F0" w:rsidR="00A63308">
        <w:rPr>
          <w:rFonts w:cs="Calibri" w:cstheme="minorAscii"/>
          <w:color w:val="auto"/>
          <w:sz w:val="24"/>
          <w:szCs w:val="24"/>
          <w:lang w:val="en-US"/>
        </w:rPr>
        <w:t>Field Name:</w:t>
      </w:r>
      <w:r>
        <w:tab/>
      </w:r>
      <w:r>
        <w:tab/>
      </w:r>
      <w:r w:rsidRPr="3C7507F0" w:rsidR="00A63308">
        <w:rPr>
          <w:rFonts w:cs="Calibri" w:cstheme="minorAscii"/>
          <w:color w:val="auto"/>
          <w:sz w:val="24"/>
          <w:szCs w:val="24"/>
          <w:lang w:val="en-US"/>
        </w:rPr>
        <w:t>DRECJUR</w:t>
      </w:r>
    </w:p>
    <w:p w:rsidRPr="009F6502" w:rsidR="00A63308" w:rsidP="3C7507F0" w:rsidRDefault="00A63308" w14:paraId="13AD1FF1" w14:textId="77777777">
      <w:pPr>
        <w:spacing w:after="0" w:line="240" w:lineRule="auto"/>
        <w:ind w:left="2126" w:hanging="2126"/>
        <w:jc w:val="both"/>
        <w:rPr>
          <w:rFonts w:cs="Calibri" w:cstheme="minorAscii"/>
          <w:color w:val="auto"/>
          <w:sz w:val="24"/>
          <w:szCs w:val="24"/>
          <w:lang w:val="en-US"/>
        </w:rPr>
      </w:pPr>
    </w:p>
    <w:p w:rsidRPr="009F6502" w:rsidR="00A63308" w:rsidP="3C7507F0" w:rsidRDefault="00A63308" w14:paraId="73AF25DB" w14:textId="4C780208">
      <w:pPr>
        <w:spacing w:after="0" w:line="240" w:lineRule="auto"/>
        <w:ind w:left="2126" w:hanging="2126"/>
        <w:jc w:val="both"/>
        <w:rPr>
          <w:rFonts w:cs="Calibri" w:cstheme="minorAscii"/>
          <w:color w:val="auto"/>
          <w:sz w:val="24"/>
          <w:szCs w:val="24"/>
          <w:lang w:val="en-US"/>
        </w:rPr>
      </w:pPr>
      <w:r w:rsidRPr="3C7507F0" w:rsidR="00A63308">
        <w:rPr>
          <w:rFonts w:cs="Calibri" w:cstheme="minorAscii"/>
          <w:color w:val="auto"/>
          <w:sz w:val="24"/>
          <w:szCs w:val="24"/>
          <w:lang w:val="en-US"/>
        </w:rPr>
        <w:t>Description:</w:t>
      </w:r>
      <w:r w:rsidRPr="3C7507F0" w:rsidR="00C51E4A">
        <w:rPr>
          <w:rFonts w:cs="Calibri" w:cstheme="minorAscii"/>
          <w:color w:val="auto"/>
          <w:sz w:val="24"/>
          <w:szCs w:val="24"/>
          <w:lang w:val="en-US"/>
        </w:rPr>
        <w:t xml:space="preserve"> </w:t>
      </w:r>
      <w:r>
        <w:tab/>
      </w:r>
      <w:r w:rsidRPr="3C7507F0" w:rsidR="00A63308">
        <w:rPr>
          <w:rFonts w:cs="Calibri" w:cstheme="minorAscii"/>
          <w:color w:val="auto"/>
          <w:sz w:val="24"/>
          <w:szCs w:val="24"/>
          <w:lang w:val="en-US"/>
        </w:rPr>
        <w:t>Report the unit value of</w:t>
      </w:r>
      <w:r w:rsidRPr="3C7507F0" w:rsidR="00C51E4A">
        <w:rPr>
          <w:rFonts w:cs="Calibri" w:cstheme="minorAscii"/>
          <w:color w:val="auto"/>
          <w:sz w:val="24"/>
          <w:szCs w:val="24"/>
          <w:lang w:val="en-US"/>
        </w:rPr>
        <w:t xml:space="preserve"> </w:t>
      </w:r>
      <w:r w:rsidRPr="3C7507F0" w:rsidR="00A63308">
        <w:rPr>
          <w:rFonts w:cs="Calibri" w:cstheme="minorAscii"/>
          <w:color w:val="auto"/>
          <w:sz w:val="24"/>
          <w:szCs w:val="24"/>
          <w:lang w:val="en-US"/>
        </w:rPr>
        <w:t xml:space="preserve">interest income resulting from </w:t>
      </w:r>
      <w:r w:rsidRPr="3C7507F0" w:rsidR="00A63308">
        <w:rPr>
          <w:rFonts w:cs="Calibri" w:cstheme="minorAscii"/>
          <w:color w:val="auto"/>
          <w:sz w:val="24"/>
          <w:szCs w:val="24"/>
          <w:lang w:val="en-US"/>
        </w:rPr>
        <w:t>late payment</w:t>
      </w:r>
      <w:r w:rsidRPr="3C7507F0" w:rsidR="00A63308">
        <w:rPr>
          <w:rFonts w:cs="Calibri" w:cstheme="minorAscii"/>
          <w:color w:val="auto"/>
          <w:sz w:val="24"/>
          <w:szCs w:val="24"/>
          <w:lang w:val="en-US"/>
        </w:rPr>
        <w:t xml:space="preserve"> of the invoice.</w:t>
      </w:r>
    </w:p>
    <w:p w:rsidRPr="009F6502" w:rsidR="00A63308" w:rsidP="3C7507F0" w:rsidRDefault="00A63308" w14:paraId="214C4370" w14:textId="77777777">
      <w:pPr>
        <w:spacing w:after="0" w:line="240" w:lineRule="auto"/>
        <w:ind w:left="2126" w:hanging="2126"/>
        <w:jc w:val="both"/>
        <w:rPr>
          <w:rFonts w:cs="Calibri" w:cstheme="minorAscii"/>
          <w:color w:val="auto"/>
          <w:sz w:val="24"/>
          <w:szCs w:val="24"/>
          <w:lang w:val="en-US"/>
        </w:rPr>
      </w:pPr>
    </w:p>
    <w:p w:rsidRPr="009F6502" w:rsidR="00A63308" w:rsidP="3C7507F0" w:rsidRDefault="00A63308" w14:paraId="05C3E35A" w14:textId="77777777">
      <w:pPr>
        <w:spacing w:after="0" w:line="240" w:lineRule="auto"/>
        <w:ind w:left="2126" w:hanging="2126"/>
        <w:jc w:val="both"/>
        <w:rPr>
          <w:rFonts w:cs="Calibri" w:cstheme="minorAscii"/>
          <w:color w:val="auto"/>
          <w:sz w:val="24"/>
          <w:szCs w:val="24"/>
          <w:lang w:val="en-US"/>
        </w:rPr>
      </w:pPr>
      <w:r w:rsidRPr="3C7507F0" w:rsidR="00A63308">
        <w:rPr>
          <w:rFonts w:cs="Calibri" w:cstheme="minorAscii"/>
          <w:color w:val="auto"/>
          <w:sz w:val="24"/>
          <w:szCs w:val="24"/>
          <w:lang w:val="en-US"/>
        </w:rPr>
        <w:t>Narrative:</w:t>
      </w:r>
      <w:r>
        <w:tab/>
      </w:r>
      <w:r w:rsidRPr="3C7507F0" w:rsidR="00A63308">
        <w:rPr>
          <w:rFonts w:cs="Calibri" w:cstheme="minorAscii"/>
          <w:color w:val="auto"/>
          <w:sz w:val="24"/>
          <w:szCs w:val="24"/>
          <w:lang w:val="en-US"/>
        </w:rPr>
        <w:t>Describe the conditions u</w:t>
      </w:r>
      <w:r w:rsidRPr="3C7507F0" w:rsidR="00BA0FA2">
        <w:rPr>
          <w:rFonts w:cs="Calibri" w:cstheme="minorAscii"/>
          <w:color w:val="auto"/>
          <w:sz w:val="24"/>
          <w:szCs w:val="24"/>
          <w:lang w:val="en-US"/>
        </w:rPr>
        <w:t xml:space="preserve">nder which you charge customers from </w:t>
      </w:r>
      <w:r w:rsidRPr="3C7507F0" w:rsidR="00BA0FA2">
        <w:rPr>
          <w:rFonts w:cs="Calibri" w:cstheme="minorAscii"/>
          <w:color w:val="auto"/>
          <w:sz w:val="24"/>
          <w:szCs w:val="24"/>
          <w:lang w:val="en-US"/>
        </w:rPr>
        <w:t>late payment</w:t>
      </w:r>
      <w:r w:rsidRPr="3C7507F0" w:rsidR="00BA0FA2">
        <w:rPr>
          <w:rFonts w:cs="Calibri" w:cstheme="minorAscii"/>
          <w:color w:val="auto"/>
          <w:sz w:val="24"/>
          <w:szCs w:val="24"/>
          <w:lang w:val="en-US"/>
        </w:rPr>
        <w:t>.</w:t>
      </w:r>
      <w:r w:rsidRPr="3C7507F0" w:rsidR="00A63308">
        <w:rPr>
          <w:rFonts w:cs="Calibri" w:cstheme="minorAscii"/>
          <w:color w:val="auto"/>
          <w:sz w:val="24"/>
          <w:szCs w:val="24"/>
          <w:lang w:val="en-US"/>
        </w:rPr>
        <w:t xml:space="preserve"> If the practice varies by channel of distribution or category of customer, explain why it varies and </w:t>
      </w:r>
      <w:r w:rsidRPr="3C7507F0" w:rsidR="00A63308">
        <w:rPr>
          <w:rFonts w:cs="Calibri" w:cstheme="minorAscii"/>
          <w:color w:val="auto"/>
          <w:sz w:val="24"/>
          <w:szCs w:val="24"/>
          <w:lang w:val="en-US"/>
        </w:rPr>
        <w:t>how</w:t>
      </w:r>
    </w:p>
    <w:p w:rsidRPr="009F6502" w:rsidR="00A63308" w:rsidP="3C7507F0" w:rsidRDefault="00A63308" w14:paraId="46F5A7FF" w14:textId="77777777">
      <w:pPr>
        <w:spacing w:after="0" w:line="240" w:lineRule="auto"/>
        <w:ind w:left="2126" w:hanging="2126"/>
        <w:jc w:val="both"/>
        <w:rPr>
          <w:rFonts w:cs="Calibri" w:cstheme="minorAscii"/>
          <w:b w:val="1"/>
          <w:bCs w:val="1"/>
          <w:color w:val="auto"/>
          <w:sz w:val="24"/>
          <w:szCs w:val="24"/>
          <w:lang w:val="en-US"/>
        </w:rPr>
      </w:pPr>
    </w:p>
    <w:p w:rsidRPr="009F6502" w:rsidR="00B630E9" w:rsidP="3C7507F0" w:rsidRDefault="00B630E9" w14:paraId="593AB33B" w14:textId="77777777">
      <w:pPr>
        <w:spacing w:after="0" w:line="240" w:lineRule="auto"/>
        <w:ind w:left="2126" w:hanging="2126"/>
        <w:jc w:val="both"/>
        <w:rPr>
          <w:rFonts w:cs="Calibri" w:cstheme="minorAscii"/>
          <w:b w:val="1"/>
          <w:bCs w:val="1"/>
          <w:color w:val="auto"/>
          <w:sz w:val="24"/>
          <w:szCs w:val="24"/>
          <w:lang w:val="en-US"/>
        </w:rPr>
      </w:pPr>
    </w:p>
    <w:p w:rsidRPr="009F6502" w:rsidR="00A63308" w:rsidP="3C7507F0" w:rsidRDefault="0052421B" w14:paraId="3BFAD738" w14:textId="77777777">
      <w:pPr>
        <w:spacing w:after="0" w:line="240" w:lineRule="auto"/>
        <w:ind w:left="2126" w:hanging="2126"/>
        <w:jc w:val="both"/>
        <w:rPr>
          <w:rFonts w:cs="Calibri" w:cstheme="minorAscii"/>
          <w:b w:val="1"/>
          <w:bCs w:val="1"/>
          <w:color w:val="auto"/>
          <w:sz w:val="24"/>
          <w:szCs w:val="24"/>
          <w:lang w:val="en-US"/>
        </w:rPr>
      </w:pPr>
      <w:r w:rsidRPr="3C7507F0" w:rsidR="0052421B">
        <w:rPr>
          <w:rFonts w:cs="Calibri" w:cstheme="minorAscii"/>
          <w:b w:val="1"/>
          <w:bCs w:val="1"/>
          <w:color w:val="auto"/>
          <w:sz w:val="24"/>
          <w:szCs w:val="24"/>
          <w:lang w:val="en-US"/>
        </w:rPr>
        <w:t>FIELD NUMBER 17.0:</w:t>
      </w:r>
      <w:r>
        <w:tab/>
      </w:r>
      <w:r w:rsidRPr="3C7507F0" w:rsidR="0052421B">
        <w:rPr>
          <w:rFonts w:cs="Calibri" w:cstheme="minorAscii"/>
          <w:b w:val="1"/>
          <w:bCs w:val="1"/>
          <w:color w:val="auto"/>
          <w:sz w:val="24"/>
          <w:szCs w:val="24"/>
          <w:lang w:val="en-US"/>
        </w:rPr>
        <w:t>Taxes on</w:t>
      </w:r>
      <w:r w:rsidRPr="3C7507F0" w:rsidR="00A63308">
        <w:rPr>
          <w:rFonts w:cs="Calibri" w:cstheme="minorAscii"/>
          <w:b w:val="1"/>
          <w:bCs w:val="1"/>
          <w:color w:val="auto"/>
          <w:sz w:val="24"/>
          <w:szCs w:val="24"/>
          <w:lang w:val="en-US"/>
        </w:rPr>
        <w:t xml:space="preserve"> </w:t>
      </w:r>
      <w:r w:rsidRPr="3C7507F0" w:rsidR="0052421B">
        <w:rPr>
          <w:rFonts w:cs="Calibri" w:cstheme="minorAscii"/>
          <w:b w:val="1"/>
          <w:bCs w:val="1"/>
          <w:color w:val="auto"/>
          <w:sz w:val="24"/>
          <w:szCs w:val="24"/>
          <w:lang w:val="en-US"/>
        </w:rPr>
        <w:t>Transactions</w:t>
      </w:r>
      <w:r w:rsidRPr="3C7507F0" w:rsidR="005D68FA">
        <w:rPr>
          <w:rFonts w:cs="Calibri" w:cstheme="minorAscii"/>
          <w:b w:val="1"/>
          <w:bCs w:val="1"/>
          <w:color w:val="auto"/>
          <w:sz w:val="24"/>
          <w:szCs w:val="24"/>
          <w:lang w:val="en-US"/>
        </w:rPr>
        <w:t xml:space="preserve"> (currency/</w:t>
      </w:r>
      <w:r w:rsidRPr="3C7507F0" w:rsidR="004F76A9">
        <w:rPr>
          <w:rFonts w:cs="Calibri" w:cstheme="minorAscii"/>
          <w:b w:val="1"/>
          <w:bCs w:val="1"/>
          <w:color w:val="auto"/>
          <w:sz w:val="24"/>
          <w:szCs w:val="24"/>
          <w:lang w:val="en-US"/>
        </w:rPr>
        <w:t>unit</w:t>
      </w:r>
      <w:r w:rsidRPr="3C7507F0" w:rsidR="005D68FA">
        <w:rPr>
          <w:rFonts w:cs="Calibri" w:cstheme="minorAscii"/>
          <w:b w:val="1"/>
          <w:bCs w:val="1"/>
          <w:color w:val="auto"/>
          <w:sz w:val="24"/>
          <w:szCs w:val="24"/>
          <w:lang w:val="en-US"/>
        </w:rPr>
        <w:t>)</w:t>
      </w:r>
    </w:p>
    <w:p w:rsidRPr="009F6502" w:rsidR="00A63308" w:rsidP="3C7507F0" w:rsidRDefault="00A63308" w14:paraId="211F51B1" w14:textId="77777777">
      <w:pPr>
        <w:spacing w:after="0" w:line="240" w:lineRule="auto"/>
        <w:ind w:left="2126" w:hanging="2126"/>
        <w:jc w:val="both"/>
        <w:rPr>
          <w:rFonts w:cs="Calibri" w:cstheme="minorAscii"/>
          <w:color w:val="auto"/>
          <w:sz w:val="24"/>
          <w:szCs w:val="24"/>
          <w:lang w:val="en-US"/>
        </w:rPr>
      </w:pPr>
    </w:p>
    <w:p w:rsidRPr="009F6502" w:rsidR="00A63308" w:rsidP="3C7507F0" w:rsidRDefault="00A63308" w14:paraId="498DBEAE" w14:textId="77777777">
      <w:pPr>
        <w:spacing w:after="0" w:line="240" w:lineRule="auto"/>
        <w:ind w:left="2126" w:hanging="2126"/>
        <w:jc w:val="both"/>
        <w:rPr>
          <w:rFonts w:cs="Calibri" w:cstheme="minorAscii"/>
          <w:color w:val="auto"/>
          <w:sz w:val="24"/>
          <w:szCs w:val="24"/>
          <w:lang w:val="en-US"/>
        </w:rPr>
      </w:pPr>
      <w:r w:rsidRPr="3C7507F0" w:rsidR="00A63308">
        <w:rPr>
          <w:rFonts w:cs="Calibri" w:cstheme="minorAscii"/>
          <w:color w:val="auto"/>
          <w:sz w:val="24"/>
          <w:szCs w:val="24"/>
          <w:lang w:val="en-US"/>
        </w:rPr>
        <w:t>Field Name:</w:t>
      </w:r>
      <w:r>
        <w:tab/>
      </w:r>
      <w:r w:rsidRPr="3C7507F0" w:rsidR="00A63308">
        <w:rPr>
          <w:rFonts w:cs="Calibri" w:cstheme="minorAscii"/>
          <w:color w:val="auto"/>
          <w:sz w:val="24"/>
          <w:szCs w:val="24"/>
          <w:lang w:val="en-US"/>
        </w:rPr>
        <w:t>DIMPOSTO</w:t>
      </w:r>
    </w:p>
    <w:p w:rsidRPr="009F6502" w:rsidR="00A63308" w:rsidP="3C7507F0" w:rsidRDefault="00A63308" w14:paraId="5DD8E8B5" w14:textId="77777777">
      <w:pPr>
        <w:spacing w:after="0" w:line="240" w:lineRule="auto"/>
        <w:ind w:left="2126" w:hanging="2126"/>
        <w:jc w:val="both"/>
        <w:rPr>
          <w:rFonts w:cs="Calibri" w:cstheme="minorAscii"/>
          <w:color w:val="auto"/>
          <w:sz w:val="24"/>
          <w:szCs w:val="24"/>
          <w:lang w:val="en-US"/>
        </w:rPr>
      </w:pPr>
    </w:p>
    <w:p w:rsidRPr="009F6502" w:rsidR="00A63308" w:rsidP="3C7507F0" w:rsidRDefault="00A63308" w14:paraId="65645D3D" w14:textId="77777777">
      <w:pPr>
        <w:spacing w:after="0" w:line="240" w:lineRule="auto"/>
        <w:ind w:left="2126" w:hanging="2126"/>
        <w:jc w:val="both"/>
        <w:rPr>
          <w:rFonts w:cs="Calibri" w:cstheme="minorAscii"/>
          <w:color w:val="auto"/>
          <w:sz w:val="24"/>
          <w:szCs w:val="24"/>
          <w:lang w:val="en-US"/>
        </w:rPr>
      </w:pPr>
      <w:r w:rsidRPr="3C7507F0" w:rsidR="00A63308">
        <w:rPr>
          <w:rFonts w:cs="Calibri" w:cstheme="minorAscii"/>
          <w:color w:val="auto"/>
          <w:sz w:val="24"/>
          <w:szCs w:val="24"/>
          <w:lang w:val="en-US"/>
        </w:rPr>
        <w:t>Description:</w:t>
      </w:r>
      <w:r>
        <w:tab/>
      </w:r>
      <w:r w:rsidRPr="3C7507F0" w:rsidR="00A63308">
        <w:rPr>
          <w:rFonts w:cs="Calibri" w:cstheme="minorAscii"/>
          <w:color w:val="auto"/>
          <w:sz w:val="24"/>
          <w:szCs w:val="24"/>
          <w:lang w:val="en-US"/>
        </w:rPr>
        <w:t>Report the incurred unit value.</w:t>
      </w:r>
    </w:p>
    <w:p w:rsidRPr="009F6502" w:rsidR="00A63308" w:rsidP="3C7507F0" w:rsidRDefault="00A63308" w14:paraId="5659E62B" w14:textId="77777777">
      <w:pPr>
        <w:spacing w:after="0" w:line="240" w:lineRule="auto"/>
        <w:ind w:left="2126" w:hanging="2126"/>
        <w:jc w:val="both"/>
        <w:rPr>
          <w:rFonts w:cs="Calibri" w:cstheme="minorAscii"/>
          <w:b w:val="1"/>
          <w:bCs w:val="1"/>
          <w:color w:val="auto"/>
          <w:sz w:val="24"/>
          <w:szCs w:val="24"/>
          <w:lang w:val="en-US"/>
        </w:rPr>
      </w:pPr>
    </w:p>
    <w:p w:rsidRPr="009F6502" w:rsidR="00ED35B7" w:rsidP="3C7507F0" w:rsidRDefault="00ED35B7" w14:paraId="51DFE6DF" w14:textId="77777777">
      <w:pPr>
        <w:spacing w:after="0" w:line="240" w:lineRule="auto"/>
        <w:ind w:left="2126" w:hanging="2126"/>
        <w:jc w:val="both"/>
        <w:rPr>
          <w:rFonts w:cs="Calibri" w:cstheme="minorAscii"/>
          <w:b w:val="1"/>
          <w:bCs w:val="1"/>
          <w:color w:val="auto"/>
          <w:sz w:val="24"/>
          <w:szCs w:val="24"/>
          <w:lang w:val="en-US"/>
        </w:rPr>
      </w:pPr>
    </w:p>
    <w:p w:rsidRPr="009F6502" w:rsidR="00BA207D" w:rsidP="3C7507F0" w:rsidRDefault="00BA207D" w14:paraId="15A8DE65" w14:textId="77777777">
      <w:pPr>
        <w:spacing w:after="0" w:line="240" w:lineRule="auto"/>
        <w:ind w:left="2126" w:hanging="2126"/>
        <w:jc w:val="both"/>
        <w:rPr>
          <w:rFonts w:cs="Calibri" w:cstheme="minorAscii"/>
          <w:b w:val="1"/>
          <w:bCs w:val="1"/>
          <w:color w:val="auto"/>
          <w:sz w:val="24"/>
          <w:szCs w:val="24"/>
          <w:lang w:val="en-US"/>
        </w:rPr>
      </w:pPr>
    </w:p>
    <w:p w:rsidRPr="009F6502" w:rsidR="00BA207D" w:rsidP="3C7507F0" w:rsidRDefault="00BA207D" w14:paraId="0A6872F4" w14:textId="77777777">
      <w:pPr>
        <w:spacing w:after="0" w:line="240" w:lineRule="auto"/>
        <w:ind w:left="2126" w:hanging="2126"/>
        <w:jc w:val="both"/>
        <w:rPr>
          <w:rFonts w:cs="Calibri" w:cstheme="minorAscii"/>
          <w:b w:val="1"/>
          <w:bCs w:val="1"/>
          <w:color w:val="auto"/>
          <w:sz w:val="24"/>
          <w:szCs w:val="24"/>
          <w:lang w:val="en-US"/>
        </w:rPr>
      </w:pPr>
    </w:p>
    <w:p w:rsidRPr="009F6502" w:rsidR="00A63308" w:rsidP="3C7507F0" w:rsidRDefault="00315185" w14:paraId="640EBF33" w14:textId="77777777">
      <w:pPr>
        <w:spacing w:after="0" w:line="240" w:lineRule="auto"/>
        <w:ind w:left="2126" w:hanging="2126"/>
        <w:jc w:val="both"/>
        <w:rPr>
          <w:rFonts w:cs="Calibri" w:cstheme="minorAscii"/>
          <w:b w:val="1"/>
          <w:bCs w:val="1"/>
          <w:color w:val="auto"/>
          <w:sz w:val="24"/>
          <w:szCs w:val="24"/>
          <w:lang w:val="en-US"/>
        </w:rPr>
      </w:pPr>
      <w:r w:rsidRPr="3C7507F0" w:rsidR="00315185">
        <w:rPr>
          <w:rFonts w:cs="Calibri" w:cstheme="minorAscii"/>
          <w:b w:val="1"/>
          <w:bCs w:val="1"/>
          <w:color w:val="auto"/>
          <w:sz w:val="24"/>
          <w:szCs w:val="24"/>
          <w:lang w:val="en-US"/>
        </w:rPr>
        <w:t>FIELD NUMBER 18.0:</w:t>
      </w:r>
      <w:r>
        <w:tab/>
      </w:r>
      <w:r w:rsidRPr="3C7507F0" w:rsidR="00A63308">
        <w:rPr>
          <w:rFonts w:cs="Calibri" w:cstheme="minorAscii"/>
          <w:b w:val="1"/>
          <w:bCs w:val="1"/>
          <w:color w:val="auto"/>
          <w:sz w:val="24"/>
          <w:szCs w:val="24"/>
          <w:lang w:val="en-US"/>
        </w:rPr>
        <w:t>Place of Shipment</w:t>
      </w:r>
    </w:p>
    <w:p w:rsidRPr="009F6502" w:rsidR="00A63308" w:rsidP="3C7507F0" w:rsidRDefault="00A63308" w14:paraId="24C9E916" w14:textId="77777777">
      <w:pPr>
        <w:spacing w:after="0" w:line="240" w:lineRule="auto"/>
        <w:ind w:left="2126" w:hanging="2126"/>
        <w:jc w:val="both"/>
        <w:rPr>
          <w:rFonts w:cs="Calibri" w:cstheme="minorAscii"/>
          <w:color w:val="auto"/>
          <w:sz w:val="24"/>
          <w:szCs w:val="24"/>
          <w:lang w:val="en-US"/>
        </w:rPr>
      </w:pPr>
    </w:p>
    <w:p w:rsidRPr="009F6502" w:rsidR="00A63308" w:rsidP="3C7507F0" w:rsidRDefault="00A63308" w14:paraId="70FFB77F" w14:textId="77777777">
      <w:pPr>
        <w:spacing w:after="0" w:line="240" w:lineRule="auto"/>
        <w:ind w:left="2126" w:hanging="2126"/>
        <w:jc w:val="both"/>
        <w:rPr>
          <w:rFonts w:cs="Calibri" w:cstheme="minorAscii"/>
          <w:color w:val="auto"/>
          <w:sz w:val="24"/>
          <w:szCs w:val="24"/>
          <w:lang w:val="en-US"/>
        </w:rPr>
      </w:pPr>
      <w:r w:rsidRPr="3C7507F0" w:rsidR="00A63308">
        <w:rPr>
          <w:rFonts w:cs="Calibri" w:cstheme="minorAscii"/>
          <w:color w:val="auto"/>
          <w:sz w:val="24"/>
          <w:szCs w:val="24"/>
          <w:lang w:val="en-US"/>
        </w:rPr>
        <w:t>Field Name:</w:t>
      </w:r>
      <w:r>
        <w:tab/>
      </w:r>
      <w:r w:rsidRPr="3C7507F0" w:rsidR="00A63308">
        <w:rPr>
          <w:rFonts w:cs="Calibri" w:cstheme="minorAscii"/>
          <w:color w:val="auto"/>
          <w:sz w:val="24"/>
          <w:szCs w:val="24"/>
          <w:lang w:val="en-US"/>
        </w:rPr>
        <w:t>DLOCSAI</w:t>
      </w:r>
    </w:p>
    <w:p w:rsidRPr="009F6502" w:rsidR="00A63308" w:rsidP="3C7507F0" w:rsidRDefault="00A63308" w14:paraId="1D2F806B" w14:textId="77777777">
      <w:pPr>
        <w:spacing w:after="0" w:line="240" w:lineRule="auto"/>
        <w:ind w:left="2126" w:hanging="2126"/>
        <w:jc w:val="both"/>
        <w:rPr>
          <w:rFonts w:cs="Calibri" w:cstheme="minorAscii"/>
          <w:color w:val="auto"/>
          <w:sz w:val="24"/>
          <w:szCs w:val="24"/>
          <w:lang w:val="en-US"/>
        </w:rPr>
      </w:pPr>
    </w:p>
    <w:p w:rsidRPr="009F6502" w:rsidR="00A63308" w:rsidP="3C7507F0" w:rsidRDefault="00A63308" w14:paraId="425E5752" w14:textId="77777777">
      <w:pPr>
        <w:spacing w:after="0" w:line="240" w:lineRule="auto"/>
        <w:ind w:left="2126" w:hanging="2126"/>
        <w:jc w:val="both"/>
        <w:rPr>
          <w:rFonts w:cs="Calibri" w:cstheme="minorAscii"/>
          <w:color w:val="auto"/>
          <w:sz w:val="24"/>
          <w:szCs w:val="24"/>
          <w:lang w:val="en-US"/>
        </w:rPr>
      </w:pPr>
      <w:r w:rsidRPr="3C7507F0" w:rsidR="00A63308">
        <w:rPr>
          <w:rFonts w:cs="Calibri" w:cstheme="minorAscii"/>
          <w:color w:val="auto"/>
          <w:sz w:val="24"/>
          <w:szCs w:val="24"/>
          <w:lang w:val="en-US"/>
        </w:rPr>
        <w:t>Description:</w:t>
      </w:r>
      <w:r>
        <w:tab/>
      </w:r>
      <w:r w:rsidRPr="3C7507F0" w:rsidR="00A63308">
        <w:rPr>
          <w:rFonts w:cs="Calibri" w:cstheme="minorAscii"/>
          <w:color w:val="auto"/>
          <w:sz w:val="24"/>
          <w:szCs w:val="24"/>
          <w:lang w:val="en-US"/>
        </w:rPr>
        <w:t xml:space="preserve">Report the place of shipment if it is different from the place where the product </w:t>
      </w:r>
      <w:r w:rsidRPr="3C7507F0" w:rsidR="00A63308">
        <w:rPr>
          <w:rFonts w:cs="Calibri" w:cstheme="minorAscii"/>
          <w:color w:val="auto"/>
          <w:sz w:val="24"/>
          <w:szCs w:val="24"/>
          <w:lang w:val="en-US"/>
        </w:rPr>
        <w:t>was made</w:t>
      </w:r>
      <w:r w:rsidRPr="3C7507F0" w:rsidR="00A63308">
        <w:rPr>
          <w:rFonts w:cs="Calibri" w:cstheme="minorAscii"/>
          <w:color w:val="auto"/>
          <w:sz w:val="24"/>
          <w:szCs w:val="24"/>
          <w:lang w:val="en-US"/>
        </w:rPr>
        <w:t>.</w:t>
      </w:r>
    </w:p>
    <w:p w:rsidRPr="009F6502" w:rsidR="00A63308" w:rsidP="3C7507F0" w:rsidRDefault="00A63308" w14:paraId="3848C573" w14:textId="77777777">
      <w:pPr>
        <w:spacing w:after="0" w:line="240" w:lineRule="auto"/>
        <w:ind w:left="2126" w:hanging="2126"/>
        <w:jc w:val="both"/>
        <w:rPr>
          <w:rFonts w:cs="Calibri" w:cstheme="minorAscii"/>
          <w:b w:val="1"/>
          <w:bCs w:val="1"/>
          <w:color w:val="auto"/>
          <w:sz w:val="24"/>
          <w:szCs w:val="24"/>
          <w:lang w:val="en-US"/>
        </w:rPr>
      </w:pPr>
    </w:p>
    <w:p w:rsidRPr="009F6502" w:rsidR="00ED35B7" w:rsidP="3C7507F0" w:rsidRDefault="00ED35B7" w14:paraId="5ACB8C64" w14:textId="77777777">
      <w:pPr>
        <w:spacing w:after="0" w:line="240" w:lineRule="auto"/>
        <w:ind w:left="2126" w:hanging="2126"/>
        <w:jc w:val="both"/>
        <w:rPr>
          <w:rFonts w:cs="Calibri" w:cstheme="minorAscii"/>
          <w:b w:val="1"/>
          <w:bCs w:val="1"/>
          <w:color w:val="auto"/>
          <w:sz w:val="24"/>
          <w:szCs w:val="24"/>
          <w:lang w:val="en-US"/>
        </w:rPr>
      </w:pPr>
    </w:p>
    <w:p w:rsidRPr="009F6502" w:rsidR="00A63308" w:rsidP="3C7507F0" w:rsidRDefault="00A63308" w14:paraId="4DD5BA55" w14:textId="77777777">
      <w:pPr>
        <w:spacing w:after="0" w:line="240" w:lineRule="auto"/>
        <w:ind w:left="2126" w:hanging="2126"/>
        <w:jc w:val="both"/>
        <w:rPr>
          <w:rFonts w:cs="Calibri" w:cstheme="minorAscii"/>
          <w:b w:val="1"/>
          <w:bCs w:val="1"/>
          <w:color w:val="auto"/>
          <w:sz w:val="24"/>
          <w:szCs w:val="24"/>
          <w:lang w:val="en-US"/>
        </w:rPr>
      </w:pPr>
      <w:r w:rsidRPr="3C7507F0" w:rsidR="00A63308">
        <w:rPr>
          <w:rFonts w:cs="Calibri" w:cstheme="minorAscii"/>
          <w:b w:val="1"/>
          <w:bCs w:val="1"/>
          <w:color w:val="auto"/>
          <w:sz w:val="24"/>
          <w:szCs w:val="24"/>
          <w:lang w:val="en-US"/>
        </w:rPr>
        <w:t>FIELD NUMBER 19.0:</w:t>
      </w:r>
      <w:r>
        <w:tab/>
      </w:r>
      <w:r w:rsidRPr="3C7507F0" w:rsidR="00A63308">
        <w:rPr>
          <w:rFonts w:cs="Calibri" w:cstheme="minorAscii"/>
          <w:b w:val="1"/>
          <w:bCs w:val="1"/>
          <w:color w:val="auto"/>
          <w:sz w:val="24"/>
          <w:szCs w:val="24"/>
          <w:lang w:val="en-US"/>
        </w:rPr>
        <w:t>Channel of Distribution</w:t>
      </w:r>
    </w:p>
    <w:p w:rsidRPr="009F6502" w:rsidR="00A63308" w:rsidP="3C7507F0" w:rsidRDefault="00A63308" w14:paraId="1B5A3F33" w14:textId="77777777">
      <w:pPr>
        <w:spacing w:after="0" w:line="240" w:lineRule="auto"/>
        <w:ind w:left="2126" w:hanging="2126"/>
        <w:jc w:val="both"/>
        <w:rPr>
          <w:rFonts w:cs="Calibri" w:cstheme="minorAscii"/>
          <w:color w:val="auto"/>
          <w:sz w:val="24"/>
          <w:szCs w:val="24"/>
          <w:lang w:val="en-US"/>
        </w:rPr>
      </w:pPr>
    </w:p>
    <w:p w:rsidRPr="009F6502" w:rsidR="00A63308" w:rsidP="3C7507F0" w:rsidRDefault="00A63308" w14:paraId="703745B7" w14:textId="77777777">
      <w:pPr>
        <w:spacing w:after="0" w:line="240" w:lineRule="auto"/>
        <w:ind w:left="2126" w:hanging="2126"/>
        <w:jc w:val="both"/>
        <w:rPr>
          <w:rFonts w:cs="Calibri" w:cstheme="minorAscii"/>
          <w:color w:val="auto"/>
          <w:sz w:val="24"/>
          <w:szCs w:val="24"/>
          <w:lang w:val="en-US"/>
        </w:rPr>
      </w:pPr>
      <w:r w:rsidRPr="3C7507F0" w:rsidR="00A63308">
        <w:rPr>
          <w:rFonts w:cs="Calibri" w:cstheme="minorAscii"/>
          <w:color w:val="auto"/>
          <w:sz w:val="24"/>
          <w:szCs w:val="24"/>
          <w:lang w:val="en-US"/>
        </w:rPr>
        <w:t>Field Name:</w:t>
      </w:r>
      <w:r>
        <w:tab/>
      </w:r>
      <w:r w:rsidRPr="3C7507F0" w:rsidR="00A63308">
        <w:rPr>
          <w:rFonts w:cs="Calibri" w:cstheme="minorAscii"/>
          <w:color w:val="auto"/>
          <w:sz w:val="24"/>
          <w:szCs w:val="24"/>
          <w:lang w:val="en-US"/>
        </w:rPr>
        <w:t>DCANDISTR</w:t>
      </w:r>
    </w:p>
    <w:p w:rsidRPr="009F6502" w:rsidR="00A63308" w:rsidP="3C7507F0" w:rsidRDefault="00A63308" w14:paraId="137A748B" w14:textId="77777777">
      <w:pPr>
        <w:spacing w:after="0" w:line="240" w:lineRule="auto"/>
        <w:ind w:left="2126" w:hanging="2126"/>
        <w:jc w:val="both"/>
        <w:rPr>
          <w:rFonts w:cs="Calibri" w:cstheme="minorAscii"/>
          <w:color w:val="auto"/>
          <w:sz w:val="24"/>
          <w:szCs w:val="24"/>
          <w:lang w:val="en-US"/>
        </w:rPr>
      </w:pPr>
    </w:p>
    <w:p w:rsidRPr="009F6502" w:rsidR="00A63308" w:rsidP="3C7507F0" w:rsidRDefault="00A63308" w14:paraId="5BD5C419" w14:textId="77777777">
      <w:pPr>
        <w:spacing w:after="0" w:line="240" w:lineRule="auto"/>
        <w:ind w:left="2126" w:hanging="2126"/>
        <w:jc w:val="both"/>
        <w:rPr>
          <w:rFonts w:cs="Calibri" w:cstheme="minorAscii"/>
          <w:color w:val="auto"/>
          <w:sz w:val="24"/>
          <w:szCs w:val="24"/>
          <w:lang w:val="en-US"/>
        </w:rPr>
      </w:pPr>
      <w:r w:rsidRPr="3C7507F0" w:rsidR="00A63308">
        <w:rPr>
          <w:rFonts w:cs="Calibri" w:cstheme="minorAscii"/>
          <w:color w:val="auto"/>
          <w:sz w:val="24"/>
          <w:szCs w:val="24"/>
          <w:lang w:val="en-US"/>
        </w:rPr>
        <w:t>Description:</w:t>
      </w:r>
      <w:r>
        <w:tab/>
      </w:r>
      <w:r w:rsidRPr="3C7507F0" w:rsidR="00A63308">
        <w:rPr>
          <w:rFonts w:cs="Calibri" w:cstheme="minorAscii"/>
          <w:color w:val="auto"/>
          <w:sz w:val="24"/>
          <w:szCs w:val="24"/>
          <w:lang w:val="en-US"/>
        </w:rPr>
        <w:t xml:space="preserve">The channels of distribution </w:t>
      </w:r>
      <w:r w:rsidRPr="3C7507F0" w:rsidR="00A63308">
        <w:rPr>
          <w:rFonts w:cs="Calibri" w:cstheme="minorAscii"/>
          <w:color w:val="auto"/>
          <w:sz w:val="24"/>
          <w:szCs w:val="24"/>
          <w:lang w:val="en-US"/>
        </w:rPr>
        <w:t>designated</w:t>
      </w:r>
      <w:r w:rsidRPr="3C7507F0" w:rsidR="00A63308">
        <w:rPr>
          <w:rFonts w:cs="Calibri" w:cstheme="minorAscii"/>
          <w:color w:val="auto"/>
          <w:sz w:val="24"/>
          <w:szCs w:val="24"/>
          <w:lang w:val="en-US"/>
        </w:rPr>
        <w:t xml:space="preserve"> in this field should conform to those described in section IV.7.</w:t>
      </w:r>
    </w:p>
    <w:p w:rsidRPr="009F6502" w:rsidR="00A63308" w:rsidP="3C7507F0" w:rsidRDefault="00A63308" w14:paraId="32D0D77D" w14:textId="77777777">
      <w:pPr>
        <w:spacing w:after="0" w:line="240" w:lineRule="auto"/>
        <w:ind w:left="2126" w:hanging="2126"/>
        <w:jc w:val="both"/>
        <w:rPr>
          <w:rFonts w:cs="Calibri" w:cstheme="minorAscii"/>
          <w:color w:val="auto"/>
          <w:sz w:val="24"/>
          <w:szCs w:val="24"/>
          <w:lang w:val="en-US"/>
        </w:rPr>
      </w:pPr>
      <w:r w:rsidRPr="009F6502">
        <w:rPr>
          <w:rFonts w:cstheme="minorHAnsi"/>
          <w:bCs/>
          <w:sz w:val="24"/>
          <w:szCs w:val="24"/>
          <w:lang w:val="en-US"/>
        </w:rPr>
        <w:tab/>
      </w:r>
    </w:p>
    <w:p w:rsidRPr="009F6502" w:rsidR="00A63308" w:rsidP="3C7507F0" w:rsidRDefault="00A63308" w14:paraId="10E7992D" w14:textId="77777777">
      <w:pPr>
        <w:spacing w:after="0" w:line="240" w:lineRule="auto"/>
        <w:ind w:left="2126" w:hanging="2"/>
        <w:jc w:val="both"/>
        <w:rPr>
          <w:rFonts w:cs="Calibri" w:cstheme="minorAscii"/>
          <w:color w:val="auto"/>
          <w:sz w:val="24"/>
          <w:szCs w:val="24"/>
          <w:lang w:val="en-US"/>
        </w:rPr>
      </w:pPr>
      <w:r w:rsidRPr="3C7507F0" w:rsidR="00A63308">
        <w:rPr>
          <w:rFonts w:cs="Calibri" w:cstheme="minorAscii"/>
          <w:color w:val="auto"/>
          <w:sz w:val="24"/>
          <w:szCs w:val="24"/>
          <w:lang w:val="en-US"/>
        </w:rPr>
        <w:t>1 = channel 1</w:t>
      </w:r>
    </w:p>
    <w:p w:rsidRPr="009F6502" w:rsidR="00A63308" w:rsidP="3C7507F0" w:rsidRDefault="00A63308" w14:paraId="1FEC00C2" w14:textId="77777777">
      <w:pPr>
        <w:spacing w:after="0" w:line="240" w:lineRule="auto"/>
        <w:ind w:left="2126" w:hanging="2126"/>
        <w:jc w:val="both"/>
        <w:rPr>
          <w:rFonts w:cs="Calibri" w:cstheme="minorAscii"/>
          <w:color w:val="auto"/>
          <w:sz w:val="24"/>
          <w:szCs w:val="24"/>
          <w:lang w:val="en-US"/>
        </w:rPr>
      </w:pPr>
      <w:r w:rsidRPr="009F6502">
        <w:rPr>
          <w:rFonts w:cstheme="minorHAnsi"/>
          <w:bCs/>
          <w:sz w:val="24"/>
          <w:szCs w:val="24"/>
          <w:lang w:val="en-US"/>
        </w:rPr>
        <w:tab/>
      </w:r>
      <w:r w:rsidRPr="3C7507F0" w:rsidR="00A63308">
        <w:rPr>
          <w:rFonts w:cs="Calibri" w:cstheme="minorAscii"/>
          <w:color w:val="auto"/>
          <w:sz w:val="24"/>
          <w:szCs w:val="24"/>
          <w:lang w:val="en-US"/>
        </w:rPr>
        <w:t>2 = channel 2</w:t>
      </w:r>
    </w:p>
    <w:p w:rsidRPr="009F6502" w:rsidR="00A63308" w:rsidP="3C7507F0" w:rsidRDefault="00A63308" w14:paraId="3BE5C8CD" w14:textId="77777777">
      <w:pPr>
        <w:spacing w:after="0" w:line="240" w:lineRule="auto"/>
        <w:ind w:left="2126" w:hanging="2126"/>
        <w:jc w:val="both"/>
        <w:rPr>
          <w:rFonts w:cs="Calibri" w:cstheme="minorAscii"/>
          <w:color w:val="auto"/>
          <w:sz w:val="24"/>
          <w:szCs w:val="24"/>
          <w:lang w:val="en-US"/>
        </w:rPr>
      </w:pPr>
      <w:r w:rsidRPr="009F6502">
        <w:rPr>
          <w:rFonts w:cstheme="minorHAnsi"/>
          <w:bCs/>
          <w:sz w:val="24"/>
          <w:szCs w:val="24"/>
          <w:lang w:val="en-US"/>
        </w:rPr>
        <w:tab/>
      </w:r>
      <w:r w:rsidRPr="3C7507F0" w:rsidR="00A63308">
        <w:rPr>
          <w:rFonts w:cs="Calibri" w:cstheme="minorAscii"/>
          <w:color w:val="auto"/>
          <w:sz w:val="24"/>
          <w:szCs w:val="24"/>
          <w:lang w:val="en-US"/>
        </w:rPr>
        <w:t>3 – n = channel 3 until channel n</w:t>
      </w:r>
    </w:p>
    <w:p w:rsidRPr="009F6502" w:rsidR="00A63308" w:rsidP="3C7507F0" w:rsidRDefault="00A63308" w14:paraId="79552E65" w14:textId="77777777">
      <w:pPr>
        <w:spacing w:after="0" w:line="240" w:lineRule="auto"/>
        <w:ind w:left="2126" w:hanging="2126"/>
        <w:jc w:val="both"/>
        <w:rPr>
          <w:rFonts w:cs="Calibri" w:cstheme="minorAscii"/>
          <w:color w:val="auto"/>
          <w:sz w:val="24"/>
          <w:szCs w:val="24"/>
          <w:lang w:val="en-US"/>
        </w:rPr>
      </w:pPr>
    </w:p>
    <w:p w:rsidRPr="009F6502" w:rsidR="00ED35B7" w:rsidP="3C7507F0" w:rsidRDefault="00ED35B7" w14:paraId="53E1D54C" w14:textId="77777777">
      <w:pPr>
        <w:spacing w:after="0" w:line="240" w:lineRule="auto"/>
        <w:ind w:left="2126" w:hanging="2126"/>
        <w:jc w:val="both"/>
        <w:rPr>
          <w:rFonts w:cs="Calibri" w:cstheme="minorAscii"/>
          <w:color w:val="auto"/>
          <w:sz w:val="24"/>
          <w:szCs w:val="24"/>
          <w:lang w:val="en-US"/>
        </w:rPr>
      </w:pPr>
    </w:p>
    <w:p w:rsidRPr="009F6502" w:rsidR="00A63308" w:rsidP="3C7507F0" w:rsidRDefault="00A63308" w14:paraId="19C0A126" w14:textId="77777777">
      <w:pPr>
        <w:spacing w:after="0" w:line="240" w:lineRule="auto"/>
        <w:ind w:left="2126" w:hanging="2126"/>
        <w:jc w:val="both"/>
        <w:rPr>
          <w:rFonts w:cs="Calibri" w:cstheme="minorAscii"/>
          <w:b w:val="1"/>
          <w:bCs w:val="1"/>
          <w:color w:val="auto"/>
          <w:sz w:val="24"/>
          <w:szCs w:val="24"/>
          <w:lang w:val="en-US"/>
        </w:rPr>
      </w:pPr>
      <w:r w:rsidRPr="3C7507F0" w:rsidR="00A63308">
        <w:rPr>
          <w:rFonts w:cs="Calibri" w:cstheme="minorAscii"/>
          <w:b w:val="1"/>
          <w:bCs w:val="1"/>
          <w:color w:val="auto"/>
          <w:sz w:val="24"/>
          <w:szCs w:val="24"/>
          <w:lang w:val="en-US"/>
        </w:rPr>
        <w:t>FIELD NUMBER 20.0:</w:t>
      </w:r>
      <w:r>
        <w:tab/>
      </w:r>
      <w:r w:rsidRPr="3C7507F0" w:rsidR="00A63308">
        <w:rPr>
          <w:rFonts w:cs="Calibri" w:cstheme="minorAscii"/>
          <w:b w:val="1"/>
          <w:bCs w:val="1"/>
          <w:color w:val="auto"/>
          <w:sz w:val="24"/>
          <w:szCs w:val="24"/>
          <w:lang w:val="en-US"/>
        </w:rPr>
        <w:t>Terms of Payment</w:t>
      </w:r>
    </w:p>
    <w:p w:rsidRPr="009F6502" w:rsidR="00A63308" w:rsidP="3C7507F0" w:rsidRDefault="00A63308" w14:paraId="0DF2EECC" w14:textId="77777777">
      <w:pPr>
        <w:spacing w:after="0" w:line="240" w:lineRule="auto"/>
        <w:ind w:left="2126" w:hanging="2126"/>
        <w:jc w:val="both"/>
        <w:rPr>
          <w:rFonts w:cs="Calibri" w:cstheme="minorAscii"/>
          <w:b w:val="1"/>
          <w:bCs w:val="1"/>
          <w:color w:val="auto"/>
          <w:sz w:val="24"/>
          <w:szCs w:val="24"/>
          <w:lang w:val="en-US"/>
        </w:rPr>
      </w:pPr>
    </w:p>
    <w:p w:rsidRPr="009F6502" w:rsidR="00A63308" w:rsidP="3C7507F0" w:rsidRDefault="00A63308" w14:paraId="3BBFC03B" w14:textId="77777777">
      <w:pPr>
        <w:spacing w:after="0" w:line="240" w:lineRule="auto"/>
        <w:ind w:left="2126" w:hanging="2126"/>
        <w:jc w:val="both"/>
        <w:rPr>
          <w:rFonts w:cs="Calibri" w:cstheme="minorAscii"/>
          <w:color w:val="auto"/>
          <w:sz w:val="24"/>
          <w:szCs w:val="24"/>
          <w:lang w:val="en-US"/>
        </w:rPr>
      </w:pPr>
      <w:r w:rsidRPr="3C7507F0" w:rsidR="00A63308">
        <w:rPr>
          <w:rFonts w:cs="Calibri" w:cstheme="minorAscii"/>
          <w:color w:val="auto"/>
          <w:sz w:val="24"/>
          <w:szCs w:val="24"/>
          <w:lang w:val="en-US"/>
        </w:rPr>
        <w:t>Field Name:</w:t>
      </w:r>
      <w:r>
        <w:tab/>
      </w:r>
      <w:r w:rsidRPr="3C7507F0" w:rsidR="00A63308">
        <w:rPr>
          <w:rFonts w:cs="Calibri" w:cstheme="minorAscii"/>
          <w:color w:val="auto"/>
          <w:sz w:val="24"/>
          <w:szCs w:val="24"/>
          <w:lang w:val="en-US"/>
        </w:rPr>
        <w:t>DCONDPAG</w:t>
      </w:r>
    </w:p>
    <w:p w:rsidRPr="009F6502" w:rsidR="00A63308" w:rsidP="3C7507F0" w:rsidRDefault="00A63308" w14:paraId="463E7325" w14:textId="77777777">
      <w:pPr>
        <w:spacing w:after="0" w:line="240" w:lineRule="auto"/>
        <w:ind w:left="2126" w:hanging="2126"/>
        <w:jc w:val="both"/>
        <w:rPr>
          <w:rFonts w:cs="Calibri" w:cstheme="minorAscii"/>
          <w:color w:val="auto"/>
          <w:sz w:val="24"/>
          <w:szCs w:val="24"/>
          <w:lang w:val="en-US"/>
        </w:rPr>
      </w:pPr>
    </w:p>
    <w:p w:rsidRPr="009F6502" w:rsidR="00A63308" w:rsidP="3C7507F0" w:rsidRDefault="00A63308" w14:paraId="64D438DE" w14:textId="77777777">
      <w:pPr>
        <w:spacing w:after="0" w:line="240" w:lineRule="auto"/>
        <w:ind w:left="2126" w:hanging="2126"/>
        <w:jc w:val="both"/>
        <w:rPr>
          <w:rFonts w:cs="Calibri" w:cstheme="minorAscii"/>
          <w:color w:val="auto"/>
          <w:sz w:val="24"/>
          <w:szCs w:val="24"/>
          <w:lang w:val="en-US"/>
        </w:rPr>
      </w:pPr>
      <w:r w:rsidRPr="3C7507F0" w:rsidR="00A63308">
        <w:rPr>
          <w:rFonts w:cs="Calibri" w:cstheme="minorAscii"/>
          <w:color w:val="auto"/>
          <w:sz w:val="24"/>
          <w:szCs w:val="24"/>
          <w:lang w:val="en-US"/>
        </w:rPr>
        <w:t>Description:</w:t>
      </w:r>
      <w:r>
        <w:tab/>
      </w:r>
      <w:r w:rsidRPr="3C7507F0" w:rsidR="00A63308">
        <w:rPr>
          <w:rFonts w:cs="Calibri" w:cstheme="minorAscii"/>
          <w:color w:val="auto"/>
          <w:sz w:val="24"/>
          <w:szCs w:val="24"/>
          <w:lang w:val="en-US"/>
        </w:rPr>
        <w:t>Report terms of payment granted the customer</w:t>
      </w:r>
    </w:p>
    <w:p w:rsidRPr="009F6502" w:rsidR="00A63308" w:rsidP="3C7507F0" w:rsidRDefault="00A63308" w14:paraId="3C96821A" w14:textId="77777777">
      <w:pPr>
        <w:spacing w:after="0" w:line="240" w:lineRule="auto"/>
        <w:ind w:left="2126" w:hanging="2126"/>
        <w:jc w:val="both"/>
        <w:rPr>
          <w:rFonts w:cs="Calibri" w:cstheme="minorAscii"/>
          <w:color w:val="auto"/>
          <w:sz w:val="24"/>
          <w:szCs w:val="24"/>
          <w:lang w:val="en-US"/>
        </w:rPr>
      </w:pPr>
      <w:r w:rsidRPr="009F6502">
        <w:rPr>
          <w:rFonts w:cstheme="minorHAnsi"/>
          <w:bCs/>
          <w:sz w:val="24"/>
          <w:szCs w:val="24"/>
          <w:lang w:val="en-US"/>
        </w:rPr>
        <w:tab/>
      </w:r>
    </w:p>
    <w:p w:rsidRPr="009F6502" w:rsidR="00A63308" w:rsidP="3C7507F0" w:rsidRDefault="00A63308" w14:paraId="7509F709" w14:textId="77777777">
      <w:pPr>
        <w:spacing w:after="0" w:line="240" w:lineRule="auto"/>
        <w:ind w:left="2126" w:hanging="2"/>
        <w:jc w:val="both"/>
        <w:rPr>
          <w:rFonts w:cs="Calibri" w:cstheme="minorAscii"/>
          <w:color w:val="auto"/>
          <w:sz w:val="24"/>
          <w:szCs w:val="24"/>
          <w:lang w:val="en-US"/>
        </w:rPr>
      </w:pPr>
      <w:r w:rsidRPr="3C7507F0" w:rsidR="00A63308">
        <w:rPr>
          <w:rFonts w:cs="Calibri" w:cstheme="minorAscii"/>
          <w:color w:val="auto"/>
          <w:sz w:val="24"/>
          <w:szCs w:val="24"/>
          <w:lang w:val="en-US"/>
        </w:rPr>
        <w:t>1 = 30 days after invoice.</w:t>
      </w:r>
    </w:p>
    <w:p w:rsidRPr="009F6502" w:rsidR="00A63308" w:rsidP="3C7507F0" w:rsidRDefault="00A63308" w14:paraId="1A56FB13" w14:textId="77777777">
      <w:pPr>
        <w:spacing w:after="0" w:line="240" w:lineRule="auto"/>
        <w:ind w:left="2126" w:hanging="2"/>
        <w:jc w:val="both"/>
        <w:rPr>
          <w:rFonts w:cs="Calibri" w:cstheme="minorAscii"/>
          <w:color w:val="auto"/>
          <w:sz w:val="24"/>
          <w:szCs w:val="24"/>
          <w:lang w:val="en-US"/>
        </w:rPr>
      </w:pPr>
      <w:r w:rsidRPr="3C7507F0" w:rsidR="00A63308">
        <w:rPr>
          <w:rFonts w:cs="Calibri" w:cstheme="minorAscii"/>
          <w:color w:val="auto"/>
          <w:sz w:val="24"/>
          <w:szCs w:val="24"/>
          <w:lang w:val="en-US"/>
        </w:rPr>
        <w:t>2 = 60 days after invoice.</w:t>
      </w:r>
    </w:p>
    <w:p w:rsidRPr="009F6502" w:rsidR="00A63308" w:rsidP="3C7507F0" w:rsidRDefault="00A63308" w14:paraId="15EAC379" w14:textId="2A31D75B">
      <w:pPr>
        <w:spacing w:after="0" w:line="240" w:lineRule="auto"/>
        <w:ind w:left="2126" w:hanging="2"/>
        <w:jc w:val="both"/>
        <w:rPr>
          <w:rFonts w:cs="Calibri" w:cstheme="minorAscii"/>
          <w:color w:val="auto"/>
          <w:sz w:val="24"/>
          <w:szCs w:val="24"/>
          <w:lang w:val="en-US"/>
        </w:rPr>
      </w:pPr>
      <w:r w:rsidRPr="3C7507F0" w:rsidR="00A63308">
        <w:rPr>
          <w:rFonts w:cs="Calibri" w:cstheme="minorAscii"/>
          <w:color w:val="auto"/>
          <w:sz w:val="24"/>
          <w:szCs w:val="24"/>
          <w:lang w:val="en-US"/>
        </w:rPr>
        <w:t>3- n =</w:t>
      </w:r>
      <w:r w:rsidRPr="3C7507F0" w:rsidR="00C51E4A">
        <w:rPr>
          <w:rFonts w:cs="Calibri" w:cstheme="minorAscii"/>
          <w:color w:val="auto"/>
          <w:sz w:val="24"/>
          <w:szCs w:val="24"/>
          <w:lang w:val="en-US"/>
        </w:rPr>
        <w:t xml:space="preserve"> </w:t>
      </w:r>
      <w:r w:rsidRPr="3C7507F0" w:rsidR="00A63308">
        <w:rPr>
          <w:rFonts w:cs="Calibri" w:cstheme="minorAscii"/>
          <w:color w:val="auto"/>
          <w:sz w:val="24"/>
          <w:szCs w:val="24"/>
          <w:lang w:val="en-US"/>
        </w:rPr>
        <w:t xml:space="preserve">Specify other payment terms as </w:t>
      </w:r>
      <w:r w:rsidRPr="3C7507F0" w:rsidR="00A63308">
        <w:rPr>
          <w:rFonts w:cs="Calibri" w:cstheme="minorAscii"/>
          <w:color w:val="auto"/>
          <w:sz w:val="24"/>
          <w:szCs w:val="24"/>
          <w:lang w:val="en-US"/>
        </w:rPr>
        <w:t>required</w:t>
      </w:r>
      <w:r w:rsidRPr="3C7507F0" w:rsidR="00A63308">
        <w:rPr>
          <w:rFonts w:cs="Calibri" w:cstheme="minorAscii"/>
          <w:color w:val="auto"/>
          <w:sz w:val="24"/>
          <w:szCs w:val="24"/>
          <w:lang w:val="en-US"/>
        </w:rPr>
        <w:t>.</w:t>
      </w:r>
    </w:p>
    <w:p w:rsidRPr="009F6502" w:rsidR="00A63308" w:rsidP="3C7507F0" w:rsidRDefault="00A63308" w14:paraId="6A59BBF1" w14:textId="77777777">
      <w:pPr>
        <w:spacing w:after="0" w:line="240" w:lineRule="auto"/>
        <w:jc w:val="both"/>
        <w:rPr>
          <w:rFonts w:cs="Calibri" w:cstheme="minorAscii"/>
          <w:color w:val="auto"/>
          <w:sz w:val="24"/>
          <w:szCs w:val="24"/>
          <w:lang w:val="en-US"/>
        </w:rPr>
      </w:pPr>
    </w:p>
    <w:p w:rsidRPr="009F6502" w:rsidR="00A63308" w:rsidP="3C7507F0" w:rsidRDefault="00A63308" w14:paraId="0F8BF53B" w14:textId="3986741B">
      <w:pPr>
        <w:spacing w:after="0" w:line="240" w:lineRule="auto"/>
        <w:ind w:left="2124" w:hanging="2124"/>
        <w:jc w:val="both"/>
        <w:rPr>
          <w:rFonts w:cs="Calibri" w:cstheme="minorAscii"/>
          <w:color w:val="auto"/>
          <w:sz w:val="24"/>
          <w:szCs w:val="24"/>
          <w:lang w:val="en-US"/>
        </w:rPr>
      </w:pPr>
      <w:r w:rsidRPr="3C7507F0" w:rsidR="00A63308">
        <w:rPr>
          <w:rFonts w:cs="Calibri" w:cstheme="minorAscii"/>
          <w:color w:val="auto"/>
          <w:sz w:val="24"/>
          <w:szCs w:val="24"/>
          <w:lang w:val="en-US"/>
        </w:rPr>
        <w:t>Narrative:</w:t>
      </w:r>
      <w:r>
        <w:tab/>
      </w:r>
      <w:r w:rsidRPr="3C7507F0" w:rsidR="00A63308">
        <w:rPr>
          <w:rFonts w:cs="Calibri" w:cstheme="minorAscii"/>
          <w:color w:val="auto"/>
          <w:sz w:val="24"/>
          <w:szCs w:val="24"/>
          <w:lang w:val="en-US"/>
        </w:rPr>
        <w:t xml:space="preserve">Describe each of the terms of payment you offer and </w:t>
      </w:r>
      <w:r w:rsidRPr="3C7507F0" w:rsidR="00A63308">
        <w:rPr>
          <w:rFonts w:cs="Calibri" w:cstheme="minorAscii"/>
          <w:color w:val="auto"/>
          <w:sz w:val="24"/>
          <w:szCs w:val="24"/>
          <w:lang w:val="en-US"/>
        </w:rPr>
        <w:t>indicate</w:t>
      </w:r>
      <w:r w:rsidRPr="3C7507F0" w:rsidR="00A63308">
        <w:rPr>
          <w:rFonts w:cs="Calibri" w:cstheme="minorAscii"/>
          <w:color w:val="auto"/>
          <w:sz w:val="24"/>
          <w:szCs w:val="24"/>
          <w:lang w:val="en-US"/>
        </w:rPr>
        <w:t xml:space="preserve"> the code used for each. If the terms vary by channel of distribution, explain how these are related.</w:t>
      </w:r>
      <w:r w:rsidRPr="3C7507F0" w:rsidR="00C51E4A">
        <w:rPr>
          <w:rFonts w:cs="Calibri" w:cstheme="minorAscii"/>
          <w:color w:val="auto"/>
          <w:sz w:val="24"/>
          <w:szCs w:val="24"/>
          <w:lang w:val="en-US"/>
        </w:rPr>
        <w:t xml:space="preserve"> </w:t>
      </w:r>
      <w:r w:rsidRPr="3C7507F0" w:rsidR="00A63308">
        <w:rPr>
          <w:rFonts w:cs="Calibri" w:cstheme="minorAscii"/>
          <w:color w:val="auto"/>
          <w:sz w:val="24"/>
          <w:szCs w:val="24"/>
          <w:lang w:val="en-US"/>
        </w:rPr>
        <w:t xml:space="preserve">Indicate whether the payment terms </w:t>
      </w:r>
      <w:r w:rsidRPr="3C7507F0" w:rsidR="00A63308">
        <w:rPr>
          <w:rFonts w:cs="Calibri" w:cstheme="minorAscii"/>
          <w:color w:val="auto"/>
          <w:sz w:val="24"/>
          <w:szCs w:val="24"/>
          <w:lang w:val="en-US"/>
        </w:rPr>
        <w:t xml:space="preserve">are </w:t>
      </w:r>
      <w:r w:rsidRPr="3C7507F0" w:rsidR="00A63308">
        <w:rPr>
          <w:rFonts w:cs="Calibri" w:cstheme="minorAscii"/>
          <w:color w:val="auto"/>
          <w:sz w:val="24"/>
          <w:szCs w:val="24"/>
          <w:lang w:val="en-US"/>
        </w:rPr>
        <w:t>stated</w:t>
      </w:r>
      <w:r w:rsidRPr="3C7507F0" w:rsidR="00A63308">
        <w:rPr>
          <w:rFonts w:cs="Calibri" w:cstheme="minorAscii"/>
          <w:color w:val="auto"/>
          <w:sz w:val="24"/>
          <w:szCs w:val="24"/>
          <w:lang w:val="en-US"/>
        </w:rPr>
        <w:t xml:space="preserve"> or coded on each invoice or, otherwise, how customers agree to payment terms.</w:t>
      </w:r>
      <w:r w:rsidRPr="3C7507F0" w:rsidR="00C51E4A">
        <w:rPr>
          <w:rFonts w:cs="Calibri" w:cstheme="minorAscii"/>
          <w:color w:val="auto"/>
          <w:sz w:val="24"/>
          <w:szCs w:val="24"/>
          <w:lang w:val="en-US"/>
        </w:rPr>
        <w:t xml:space="preserve"> </w:t>
      </w:r>
      <w:r w:rsidRPr="3C7507F0" w:rsidR="00A63308">
        <w:rPr>
          <w:rFonts w:cs="Calibri" w:cstheme="minorAscii"/>
          <w:color w:val="auto"/>
          <w:sz w:val="24"/>
          <w:szCs w:val="24"/>
          <w:lang w:val="en-US"/>
        </w:rPr>
        <w:t xml:space="preserve">The codes for payment terms listed above are only examples, you can adapt them to your </w:t>
      </w:r>
      <w:r w:rsidRPr="3C7507F0" w:rsidR="00A63308">
        <w:rPr>
          <w:rFonts w:cs="Calibri" w:cstheme="minorAscii"/>
          <w:color w:val="auto"/>
          <w:sz w:val="24"/>
          <w:szCs w:val="24"/>
          <w:lang w:val="en-US"/>
        </w:rPr>
        <w:t>necessity</w:t>
      </w:r>
      <w:r w:rsidRPr="3C7507F0" w:rsidR="00A63308">
        <w:rPr>
          <w:rFonts w:cs="Calibri" w:cstheme="minorAscii"/>
          <w:color w:val="auto"/>
          <w:sz w:val="24"/>
          <w:szCs w:val="24"/>
          <w:lang w:val="en-US"/>
        </w:rPr>
        <w:t xml:space="preserve"> </w:t>
      </w:r>
      <w:r>
        <w:tab/>
      </w:r>
      <w:r>
        <w:tab/>
      </w:r>
    </w:p>
    <w:p w:rsidRPr="009F6502" w:rsidR="00A63308" w:rsidP="3C7507F0" w:rsidRDefault="00A63308" w14:paraId="074B8266" w14:textId="77777777">
      <w:pPr>
        <w:spacing w:after="0"/>
        <w:rPr>
          <w:rFonts w:cs="Calibri" w:cstheme="minorAscii"/>
          <w:color w:val="auto"/>
          <w:sz w:val="24"/>
          <w:szCs w:val="24"/>
          <w:lang w:val="en-US"/>
        </w:rPr>
      </w:pPr>
    </w:p>
    <w:p w:rsidRPr="009F6502" w:rsidR="00A63308" w:rsidP="3C7507F0" w:rsidRDefault="00A63308" w14:paraId="76D62BBD" w14:textId="77777777">
      <w:pPr>
        <w:spacing w:after="0" w:line="240" w:lineRule="auto"/>
        <w:ind w:left="2126" w:hanging="2126"/>
        <w:jc w:val="both"/>
        <w:rPr>
          <w:rFonts w:cs="Calibri" w:cstheme="minorAscii"/>
          <w:b w:val="1"/>
          <w:bCs w:val="1"/>
          <w:color w:val="auto"/>
          <w:sz w:val="24"/>
          <w:szCs w:val="24"/>
          <w:lang w:val="en-US"/>
        </w:rPr>
      </w:pPr>
      <w:r w:rsidRPr="3C7507F0" w:rsidR="00A63308">
        <w:rPr>
          <w:rFonts w:cs="Calibri" w:cstheme="minorAscii"/>
          <w:b w:val="1"/>
          <w:bCs w:val="1"/>
          <w:color w:val="auto"/>
          <w:sz w:val="24"/>
          <w:szCs w:val="24"/>
          <w:lang w:val="en-US"/>
        </w:rPr>
        <w:t>FIELD NUMBER 21.0:</w:t>
      </w:r>
      <w:r>
        <w:tab/>
      </w:r>
      <w:r w:rsidRPr="3C7507F0" w:rsidR="00A63308">
        <w:rPr>
          <w:rFonts w:cs="Calibri" w:cstheme="minorAscii"/>
          <w:b w:val="1"/>
          <w:bCs w:val="1"/>
          <w:color w:val="auto"/>
          <w:sz w:val="24"/>
          <w:szCs w:val="24"/>
          <w:lang w:val="en-US"/>
        </w:rPr>
        <w:t>Level of Trade Adjustment</w:t>
      </w:r>
      <w:r w:rsidRPr="3C7507F0" w:rsidR="005D68FA">
        <w:rPr>
          <w:rFonts w:cs="Calibri" w:cstheme="minorAscii"/>
          <w:b w:val="1"/>
          <w:bCs w:val="1"/>
          <w:color w:val="auto"/>
          <w:sz w:val="24"/>
          <w:szCs w:val="24"/>
          <w:lang w:val="en-US"/>
        </w:rPr>
        <w:t xml:space="preserve"> (currency/</w:t>
      </w:r>
      <w:r w:rsidRPr="3C7507F0" w:rsidR="004F76A9">
        <w:rPr>
          <w:rFonts w:cs="Calibri" w:cstheme="minorAscii"/>
          <w:b w:val="1"/>
          <w:bCs w:val="1"/>
          <w:color w:val="auto"/>
          <w:sz w:val="24"/>
          <w:szCs w:val="24"/>
          <w:lang w:val="en-US"/>
        </w:rPr>
        <w:t>unit</w:t>
      </w:r>
      <w:r w:rsidRPr="3C7507F0" w:rsidR="005D68FA">
        <w:rPr>
          <w:rFonts w:cs="Calibri" w:cstheme="minorAscii"/>
          <w:b w:val="1"/>
          <w:bCs w:val="1"/>
          <w:color w:val="auto"/>
          <w:sz w:val="24"/>
          <w:szCs w:val="24"/>
          <w:lang w:val="en-US"/>
        </w:rPr>
        <w:t>)</w:t>
      </w:r>
    </w:p>
    <w:p w:rsidRPr="009F6502" w:rsidR="00A63308" w:rsidP="3C7507F0" w:rsidRDefault="00A63308" w14:paraId="1158E3B4" w14:textId="77777777">
      <w:pPr>
        <w:spacing w:after="0" w:line="240" w:lineRule="auto"/>
        <w:ind w:left="2126" w:hanging="2126"/>
        <w:jc w:val="both"/>
        <w:rPr>
          <w:rFonts w:cs="Calibri" w:cstheme="minorAscii"/>
          <w:b w:val="1"/>
          <w:bCs w:val="1"/>
          <w:color w:val="auto"/>
          <w:sz w:val="24"/>
          <w:szCs w:val="24"/>
          <w:lang w:val="en-US"/>
        </w:rPr>
      </w:pPr>
    </w:p>
    <w:p w:rsidRPr="009F6502" w:rsidR="00A63308" w:rsidP="3C7507F0" w:rsidRDefault="00A63308" w14:paraId="1A24358D" w14:textId="77777777">
      <w:pPr>
        <w:spacing w:after="0" w:line="240" w:lineRule="auto"/>
        <w:ind w:left="2126" w:hanging="2126"/>
        <w:jc w:val="both"/>
        <w:rPr>
          <w:rFonts w:cs="Calibri" w:cstheme="minorAscii"/>
          <w:color w:val="auto"/>
          <w:sz w:val="24"/>
          <w:szCs w:val="24"/>
          <w:lang w:val="en-US"/>
        </w:rPr>
      </w:pPr>
      <w:r w:rsidRPr="3C7507F0" w:rsidR="00A63308">
        <w:rPr>
          <w:rFonts w:cs="Calibri" w:cstheme="minorAscii"/>
          <w:color w:val="auto"/>
          <w:sz w:val="24"/>
          <w:szCs w:val="24"/>
          <w:lang w:val="en-US"/>
        </w:rPr>
        <w:t>Field Name:</w:t>
      </w:r>
      <w:r>
        <w:tab/>
      </w:r>
      <w:r w:rsidRPr="3C7507F0" w:rsidR="00A63308">
        <w:rPr>
          <w:rFonts w:cs="Calibri" w:cstheme="minorAscii"/>
          <w:color w:val="auto"/>
          <w:sz w:val="24"/>
          <w:szCs w:val="24"/>
          <w:lang w:val="en-US"/>
        </w:rPr>
        <w:t>DNCAJUST</w:t>
      </w:r>
    </w:p>
    <w:p w:rsidRPr="009F6502" w:rsidR="00A63308" w:rsidP="3C7507F0" w:rsidRDefault="00A63308" w14:paraId="7A272ECC" w14:textId="77777777">
      <w:pPr>
        <w:rPr>
          <w:rFonts w:cs="Calibri" w:cstheme="minorAscii"/>
          <w:color w:val="auto"/>
          <w:sz w:val="24"/>
          <w:szCs w:val="24"/>
          <w:lang w:val="en-US"/>
        </w:rPr>
      </w:pPr>
    </w:p>
    <w:p w:rsidRPr="009F6502" w:rsidR="00B41E30" w:rsidP="3C7507F0" w:rsidRDefault="00B41E30" w14:paraId="4C3B3A60" w14:textId="77777777">
      <w:pPr>
        <w:ind w:left="2126" w:hanging="2126"/>
        <w:jc w:val="both"/>
        <w:rPr>
          <w:rFonts w:cs="Calibri" w:cstheme="minorAscii"/>
          <w:color w:val="auto"/>
          <w:sz w:val="24"/>
          <w:szCs w:val="24"/>
          <w:lang w:val="en-US"/>
        </w:rPr>
      </w:pPr>
      <w:r w:rsidRPr="3C7507F0" w:rsidR="00B41E30">
        <w:rPr>
          <w:rFonts w:cs="Calibri" w:cstheme="minorAscii"/>
          <w:color w:val="auto"/>
          <w:sz w:val="24"/>
          <w:szCs w:val="24"/>
          <w:lang w:val="en-US"/>
        </w:rPr>
        <w:t>Description:</w:t>
      </w:r>
      <w:r>
        <w:tab/>
      </w:r>
      <w:r w:rsidRPr="3C7507F0" w:rsidR="00B41E30">
        <w:rPr>
          <w:rFonts w:cs="Calibri" w:cstheme="minorAscii"/>
          <w:color w:val="auto"/>
          <w:sz w:val="24"/>
          <w:szCs w:val="24"/>
          <w:lang w:val="en-US"/>
        </w:rPr>
        <w:t xml:space="preserve">Report the amount you believe is necessary to adjust the level of trade, in a way that the difference in prices - caused by the different channels of distribution, client categories, among other factors – </w:t>
      </w:r>
      <w:r w:rsidRPr="3C7507F0" w:rsidR="00B41E30">
        <w:rPr>
          <w:rFonts w:cs="Calibri" w:cstheme="minorAscii"/>
          <w:color w:val="auto"/>
          <w:sz w:val="24"/>
          <w:szCs w:val="24"/>
          <w:lang w:val="en-US"/>
        </w:rPr>
        <w:t>be compensated</w:t>
      </w:r>
      <w:r w:rsidRPr="3C7507F0" w:rsidR="00B41E30">
        <w:rPr>
          <w:rFonts w:cs="Calibri" w:cstheme="minorAscii"/>
          <w:color w:val="auto"/>
          <w:sz w:val="24"/>
          <w:szCs w:val="24"/>
          <w:lang w:val="en-US"/>
        </w:rPr>
        <w:t xml:space="preserve"> by these adjustments, allowing adequate comparison of the practiced prices in the comparison market. </w:t>
      </w:r>
    </w:p>
    <w:p w:rsidRPr="009F6502" w:rsidR="00B41E30" w:rsidP="3C7507F0" w:rsidRDefault="00B41E30" w14:paraId="173B4EDE" w14:textId="6D7EAB56">
      <w:pPr>
        <w:spacing w:line="240" w:lineRule="auto"/>
        <w:ind w:left="2126" w:hanging="2126"/>
        <w:jc w:val="both"/>
        <w:rPr>
          <w:rFonts w:cs="Calibri" w:cstheme="minorAscii"/>
          <w:color w:val="auto"/>
          <w:sz w:val="24"/>
          <w:szCs w:val="24"/>
          <w:lang w:val="en-US"/>
        </w:rPr>
      </w:pPr>
      <w:r w:rsidRPr="3C7507F0" w:rsidR="00B41E30">
        <w:rPr>
          <w:rFonts w:cs="Calibri" w:cstheme="minorAscii"/>
          <w:color w:val="auto"/>
          <w:sz w:val="24"/>
          <w:szCs w:val="24"/>
          <w:lang w:val="en-US"/>
        </w:rPr>
        <w:t>Narrative:</w:t>
      </w:r>
      <w:r>
        <w:tab/>
      </w:r>
      <w:r w:rsidRPr="3C7507F0" w:rsidR="00B41E30">
        <w:rPr>
          <w:rFonts w:cs="Calibri" w:cstheme="minorAscii"/>
          <w:color w:val="auto"/>
          <w:sz w:val="24"/>
          <w:szCs w:val="24"/>
          <w:lang w:val="en-US"/>
        </w:rPr>
        <w:t xml:space="preserve">Explain why you believe is necessary to adjust the level of trade and </w:t>
      </w:r>
      <w:r w:rsidRPr="3C7507F0" w:rsidR="00B41E30">
        <w:rPr>
          <w:rFonts w:cs="Calibri" w:cstheme="minorAscii"/>
          <w:color w:val="auto"/>
          <w:sz w:val="24"/>
          <w:szCs w:val="24"/>
          <w:lang w:val="en-US"/>
        </w:rPr>
        <w:t>indicate</w:t>
      </w:r>
      <w:r w:rsidRPr="3C7507F0" w:rsidR="00B41E30">
        <w:rPr>
          <w:rFonts w:cs="Calibri" w:cstheme="minorAscii"/>
          <w:color w:val="auto"/>
          <w:sz w:val="24"/>
          <w:szCs w:val="24"/>
          <w:lang w:val="en-US"/>
        </w:rPr>
        <w:t xml:space="preserve">, with worksheets, how it </w:t>
      </w:r>
      <w:r w:rsidRPr="3C7507F0" w:rsidR="00B41E30">
        <w:rPr>
          <w:rFonts w:cs="Calibri" w:cstheme="minorAscii"/>
          <w:color w:val="auto"/>
          <w:sz w:val="24"/>
          <w:szCs w:val="24"/>
          <w:lang w:val="en-US"/>
        </w:rPr>
        <w:t>was calculated</w:t>
      </w:r>
      <w:r w:rsidRPr="3C7507F0" w:rsidR="00B41E30">
        <w:rPr>
          <w:rFonts w:cs="Calibri" w:cstheme="minorAscii"/>
          <w:color w:val="auto"/>
          <w:sz w:val="24"/>
          <w:szCs w:val="24"/>
          <w:lang w:val="en-US"/>
        </w:rPr>
        <w:t>.</w:t>
      </w:r>
      <w:r w:rsidRPr="3C7507F0" w:rsidR="00C51E4A">
        <w:rPr>
          <w:rFonts w:cs="Calibri" w:cstheme="minorAscii"/>
          <w:color w:val="auto"/>
          <w:sz w:val="24"/>
          <w:szCs w:val="24"/>
          <w:lang w:val="en-US"/>
        </w:rPr>
        <w:t xml:space="preserve"> </w:t>
      </w:r>
    </w:p>
    <w:p w:rsidRPr="009F6502" w:rsidR="00A63308" w:rsidP="3C7507F0" w:rsidRDefault="00A63308" w14:paraId="594D53E4" w14:textId="77777777">
      <w:pPr>
        <w:spacing w:line="240" w:lineRule="auto"/>
        <w:ind w:left="2126" w:hanging="2126"/>
        <w:jc w:val="both"/>
        <w:rPr>
          <w:rFonts w:cs="Calibri" w:cstheme="minorAscii"/>
          <w:color w:val="auto"/>
          <w:sz w:val="24"/>
          <w:szCs w:val="24"/>
          <w:lang w:val="en-US"/>
        </w:rPr>
      </w:pPr>
    </w:p>
    <w:tbl>
      <w:tblPr>
        <w:tblStyle w:val="Tabelacomgrade"/>
        <w:tblW w:w="10053" w:type="dxa"/>
        <w:tblLook w:val="04A0" w:firstRow="1" w:lastRow="0" w:firstColumn="1" w:lastColumn="0" w:noHBand="0" w:noVBand="1"/>
      </w:tblPr>
      <w:tblGrid>
        <w:gridCol w:w="10053"/>
      </w:tblGrid>
      <w:tr w:rsidRPr="009F6502" w:rsidR="00A63308" w:rsidTr="3C7507F0" w14:paraId="1B425D95" w14:textId="77777777">
        <w:trPr>
          <w:trHeight w:val="255"/>
        </w:trPr>
        <w:tc>
          <w:tcPr>
            <w:tcW w:w="10053" w:type="dxa"/>
            <w:tcMar/>
          </w:tcPr>
          <w:p w:rsidRPr="009F6502" w:rsidR="00A63308" w:rsidP="3C7507F0" w:rsidRDefault="00A63308" w14:paraId="06984958" w14:textId="1415BB28">
            <w:pPr>
              <w:jc w:val="both"/>
              <w:rPr>
                <w:rFonts w:cs="Calibri" w:cstheme="minorAscii"/>
                <w:color w:val="auto"/>
                <w:sz w:val="24"/>
                <w:szCs w:val="24"/>
                <w:lang w:val="en-US"/>
              </w:rPr>
            </w:pPr>
            <w:r w:rsidRPr="3C7507F0" w:rsidR="00A63308">
              <w:rPr>
                <w:rFonts w:cs="Calibri" w:cstheme="minorAscii"/>
                <w:b w:val="1"/>
                <w:bCs w:val="1"/>
                <w:color w:val="auto"/>
                <w:sz w:val="24"/>
                <w:szCs w:val="24"/>
                <w:lang w:val="en-US"/>
              </w:rPr>
              <w:t xml:space="preserve">Fields Nº 22.0 through 26.0: </w:t>
            </w:r>
            <w:r w:rsidRPr="3C7507F0" w:rsidR="00A63308">
              <w:rPr>
                <w:rFonts w:cs="Calibri" w:cstheme="minorAscii"/>
                <w:color w:val="auto"/>
                <w:sz w:val="24"/>
                <w:szCs w:val="24"/>
                <w:lang w:val="en-US"/>
              </w:rPr>
              <w:t>Report the information requested concerning the direct cost incurred to bring the merchandise from the factory to the customer´s place of delivery.</w:t>
            </w:r>
            <w:r w:rsidRPr="3C7507F0" w:rsidR="00C51E4A">
              <w:rPr>
                <w:rFonts w:cs="Calibri" w:cstheme="minorAscii"/>
                <w:color w:val="auto"/>
                <w:sz w:val="24"/>
                <w:szCs w:val="24"/>
                <w:lang w:val="en-US"/>
              </w:rPr>
              <w:t xml:space="preserve"> </w:t>
            </w:r>
            <w:r w:rsidRPr="3C7507F0" w:rsidR="00A63308">
              <w:rPr>
                <w:rFonts w:cs="Calibri" w:cstheme="minorAscii"/>
                <w:color w:val="auto"/>
                <w:sz w:val="24"/>
                <w:szCs w:val="24"/>
                <w:lang w:val="en-US"/>
              </w:rPr>
              <w:t xml:space="preserve">All the direct costs incurred to transport the merchandise should </w:t>
            </w:r>
            <w:r w:rsidRPr="3C7507F0" w:rsidR="00A63308">
              <w:rPr>
                <w:rFonts w:cs="Calibri" w:cstheme="minorAscii"/>
                <w:color w:val="auto"/>
                <w:sz w:val="24"/>
                <w:szCs w:val="24"/>
                <w:lang w:val="en-US"/>
              </w:rPr>
              <w:t>be reported</w:t>
            </w:r>
            <w:r w:rsidRPr="3C7507F0" w:rsidR="00A63308">
              <w:rPr>
                <w:rFonts w:cs="Calibri" w:cstheme="minorAscii"/>
                <w:color w:val="auto"/>
                <w:sz w:val="24"/>
                <w:szCs w:val="24"/>
                <w:lang w:val="en-US"/>
              </w:rPr>
              <w:t xml:space="preserve"> in these fields.</w:t>
            </w:r>
            <w:r w:rsidRPr="3C7507F0" w:rsidR="00C51E4A">
              <w:rPr>
                <w:rFonts w:cs="Calibri" w:cstheme="minorAscii"/>
                <w:color w:val="auto"/>
                <w:sz w:val="24"/>
                <w:szCs w:val="24"/>
                <w:lang w:val="en-US"/>
              </w:rPr>
              <w:t xml:space="preserve"> </w:t>
            </w:r>
            <w:r w:rsidRPr="3C7507F0" w:rsidR="00A63308">
              <w:rPr>
                <w:rFonts w:cs="Calibri" w:cstheme="minorAscii"/>
                <w:color w:val="auto"/>
                <w:sz w:val="24"/>
                <w:szCs w:val="24"/>
                <w:lang w:val="en-US"/>
              </w:rPr>
              <w:t>If needed, you may add fields.</w:t>
            </w:r>
          </w:p>
        </w:tc>
      </w:tr>
    </w:tbl>
    <w:p w:rsidRPr="009F6502" w:rsidR="00A63308" w:rsidP="3C7507F0" w:rsidRDefault="00A63308" w14:paraId="5C0CE1D6" w14:textId="77777777">
      <w:pPr>
        <w:spacing w:line="240" w:lineRule="auto"/>
        <w:ind w:left="2126" w:hanging="2126"/>
        <w:jc w:val="both"/>
        <w:rPr>
          <w:rFonts w:cs="Calibri" w:cstheme="minorAscii"/>
          <w:color w:val="auto"/>
          <w:sz w:val="24"/>
          <w:szCs w:val="24"/>
          <w:lang w:val="en-US"/>
        </w:rPr>
      </w:pPr>
    </w:p>
    <w:p w:rsidRPr="009F6502" w:rsidR="00A63308" w:rsidP="3C7507F0" w:rsidRDefault="00B630E9" w14:paraId="7540BE3C" w14:textId="77777777">
      <w:pPr>
        <w:ind w:left="2832" w:hanging="2832"/>
        <w:rPr>
          <w:rFonts w:cs="Calibri" w:cstheme="minorAscii"/>
          <w:color w:val="auto"/>
          <w:sz w:val="24"/>
          <w:szCs w:val="24"/>
          <w:lang w:val="en-US"/>
        </w:rPr>
      </w:pPr>
      <w:r w:rsidRPr="3C7507F0" w:rsidR="00B630E9">
        <w:rPr>
          <w:rFonts w:cs="Calibri" w:cstheme="minorAscii"/>
          <w:b w:val="1"/>
          <w:bCs w:val="1"/>
          <w:color w:val="auto"/>
          <w:sz w:val="24"/>
          <w:szCs w:val="24"/>
          <w:lang w:val="en-US"/>
        </w:rPr>
        <w:t>FIELD NUMBER 22.0:</w:t>
      </w:r>
      <w:r>
        <w:tab/>
      </w:r>
      <w:r w:rsidRPr="3C7507F0" w:rsidR="00A63308">
        <w:rPr>
          <w:rFonts w:cs="Calibri" w:cstheme="minorAscii"/>
          <w:b w:val="1"/>
          <w:bCs w:val="1"/>
          <w:color w:val="auto"/>
          <w:sz w:val="24"/>
          <w:szCs w:val="24"/>
          <w:lang w:val="en-US"/>
        </w:rPr>
        <w:t xml:space="preserve">Inland Freight </w:t>
      </w:r>
      <w:r w:rsidRPr="3C7507F0" w:rsidR="002F3B74">
        <w:rPr>
          <w:rFonts w:cs="Calibri" w:cstheme="minorAscii"/>
          <w:b w:val="1"/>
          <w:bCs w:val="1"/>
          <w:color w:val="auto"/>
          <w:sz w:val="24"/>
          <w:szCs w:val="24"/>
          <w:lang w:val="en-US"/>
        </w:rPr>
        <w:t>per Unit</w:t>
      </w:r>
      <w:r w:rsidRPr="3C7507F0" w:rsidR="00A63308">
        <w:rPr>
          <w:rFonts w:cs="Calibri" w:cstheme="minorAscii"/>
          <w:b w:val="1"/>
          <w:bCs w:val="1"/>
          <w:color w:val="auto"/>
          <w:sz w:val="24"/>
          <w:szCs w:val="24"/>
          <w:lang w:val="en-US"/>
        </w:rPr>
        <w:t>- Plant to Distribution Warehouse</w:t>
      </w:r>
      <w:r w:rsidRPr="3C7507F0" w:rsidR="005D68FA">
        <w:rPr>
          <w:rFonts w:cs="Calibri" w:cstheme="minorAscii"/>
          <w:b w:val="1"/>
          <w:bCs w:val="1"/>
          <w:color w:val="auto"/>
          <w:sz w:val="24"/>
          <w:szCs w:val="24"/>
          <w:lang w:val="en-US"/>
        </w:rPr>
        <w:t xml:space="preserve"> (currency/</w:t>
      </w:r>
      <w:r w:rsidRPr="3C7507F0" w:rsidR="004F76A9">
        <w:rPr>
          <w:rFonts w:cs="Calibri" w:cstheme="minorAscii"/>
          <w:b w:val="1"/>
          <w:bCs w:val="1"/>
          <w:color w:val="auto"/>
          <w:sz w:val="24"/>
          <w:szCs w:val="24"/>
          <w:lang w:val="en-US"/>
        </w:rPr>
        <w:t>unit</w:t>
      </w:r>
      <w:r w:rsidRPr="3C7507F0" w:rsidR="005D68FA">
        <w:rPr>
          <w:rFonts w:cs="Calibri" w:cstheme="minorAscii"/>
          <w:b w:val="1"/>
          <w:bCs w:val="1"/>
          <w:color w:val="auto"/>
          <w:sz w:val="24"/>
          <w:szCs w:val="24"/>
          <w:lang w:val="en-US"/>
        </w:rPr>
        <w:t>)</w:t>
      </w:r>
    </w:p>
    <w:p w:rsidRPr="009F6502" w:rsidR="00A63308" w:rsidP="3C7507F0" w:rsidRDefault="00A63308" w14:paraId="4FCEE86D" w14:textId="77777777">
      <w:pPr>
        <w:rPr>
          <w:rFonts w:cs="Calibri" w:cstheme="minorAscii"/>
          <w:color w:val="auto"/>
          <w:sz w:val="24"/>
          <w:szCs w:val="24"/>
          <w:lang w:val="en-US"/>
        </w:rPr>
      </w:pPr>
      <w:r w:rsidRPr="3C7507F0" w:rsidR="00A63308">
        <w:rPr>
          <w:rFonts w:cs="Calibri" w:cstheme="minorAscii"/>
          <w:color w:val="auto"/>
          <w:sz w:val="24"/>
          <w:szCs w:val="24"/>
          <w:lang w:val="en-US"/>
        </w:rPr>
        <w:t>Field Name:</w:t>
      </w:r>
      <w:r>
        <w:tab/>
      </w:r>
      <w:r>
        <w:tab/>
      </w:r>
      <w:r w:rsidRPr="3C7507F0" w:rsidR="00A63308">
        <w:rPr>
          <w:rFonts w:cs="Calibri" w:cstheme="minorAscii"/>
          <w:color w:val="auto"/>
          <w:sz w:val="24"/>
          <w:szCs w:val="24"/>
          <w:lang w:val="en-US"/>
        </w:rPr>
        <w:t>DFRETINT</w:t>
      </w:r>
    </w:p>
    <w:p w:rsidRPr="009F6502" w:rsidR="00A63308" w:rsidP="3C7507F0" w:rsidRDefault="00A63308" w14:paraId="4FB77557" w14:textId="0FC3D479">
      <w:pPr>
        <w:ind w:left="2124" w:hanging="2124"/>
        <w:jc w:val="both"/>
        <w:rPr>
          <w:rFonts w:cs="Calibri" w:cstheme="minorAscii"/>
          <w:color w:val="auto"/>
          <w:sz w:val="24"/>
          <w:szCs w:val="24"/>
          <w:lang w:val="en-US"/>
        </w:rPr>
      </w:pPr>
      <w:r w:rsidRPr="3C7507F0" w:rsidR="00A63308">
        <w:rPr>
          <w:rFonts w:cs="Calibri" w:cstheme="minorAscii"/>
          <w:color w:val="auto"/>
          <w:sz w:val="24"/>
          <w:szCs w:val="24"/>
          <w:lang w:val="en-US"/>
        </w:rPr>
        <w:t>Description:</w:t>
      </w:r>
      <w:r>
        <w:tab/>
      </w:r>
      <w:r w:rsidRPr="3C7507F0" w:rsidR="00A63308">
        <w:rPr>
          <w:rFonts w:cs="Calibri" w:cstheme="minorAscii"/>
          <w:color w:val="auto"/>
          <w:sz w:val="24"/>
          <w:szCs w:val="24"/>
          <w:lang w:val="en-US"/>
        </w:rPr>
        <w:t>Report the unit cost of inland freight from the factory to the distribution warehouse or other intermediate location.</w:t>
      </w:r>
      <w:r w:rsidRPr="3C7507F0" w:rsidR="00C51E4A">
        <w:rPr>
          <w:rFonts w:cs="Calibri" w:cstheme="minorAscii"/>
          <w:color w:val="auto"/>
          <w:sz w:val="24"/>
          <w:szCs w:val="24"/>
          <w:lang w:val="en-US"/>
        </w:rPr>
        <w:t xml:space="preserve"> </w:t>
      </w:r>
      <w:r w:rsidRPr="3C7507F0" w:rsidR="00A63308">
        <w:rPr>
          <w:rFonts w:cs="Calibri" w:cstheme="minorAscii"/>
          <w:color w:val="auto"/>
          <w:sz w:val="24"/>
          <w:szCs w:val="24"/>
          <w:lang w:val="en-US"/>
        </w:rPr>
        <w:t xml:space="preserve">If necessary, </w:t>
      </w:r>
      <w:r w:rsidRPr="3C7507F0" w:rsidR="00A63308">
        <w:rPr>
          <w:rFonts w:cs="Calibri" w:cstheme="minorAscii"/>
          <w:color w:val="auto"/>
          <w:sz w:val="24"/>
          <w:szCs w:val="24"/>
          <w:lang w:val="en-US"/>
        </w:rPr>
        <w:t>allocate</w:t>
      </w:r>
      <w:r w:rsidRPr="3C7507F0" w:rsidR="00A63308">
        <w:rPr>
          <w:rFonts w:cs="Calibri" w:cstheme="minorAscii"/>
          <w:color w:val="auto"/>
          <w:sz w:val="24"/>
          <w:szCs w:val="24"/>
          <w:lang w:val="en-US"/>
        </w:rPr>
        <w:t xml:space="preserve"> the unit cost of inland freight considering the basis taken to calculate the freight (</w:t>
      </w:r>
      <w:r w:rsidRPr="3C7507F0" w:rsidR="00A63308">
        <w:rPr>
          <w:rFonts w:cs="Calibri" w:cstheme="minorAscii"/>
          <w:i w:val="1"/>
          <w:iCs w:val="1"/>
          <w:color w:val="auto"/>
          <w:sz w:val="24"/>
          <w:szCs w:val="24"/>
          <w:lang w:val="en-US"/>
        </w:rPr>
        <w:t>e.g.</w:t>
      </w:r>
      <w:r w:rsidRPr="3C7507F0" w:rsidR="00A63308">
        <w:rPr>
          <w:rFonts w:cs="Calibri" w:cstheme="minorAscii"/>
          <w:color w:val="auto"/>
          <w:sz w:val="24"/>
          <w:szCs w:val="24"/>
          <w:lang w:val="en-US"/>
        </w:rPr>
        <w:t xml:space="preserve">, weight, volume). If the product </w:t>
      </w:r>
      <w:r w:rsidRPr="3C7507F0" w:rsidR="00A63308">
        <w:rPr>
          <w:rFonts w:cs="Calibri" w:cstheme="minorAscii"/>
          <w:color w:val="auto"/>
          <w:sz w:val="24"/>
          <w:szCs w:val="24"/>
          <w:lang w:val="en-US"/>
        </w:rPr>
        <w:t>was shipped</w:t>
      </w:r>
      <w:r w:rsidRPr="3C7507F0" w:rsidR="00A63308">
        <w:rPr>
          <w:rFonts w:cs="Calibri" w:cstheme="minorAscii"/>
          <w:color w:val="auto"/>
          <w:sz w:val="24"/>
          <w:szCs w:val="24"/>
          <w:lang w:val="en-US"/>
        </w:rPr>
        <w:t xml:space="preserve"> directly from the factory to the customer, report the cost of transport only in field 24.0. </w:t>
      </w:r>
    </w:p>
    <w:p w:rsidRPr="009F6502" w:rsidR="00557FFE" w:rsidP="3C7507F0" w:rsidRDefault="00A63308" w14:paraId="4C1D58FB" w14:textId="571CDB02">
      <w:pPr>
        <w:ind w:left="2124" w:hanging="2124"/>
        <w:jc w:val="both"/>
        <w:rPr>
          <w:rFonts w:cs="Calibri" w:cstheme="minorAscii"/>
          <w:color w:val="auto"/>
          <w:sz w:val="24"/>
          <w:szCs w:val="24"/>
          <w:lang w:val="en-US"/>
        </w:rPr>
      </w:pPr>
      <w:r w:rsidRPr="3C7507F0" w:rsidR="00A63308">
        <w:rPr>
          <w:rFonts w:cs="Calibri" w:cstheme="minorAscii"/>
          <w:color w:val="auto"/>
          <w:sz w:val="24"/>
          <w:szCs w:val="24"/>
          <w:lang w:val="en-US"/>
        </w:rPr>
        <w:t>Narrative:</w:t>
      </w:r>
      <w:r>
        <w:tab/>
      </w:r>
      <w:r w:rsidRPr="3C7507F0" w:rsidR="00A63308">
        <w:rPr>
          <w:rFonts w:cs="Calibri" w:cstheme="minorAscii"/>
          <w:color w:val="auto"/>
          <w:sz w:val="24"/>
          <w:szCs w:val="24"/>
          <w:lang w:val="en-US"/>
        </w:rPr>
        <w:t>Describe the forms of transport you used to deliver the merchandise to your distribution warehouse(s) or other intermediate location and any affiliations you had with the carriers during the period of inve</w:t>
      </w:r>
      <w:r w:rsidRPr="3C7507F0" w:rsidR="000E7C0F">
        <w:rPr>
          <w:rFonts w:cs="Calibri" w:cstheme="minorAscii"/>
          <w:color w:val="auto"/>
          <w:sz w:val="24"/>
          <w:szCs w:val="24"/>
          <w:lang w:val="en-US"/>
        </w:rPr>
        <w:t>s</w:t>
      </w:r>
      <w:r w:rsidRPr="3C7507F0" w:rsidR="00A63308">
        <w:rPr>
          <w:rFonts w:cs="Calibri" w:cstheme="minorAscii"/>
          <w:color w:val="auto"/>
          <w:sz w:val="24"/>
          <w:szCs w:val="24"/>
          <w:lang w:val="en-US"/>
        </w:rPr>
        <w:t>tigation.</w:t>
      </w:r>
      <w:r w:rsidRPr="3C7507F0" w:rsidR="00C51E4A">
        <w:rPr>
          <w:rFonts w:cs="Calibri" w:cstheme="minorAscii"/>
          <w:color w:val="auto"/>
          <w:sz w:val="24"/>
          <w:szCs w:val="24"/>
          <w:lang w:val="en-US"/>
        </w:rPr>
        <w:t xml:space="preserve"> </w:t>
      </w:r>
      <w:r w:rsidRPr="3C7507F0" w:rsidR="00A63308">
        <w:rPr>
          <w:rFonts w:cs="Calibri" w:cstheme="minorAscii"/>
          <w:color w:val="auto"/>
          <w:sz w:val="24"/>
          <w:szCs w:val="24"/>
          <w:lang w:val="en-US"/>
        </w:rPr>
        <w:t xml:space="preserve">If you shipped by common carrier, please </w:t>
      </w:r>
      <w:r w:rsidRPr="3C7507F0" w:rsidR="00A63308">
        <w:rPr>
          <w:rFonts w:cs="Calibri" w:cstheme="minorAscii"/>
          <w:color w:val="auto"/>
          <w:sz w:val="24"/>
          <w:szCs w:val="24"/>
          <w:lang w:val="en-US"/>
        </w:rPr>
        <w:t>submit</w:t>
      </w:r>
      <w:r w:rsidRPr="3C7507F0" w:rsidR="00A63308">
        <w:rPr>
          <w:rFonts w:cs="Calibri" w:cstheme="minorAscii"/>
          <w:color w:val="auto"/>
          <w:sz w:val="24"/>
          <w:szCs w:val="24"/>
          <w:lang w:val="en-US"/>
        </w:rPr>
        <w:t xml:space="preserve"> the specific freight charges incurred on each transaction and the method of allocation, when more than one type or size of merchandise </w:t>
      </w:r>
      <w:r w:rsidRPr="3C7507F0" w:rsidR="00A63308">
        <w:rPr>
          <w:rFonts w:cs="Calibri" w:cstheme="minorAscii"/>
          <w:color w:val="auto"/>
          <w:sz w:val="24"/>
          <w:szCs w:val="24"/>
          <w:lang w:val="en-US"/>
        </w:rPr>
        <w:t>was shipped</w:t>
      </w:r>
      <w:r w:rsidRPr="3C7507F0" w:rsidR="00A63308">
        <w:rPr>
          <w:rFonts w:cs="Calibri" w:cstheme="minorAscii"/>
          <w:color w:val="auto"/>
          <w:sz w:val="24"/>
          <w:szCs w:val="24"/>
          <w:lang w:val="en-US"/>
        </w:rPr>
        <w:t xml:space="preserve"> together.</w:t>
      </w:r>
      <w:r w:rsidRPr="3C7507F0" w:rsidR="00C51E4A">
        <w:rPr>
          <w:rFonts w:cs="Calibri" w:cstheme="minorAscii"/>
          <w:color w:val="auto"/>
          <w:sz w:val="24"/>
          <w:szCs w:val="24"/>
          <w:lang w:val="en-US"/>
        </w:rPr>
        <w:t xml:space="preserve"> </w:t>
      </w:r>
      <w:r w:rsidRPr="3C7507F0" w:rsidR="00A63308">
        <w:rPr>
          <w:rFonts w:cs="Calibri" w:cstheme="minorAscii"/>
          <w:color w:val="auto"/>
          <w:sz w:val="24"/>
          <w:szCs w:val="24"/>
          <w:lang w:val="en-US"/>
        </w:rPr>
        <w:t xml:space="preserve">If it is not possible to specifically </w:t>
      </w:r>
      <w:r w:rsidRPr="3C7507F0" w:rsidR="00A63308">
        <w:rPr>
          <w:rFonts w:cs="Calibri" w:cstheme="minorAscii"/>
          <w:color w:val="auto"/>
          <w:sz w:val="24"/>
          <w:szCs w:val="24"/>
          <w:lang w:val="en-US"/>
        </w:rPr>
        <w:t>identify</w:t>
      </w:r>
      <w:r w:rsidRPr="3C7507F0" w:rsidR="00A63308">
        <w:rPr>
          <w:rFonts w:cs="Calibri" w:cstheme="minorAscii"/>
          <w:color w:val="auto"/>
          <w:sz w:val="24"/>
          <w:szCs w:val="24"/>
          <w:lang w:val="en-US"/>
        </w:rPr>
        <w:t xml:space="preserve"> the cost of each shipment, describe how you calculated the freight cost per unit.</w:t>
      </w:r>
      <w:r w:rsidRPr="3C7507F0" w:rsidR="00C51E4A">
        <w:rPr>
          <w:rFonts w:cs="Calibri" w:cstheme="minorAscii"/>
          <w:color w:val="auto"/>
          <w:sz w:val="24"/>
          <w:szCs w:val="24"/>
          <w:lang w:val="en-US"/>
        </w:rPr>
        <w:t xml:space="preserve"> </w:t>
      </w:r>
      <w:r w:rsidRPr="3C7507F0" w:rsidR="00A63308">
        <w:rPr>
          <w:rFonts w:cs="Calibri" w:cstheme="minorAscii"/>
          <w:color w:val="auto"/>
          <w:sz w:val="24"/>
          <w:szCs w:val="24"/>
          <w:lang w:val="en-US"/>
        </w:rPr>
        <w:t>Include your worksheets as attachments to the narrative response.</w:t>
      </w:r>
      <w:r w:rsidRPr="3C7507F0" w:rsidR="00C51E4A">
        <w:rPr>
          <w:rFonts w:cs="Calibri" w:cstheme="minorAscii"/>
          <w:color w:val="auto"/>
          <w:sz w:val="24"/>
          <w:szCs w:val="24"/>
          <w:lang w:val="en-US"/>
        </w:rPr>
        <w:t xml:space="preserve"> </w:t>
      </w:r>
      <w:r w:rsidRPr="3C7507F0" w:rsidR="00A63308">
        <w:rPr>
          <w:rFonts w:cs="Calibri" w:cstheme="minorAscii"/>
          <w:color w:val="auto"/>
          <w:sz w:val="24"/>
          <w:szCs w:val="24"/>
          <w:lang w:val="en-US"/>
        </w:rPr>
        <w:t>If you used your own vehicles to deliver the product, explain how you calculated the freight cost for each sale and provide the total expense incurred by type of expense (</w:t>
      </w:r>
      <w:r w:rsidRPr="3C7507F0" w:rsidR="00A63308">
        <w:rPr>
          <w:rFonts w:cs="Calibri" w:cstheme="minorAscii"/>
          <w:i w:val="1"/>
          <w:iCs w:val="1"/>
          <w:color w:val="auto"/>
          <w:sz w:val="24"/>
          <w:szCs w:val="24"/>
          <w:lang w:val="en-US"/>
        </w:rPr>
        <w:t>e.g.</w:t>
      </w:r>
      <w:r w:rsidRPr="3C7507F0" w:rsidR="00A63308">
        <w:rPr>
          <w:rFonts w:cs="Calibri" w:cstheme="minorAscii"/>
          <w:color w:val="auto"/>
          <w:sz w:val="24"/>
          <w:szCs w:val="24"/>
          <w:lang w:val="en-US"/>
        </w:rPr>
        <w:t>, fuel).</w:t>
      </w:r>
      <w:r w:rsidRPr="3C7507F0" w:rsidR="00C51E4A">
        <w:rPr>
          <w:rFonts w:cs="Calibri" w:cstheme="minorAscii"/>
          <w:color w:val="auto"/>
          <w:sz w:val="24"/>
          <w:szCs w:val="24"/>
          <w:lang w:val="en-US"/>
        </w:rPr>
        <w:t xml:space="preserve"> </w:t>
      </w:r>
      <w:r w:rsidRPr="3C7507F0" w:rsidR="00A63308">
        <w:rPr>
          <w:rFonts w:cs="Calibri" w:cstheme="minorAscii"/>
          <w:color w:val="auto"/>
          <w:sz w:val="24"/>
          <w:szCs w:val="24"/>
          <w:lang w:val="en-US"/>
        </w:rPr>
        <w:t>Include your worksheets as attachments to the narrative response.</w:t>
      </w:r>
    </w:p>
    <w:p w:rsidRPr="009F6502" w:rsidR="00ED35B7" w:rsidP="3C7507F0" w:rsidRDefault="00ED35B7" w14:paraId="1CEB6EE0" w14:textId="77777777">
      <w:pPr>
        <w:ind w:left="2124" w:hanging="2124"/>
        <w:jc w:val="both"/>
        <w:rPr>
          <w:rFonts w:cs="Calibri" w:cstheme="minorAscii"/>
          <w:b w:val="1"/>
          <w:bCs w:val="1"/>
          <w:color w:val="auto"/>
          <w:sz w:val="24"/>
          <w:szCs w:val="24"/>
          <w:lang w:val="en-US"/>
        </w:rPr>
      </w:pPr>
    </w:p>
    <w:p w:rsidRPr="009F6502" w:rsidR="00A63308" w:rsidP="3C7507F0" w:rsidRDefault="00A63308" w14:paraId="0F094B1D" w14:textId="77777777">
      <w:pPr>
        <w:ind w:left="2124" w:hanging="2124"/>
        <w:jc w:val="both"/>
        <w:rPr>
          <w:rFonts w:cs="Calibri" w:cstheme="minorAscii"/>
          <w:b w:val="1"/>
          <w:bCs w:val="1"/>
          <w:color w:val="auto"/>
          <w:sz w:val="24"/>
          <w:szCs w:val="24"/>
          <w:lang w:val="en-US"/>
        </w:rPr>
      </w:pPr>
      <w:r w:rsidRPr="3C7507F0" w:rsidR="00A63308">
        <w:rPr>
          <w:rFonts w:cs="Calibri" w:cstheme="minorAscii"/>
          <w:b w:val="1"/>
          <w:bCs w:val="1"/>
          <w:color w:val="auto"/>
          <w:sz w:val="24"/>
          <w:szCs w:val="24"/>
          <w:lang w:val="en-US"/>
        </w:rPr>
        <w:t>FIELD NUMBER 23.0:</w:t>
      </w:r>
      <w:r>
        <w:tab/>
      </w:r>
      <w:r w:rsidRPr="3C7507F0" w:rsidR="00A63308">
        <w:rPr>
          <w:rFonts w:cs="Calibri" w:cstheme="minorAscii"/>
          <w:b w:val="1"/>
          <w:bCs w:val="1"/>
          <w:color w:val="auto"/>
          <w:sz w:val="24"/>
          <w:szCs w:val="24"/>
          <w:lang w:val="en-US"/>
        </w:rPr>
        <w:t xml:space="preserve">Warehousing Expense </w:t>
      </w:r>
      <w:r w:rsidRPr="3C7507F0" w:rsidR="001672D7">
        <w:rPr>
          <w:rFonts w:cs="Calibri" w:cstheme="minorAscii"/>
          <w:b w:val="1"/>
          <w:bCs w:val="1"/>
          <w:color w:val="auto"/>
          <w:sz w:val="24"/>
          <w:szCs w:val="24"/>
          <w:lang w:val="en-US"/>
        </w:rPr>
        <w:t xml:space="preserve">per Unit </w:t>
      </w:r>
      <w:r w:rsidRPr="3C7507F0" w:rsidR="00A63308">
        <w:rPr>
          <w:rFonts w:cs="Calibri" w:cstheme="minorAscii"/>
          <w:b w:val="1"/>
          <w:bCs w:val="1"/>
          <w:color w:val="auto"/>
          <w:sz w:val="24"/>
          <w:szCs w:val="24"/>
          <w:lang w:val="en-US"/>
        </w:rPr>
        <w:t>– Pre-sale</w:t>
      </w:r>
      <w:r w:rsidRPr="3C7507F0" w:rsidR="005D68FA">
        <w:rPr>
          <w:rFonts w:cs="Calibri" w:cstheme="minorAscii"/>
          <w:b w:val="1"/>
          <w:bCs w:val="1"/>
          <w:color w:val="auto"/>
          <w:sz w:val="24"/>
          <w:szCs w:val="24"/>
          <w:lang w:val="en-US"/>
        </w:rPr>
        <w:t xml:space="preserve"> (currency/</w:t>
      </w:r>
      <w:r w:rsidRPr="3C7507F0" w:rsidR="004F76A9">
        <w:rPr>
          <w:rFonts w:cs="Calibri" w:cstheme="minorAscii"/>
          <w:b w:val="1"/>
          <w:bCs w:val="1"/>
          <w:color w:val="auto"/>
          <w:sz w:val="24"/>
          <w:szCs w:val="24"/>
          <w:lang w:val="en-US"/>
        </w:rPr>
        <w:t>unit</w:t>
      </w:r>
      <w:r w:rsidRPr="3C7507F0" w:rsidR="005D68FA">
        <w:rPr>
          <w:rFonts w:cs="Calibri" w:cstheme="minorAscii"/>
          <w:b w:val="1"/>
          <w:bCs w:val="1"/>
          <w:color w:val="auto"/>
          <w:sz w:val="24"/>
          <w:szCs w:val="24"/>
          <w:lang w:val="en-US"/>
        </w:rPr>
        <w:t>)</w:t>
      </w:r>
    </w:p>
    <w:p w:rsidRPr="009F6502" w:rsidR="00A63308" w:rsidP="3C7507F0" w:rsidRDefault="00A63308" w14:paraId="729352CD" w14:textId="77777777">
      <w:pPr>
        <w:ind w:left="2124" w:hanging="2124"/>
        <w:jc w:val="both"/>
        <w:rPr>
          <w:rFonts w:cs="Calibri" w:cstheme="minorAscii"/>
          <w:color w:val="auto"/>
          <w:sz w:val="24"/>
          <w:szCs w:val="24"/>
          <w:lang w:val="en-US"/>
        </w:rPr>
      </w:pPr>
      <w:r w:rsidRPr="3C7507F0" w:rsidR="00A63308">
        <w:rPr>
          <w:rFonts w:cs="Calibri" w:cstheme="minorAscii"/>
          <w:color w:val="auto"/>
          <w:sz w:val="24"/>
          <w:szCs w:val="24"/>
          <w:lang w:val="en-US"/>
        </w:rPr>
        <w:t>Field Name:</w:t>
      </w:r>
      <w:r>
        <w:tab/>
      </w:r>
      <w:r w:rsidRPr="3C7507F0" w:rsidR="00A63308">
        <w:rPr>
          <w:rFonts w:cs="Calibri" w:cstheme="minorAscii"/>
          <w:color w:val="auto"/>
          <w:sz w:val="24"/>
          <w:szCs w:val="24"/>
          <w:lang w:val="en-US"/>
        </w:rPr>
        <w:t>DDARMPV</w:t>
      </w:r>
    </w:p>
    <w:p w:rsidRPr="009F6502" w:rsidR="0081716A" w:rsidP="3C7507F0" w:rsidRDefault="00A63308" w14:paraId="18DC7651" w14:textId="78A6B9A4">
      <w:pPr>
        <w:spacing w:after="0" w:line="240" w:lineRule="auto"/>
        <w:ind w:left="2124" w:hanging="2124"/>
        <w:jc w:val="both"/>
        <w:rPr>
          <w:rFonts w:cs="Calibri" w:cstheme="minorAscii"/>
          <w:color w:val="auto"/>
          <w:sz w:val="24"/>
          <w:szCs w:val="24"/>
          <w:lang w:val="en-US"/>
        </w:rPr>
      </w:pPr>
      <w:r w:rsidRPr="3C7507F0" w:rsidR="00A63308">
        <w:rPr>
          <w:rFonts w:cs="Calibri" w:cstheme="minorAscii"/>
          <w:color w:val="auto"/>
          <w:sz w:val="24"/>
          <w:szCs w:val="24"/>
          <w:lang w:val="en-US"/>
        </w:rPr>
        <w:t>Description:</w:t>
      </w:r>
      <w:r>
        <w:tab/>
      </w:r>
      <w:r w:rsidRPr="3C7507F0" w:rsidR="00A63308">
        <w:rPr>
          <w:rFonts w:cs="Calibri" w:cstheme="minorAscii"/>
          <w:color w:val="auto"/>
          <w:sz w:val="24"/>
          <w:szCs w:val="24"/>
          <w:lang w:val="en-US"/>
        </w:rPr>
        <w:t xml:space="preserve">Report the unit cost of direct expense of warehousing incurred before the sale. After-sales expenses must </w:t>
      </w:r>
      <w:r w:rsidRPr="3C7507F0" w:rsidR="00A63308">
        <w:rPr>
          <w:rFonts w:cs="Calibri" w:cstheme="minorAscii"/>
          <w:color w:val="auto"/>
          <w:sz w:val="24"/>
          <w:szCs w:val="24"/>
          <w:lang w:val="en-US"/>
        </w:rPr>
        <w:t xml:space="preserve">be </w:t>
      </w:r>
      <w:r w:rsidRPr="3C7507F0" w:rsidR="00A63308">
        <w:rPr>
          <w:rFonts w:cs="Calibri" w:cstheme="minorAscii"/>
          <w:color w:val="auto"/>
          <w:sz w:val="24"/>
          <w:szCs w:val="24"/>
          <w:lang w:val="en-US"/>
        </w:rPr>
        <w:t>indicated</w:t>
      </w:r>
      <w:r w:rsidRPr="3C7507F0" w:rsidR="00A63308">
        <w:rPr>
          <w:rFonts w:cs="Calibri" w:cstheme="minorAscii"/>
          <w:color w:val="auto"/>
          <w:sz w:val="24"/>
          <w:szCs w:val="24"/>
          <w:lang w:val="en-US"/>
        </w:rPr>
        <w:t xml:space="preserve"> in field 30.0.</w:t>
      </w:r>
      <w:r w:rsidRPr="3C7507F0" w:rsidR="00C51E4A">
        <w:rPr>
          <w:rFonts w:cs="Calibri" w:cstheme="minorAscii"/>
          <w:color w:val="auto"/>
          <w:sz w:val="24"/>
          <w:szCs w:val="24"/>
          <w:lang w:val="en-US"/>
        </w:rPr>
        <w:t xml:space="preserve"> </w:t>
      </w:r>
      <w:r w:rsidRPr="3C7507F0" w:rsidR="00A63308">
        <w:rPr>
          <w:rFonts w:cs="Calibri" w:cstheme="minorAscii"/>
          <w:color w:val="auto"/>
          <w:sz w:val="24"/>
          <w:szCs w:val="24"/>
          <w:lang w:val="en-US"/>
        </w:rPr>
        <w:t xml:space="preserve">The cost of warehousing reported in this field should include only expenses incurred at a distribution warehouse not </w:t>
      </w:r>
      <w:r w:rsidRPr="3C7507F0" w:rsidR="00A63308">
        <w:rPr>
          <w:rFonts w:cs="Calibri" w:cstheme="minorAscii"/>
          <w:color w:val="auto"/>
          <w:sz w:val="24"/>
          <w:szCs w:val="24"/>
          <w:lang w:val="en-US"/>
        </w:rPr>
        <w:t>located</w:t>
      </w:r>
      <w:r w:rsidRPr="3C7507F0" w:rsidR="00A63308">
        <w:rPr>
          <w:rFonts w:cs="Calibri" w:cstheme="minorAscii"/>
          <w:color w:val="auto"/>
          <w:sz w:val="24"/>
          <w:szCs w:val="24"/>
          <w:lang w:val="en-US"/>
        </w:rPr>
        <w:t xml:space="preserve"> at the factory that produced the merchandise.</w:t>
      </w:r>
      <w:r w:rsidRPr="3C7507F0" w:rsidR="00C51E4A">
        <w:rPr>
          <w:rFonts w:cs="Calibri" w:cstheme="minorAscii"/>
          <w:color w:val="auto"/>
          <w:sz w:val="24"/>
          <w:szCs w:val="24"/>
          <w:lang w:val="en-US"/>
        </w:rPr>
        <w:t xml:space="preserve"> </w:t>
      </w:r>
      <w:r w:rsidRPr="3C7507F0" w:rsidR="00A63308">
        <w:rPr>
          <w:rFonts w:cs="Calibri" w:cstheme="minorAscii"/>
          <w:color w:val="auto"/>
          <w:sz w:val="24"/>
          <w:szCs w:val="24"/>
          <w:lang w:val="en-US"/>
        </w:rPr>
        <w:t xml:space="preserve">Indirect expenses of sales, concerning warehousing, must </w:t>
      </w:r>
      <w:r w:rsidRPr="3C7507F0" w:rsidR="00A63308">
        <w:rPr>
          <w:rFonts w:cs="Calibri" w:cstheme="minorAscii"/>
          <w:color w:val="auto"/>
          <w:sz w:val="24"/>
          <w:szCs w:val="24"/>
          <w:lang w:val="en-US"/>
        </w:rPr>
        <w:t>be reported</w:t>
      </w:r>
      <w:r w:rsidRPr="3C7507F0" w:rsidR="00A63308">
        <w:rPr>
          <w:rFonts w:cs="Calibri" w:cstheme="minorAscii"/>
          <w:color w:val="auto"/>
          <w:sz w:val="24"/>
          <w:szCs w:val="24"/>
          <w:lang w:val="en-US"/>
        </w:rPr>
        <w:t xml:space="preserve"> in field 34.0.</w:t>
      </w:r>
    </w:p>
    <w:p w:rsidRPr="009F6502" w:rsidR="0081716A" w:rsidP="3C7507F0" w:rsidRDefault="0081716A" w14:paraId="5CB3AE02" w14:textId="77777777">
      <w:pPr>
        <w:spacing w:after="0" w:line="360" w:lineRule="auto"/>
        <w:jc w:val="both"/>
        <w:rPr>
          <w:rFonts w:cs="Calibri" w:cstheme="minorAscii"/>
          <w:color w:val="auto"/>
          <w:sz w:val="24"/>
          <w:szCs w:val="24"/>
          <w:lang w:val="en-US"/>
        </w:rPr>
      </w:pPr>
    </w:p>
    <w:p w:rsidRPr="009F6502" w:rsidR="00A63308" w:rsidP="3C7507F0" w:rsidRDefault="00A63308" w14:paraId="74275F7C" w14:textId="77777777">
      <w:pPr>
        <w:spacing w:after="0" w:line="240" w:lineRule="auto"/>
        <w:jc w:val="both"/>
        <w:rPr>
          <w:rFonts w:cs="Calibri" w:cstheme="minorAscii"/>
          <w:b w:val="1"/>
          <w:bCs w:val="1"/>
          <w:color w:val="auto"/>
          <w:sz w:val="24"/>
          <w:szCs w:val="24"/>
          <w:lang w:val="en-US"/>
        </w:rPr>
      </w:pPr>
      <w:r w:rsidRPr="009F6502">
        <w:rPr>
          <w:rFonts w:cstheme="minorHAnsi"/>
          <w:b/>
          <w:bCs/>
          <w:sz w:val="24"/>
          <w:szCs w:val="24"/>
          <w:lang w:val="en-US"/>
        </w:rPr>
        <w:tab/>
      </w:r>
    </w:p>
    <w:p w:rsidRPr="009F6502" w:rsidR="00A63308" w:rsidP="3C7507F0" w:rsidRDefault="00A63308" w14:paraId="2587134E" w14:textId="77777777">
      <w:pPr>
        <w:ind w:left="2832" w:hanging="2832"/>
        <w:jc w:val="both"/>
        <w:rPr>
          <w:rFonts w:cs="Calibri" w:cstheme="minorAscii"/>
          <w:color w:val="auto"/>
          <w:sz w:val="24"/>
          <w:szCs w:val="24"/>
          <w:lang w:val="en-US"/>
        </w:rPr>
      </w:pPr>
      <w:r w:rsidRPr="3C7507F0" w:rsidR="00A63308">
        <w:rPr>
          <w:rFonts w:cs="Calibri" w:cstheme="minorAscii"/>
          <w:b w:val="1"/>
          <w:bCs w:val="1"/>
          <w:color w:val="auto"/>
          <w:sz w:val="24"/>
          <w:szCs w:val="24"/>
          <w:lang w:val="en-US"/>
        </w:rPr>
        <w:t>FIELD NUMBER 24.0:</w:t>
      </w:r>
      <w:r>
        <w:tab/>
      </w:r>
      <w:r w:rsidRPr="3C7507F0" w:rsidR="00A63308">
        <w:rPr>
          <w:rFonts w:cs="Calibri" w:cstheme="minorAscii"/>
          <w:b w:val="1"/>
          <w:bCs w:val="1"/>
          <w:color w:val="auto"/>
          <w:sz w:val="24"/>
          <w:szCs w:val="24"/>
          <w:lang w:val="en-US"/>
        </w:rPr>
        <w:t xml:space="preserve">Inland Freight </w:t>
      </w:r>
      <w:r w:rsidRPr="3C7507F0" w:rsidR="001672D7">
        <w:rPr>
          <w:rFonts w:cs="Calibri" w:cstheme="minorAscii"/>
          <w:b w:val="1"/>
          <w:bCs w:val="1"/>
          <w:color w:val="auto"/>
          <w:sz w:val="24"/>
          <w:szCs w:val="24"/>
          <w:lang w:val="en-US"/>
        </w:rPr>
        <w:t xml:space="preserve">per Unit </w:t>
      </w:r>
      <w:r w:rsidRPr="3C7507F0" w:rsidR="00A63308">
        <w:rPr>
          <w:rFonts w:cs="Calibri" w:cstheme="minorAscii"/>
          <w:b w:val="1"/>
          <w:bCs w:val="1"/>
          <w:color w:val="auto"/>
          <w:sz w:val="24"/>
          <w:szCs w:val="24"/>
          <w:lang w:val="en-US"/>
        </w:rPr>
        <w:t>- Plant/Warehouse to Customer</w:t>
      </w:r>
      <w:r w:rsidRPr="3C7507F0" w:rsidR="005D68FA">
        <w:rPr>
          <w:rFonts w:cs="Calibri" w:cstheme="minorAscii"/>
          <w:b w:val="1"/>
          <w:bCs w:val="1"/>
          <w:color w:val="auto"/>
          <w:sz w:val="24"/>
          <w:szCs w:val="24"/>
          <w:lang w:val="en-US"/>
        </w:rPr>
        <w:t xml:space="preserve"> (currency/</w:t>
      </w:r>
      <w:r w:rsidRPr="3C7507F0" w:rsidR="004F76A9">
        <w:rPr>
          <w:rFonts w:cs="Calibri" w:cstheme="minorAscii"/>
          <w:b w:val="1"/>
          <w:bCs w:val="1"/>
          <w:color w:val="auto"/>
          <w:sz w:val="24"/>
          <w:szCs w:val="24"/>
          <w:lang w:val="en-US"/>
        </w:rPr>
        <w:t>unit</w:t>
      </w:r>
      <w:r w:rsidRPr="3C7507F0" w:rsidR="005D68FA">
        <w:rPr>
          <w:rFonts w:cs="Calibri" w:cstheme="minorAscii"/>
          <w:b w:val="1"/>
          <w:bCs w:val="1"/>
          <w:color w:val="auto"/>
          <w:sz w:val="24"/>
          <w:szCs w:val="24"/>
          <w:lang w:val="en-US"/>
        </w:rPr>
        <w:t>)</w:t>
      </w:r>
    </w:p>
    <w:p w:rsidRPr="009F6502" w:rsidR="00A63308" w:rsidP="3C7507F0" w:rsidRDefault="00A63308" w14:paraId="49FC6988" w14:textId="77777777">
      <w:pPr>
        <w:ind w:left="2124" w:hanging="2124"/>
        <w:jc w:val="both"/>
        <w:rPr>
          <w:rFonts w:cs="Calibri" w:cstheme="minorAscii"/>
          <w:color w:val="auto"/>
          <w:sz w:val="24"/>
          <w:szCs w:val="24"/>
          <w:lang w:val="en-US"/>
        </w:rPr>
      </w:pPr>
      <w:r w:rsidRPr="3C7507F0" w:rsidR="00A63308">
        <w:rPr>
          <w:rFonts w:cs="Calibri" w:cstheme="minorAscii"/>
          <w:color w:val="auto"/>
          <w:sz w:val="24"/>
          <w:szCs w:val="24"/>
          <w:lang w:val="en-US"/>
        </w:rPr>
        <w:t>Field Name:</w:t>
      </w:r>
      <w:r>
        <w:tab/>
      </w:r>
      <w:r w:rsidRPr="3C7507F0" w:rsidR="00A63308">
        <w:rPr>
          <w:rFonts w:cs="Calibri" w:cstheme="minorAscii"/>
          <w:color w:val="auto"/>
          <w:sz w:val="24"/>
          <w:szCs w:val="24"/>
          <w:lang w:val="en-US"/>
        </w:rPr>
        <w:t>DFRETINTCLI</w:t>
      </w:r>
    </w:p>
    <w:p w:rsidRPr="009F6502" w:rsidR="00A63308" w:rsidP="3C7507F0" w:rsidRDefault="00A63308" w14:paraId="73696A35" w14:textId="656A039A">
      <w:pPr>
        <w:ind w:left="2124" w:hanging="2124"/>
        <w:jc w:val="both"/>
        <w:rPr>
          <w:rFonts w:cs="Calibri" w:cstheme="minorAscii"/>
          <w:color w:val="auto"/>
          <w:sz w:val="24"/>
          <w:szCs w:val="24"/>
          <w:lang w:val="en-US"/>
        </w:rPr>
      </w:pPr>
      <w:r w:rsidRPr="3C7507F0" w:rsidR="00A63308">
        <w:rPr>
          <w:rFonts w:cs="Calibri" w:cstheme="minorAscii"/>
          <w:color w:val="auto"/>
          <w:sz w:val="24"/>
          <w:szCs w:val="24"/>
          <w:lang w:val="en-US"/>
        </w:rPr>
        <w:t>Description:</w:t>
      </w:r>
      <w:r>
        <w:tab/>
      </w:r>
      <w:r w:rsidRPr="3C7507F0" w:rsidR="00A63308">
        <w:rPr>
          <w:rFonts w:cs="Calibri" w:cstheme="minorAscii"/>
          <w:color w:val="auto"/>
          <w:sz w:val="24"/>
          <w:szCs w:val="24"/>
          <w:lang w:val="en-US"/>
        </w:rPr>
        <w:t>Report the unit cost of inland freight to the customer’s place of delivery from the factory or the distribution warehouse (or other intermediate location).</w:t>
      </w:r>
      <w:r w:rsidRPr="3C7507F0" w:rsidR="00C51E4A">
        <w:rPr>
          <w:rFonts w:cs="Calibri" w:cstheme="minorAscii"/>
          <w:color w:val="auto"/>
          <w:sz w:val="24"/>
          <w:szCs w:val="24"/>
          <w:lang w:val="en-US"/>
        </w:rPr>
        <w:t xml:space="preserve"> </w:t>
      </w:r>
      <w:r w:rsidRPr="3C7507F0" w:rsidR="00A63308">
        <w:rPr>
          <w:rFonts w:cs="Calibri" w:cstheme="minorAscii"/>
          <w:color w:val="auto"/>
          <w:sz w:val="24"/>
          <w:szCs w:val="24"/>
          <w:lang w:val="en-US"/>
        </w:rPr>
        <w:t xml:space="preserve">Where it is necessary to </w:t>
      </w:r>
      <w:r w:rsidRPr="3C7507F0" w:rsidR="00A63308">
        <w:rPr>
          <w:rFonts w:cs="Calibri" w:cstheme="minorAscii"/>
          <w:color w:val="auto"/>
          <w:sz w:val="24"/>
          <w:szCs w:val="24"/>
          <w:lang w:val="en-US"/>
        </w:rPr>
        <w:t>allocate</w:t>
      </w:r>
      <w:r w:rsidRPr="3C7507F0" w:rsidR="00A63308">
        <w:rPr>
          <w:rFonts w:cs="Calibri" w:cstheme="minorAscii"/>
          <w:color w:val="auto"/>
          <w:sz w:val="24"/>
          <w:szCs w:val="24"/>
          <w:lang w:val="en-US"/>
        </w:rPr>
        <w:t xml:space="preserve"> because multiple items </w:t>
      </w:r>
      <w:r w:rsidRPr="3C7507F0" w:rsidR="00A63308">
        <w:rPr>
          <w:rFonts w:cs="Calibri" w:cstheme="minorAscii"/>
          <w:color w:val="auto"/>
          <w:sz w:val="24"/>
          <w:szCs w:val="24"/>
          <w:lang w:val="en-US"/>
        </w:rPr>
        <w:t>were included</w:t>
      </w:r>
      <w:r w:rsidRPr="3C7507F0" w:rsidR="00A63308">
        <w:rPr>
          <w:rFonts w:cs="Calibri" w:cstheme="minorAscii"/>
          <w:color w:val="auto"/>
          <w:sz w:val="24"/>
          <w:szCs w:val="24"/>
          <w:lang w:val="en-US"/>
        </w:rPr>
        <w:t xml:space="preserve"> in a shipment, freight cost should be </w:t>
      </w:r>
      <w:r w:rsidRPr="3C7507F0" w:rsidR="00A63308">
        <w:rPr>
          <w:rFonts w:cs="Calibri" w:cstheme="minorAscii"/>
          <w:color w:val="auto"/>
          <w:sz w:val="24"/>
          <w:szCs w:val="24"/>
          <w:lang w:val="en-US"/>
        </w:rPr>
        <w:t>allocated</w:t>
      </w:r>
      <w:r w:rsidRPr="3C7507F0" w:rsidR="00A63308">
        <w:rPr>
          <w:rFonts w:cs="Calibri" w:cstheme="minorAscii"/>
          <w:color w:val="auto"/>
          <w:sz w:val="24"/>
          <w:szCs w:val="24"/>
          <w:lang w:val="en-US"/>
        </w:rPr>
        <w:t xml:space="preserve"> on the basis incurred (e.g., weight, volume).</w:t>
      </w:r>
    </w:p>
    <w:p w:rsidRPr="009F6502" w:rsidR="00557FFE" w:rsidP="3C7507F0" w:rsidRDefault="00A63308" w14:paraId="2E1C715C" w14:textId="24C68C48">
      <w:pPr>
        <w:ind w:left="2124" w:hanging="2124"/>
        <w:jc w:val="both"/>
        <w:rPr>
          <w:rFonts w:cs="Calibri" w:cstheme="minorAscii"/>
          <w:color w:val="auto"/>
          <w:sz w:val="24"/>
          <w:szCs w:val="24"/>
          <w:lang w:val="en-US"/>
        </w:rPr>
      </w:pPr>
      <w:r w:rsidRPr="3C7507F0" w:rsidR="00A63308">
        <w:rPr>
          <w:rFonts w:cs="Calibri" w:cstheme="minorAscii"/>
          <w:color w:val="auto"/>
          <w:sz w:val="24"/>
          <w:szCs w:val="24"/>
          <w:lang w:val="en-US"/>
        </w:rPr>
        <w:t>Narrative:</w:t>
      </w:r>
      <w:r>
        <w:tab/>
      </w:r>
      <w:r w:rsidRPr="3C7507F0" w:rsidR="00A63308">
        <w:rPr>
          <w:rFonts w:cs="Calibri" w:cstheme="minorAscii"/>
          <w:color w:val="auto"/>
          <w:sz w:val="24"/>
          <w:szCs w:val="24"/>
          <w:lang w:val="en-US"/>
        </w:rPr>
        <w:t>Describe the forms of transport you used to deliver the merchandise to your customers and any affiliations you had with the carriers during the period of investigation.</w:t>
      </w:r>
      <w:r w:rsidRPr="3C7507F0" w:rsidR="00C51E4A">
        <w:rPr>
          <w:rFonts w:cs="Calibri" w:cstheme="minorAscii"/>
          <w:color w:val="auto"/>
          <w:sz w:val="24"/>
          <w:szCs w:val="24"/>
          <w:lang w:val="en-US"/>
        </w:rPr>
        <w:t xml:space="preserve"> </w:t>
      </w:r>
      <w:r w:rsidRPr="3C7507F0" w:rsidR="00A63308">
        <w:rPr>
          <w:rFonts w:cs="Calibri" w:cstheme="minorAscii"/>
          <w:color w:val="auto"/>
          <w:sz w:val="24"/>
          <w:szCs w:val="24"/>
          <w:lang w:val="en-US"/>
        </w:rPr>
        <w:t xml:space="preserve">If you shipped by common carrier, please </w:t>
      </w:r>
      <w:r w:rsidRPr="3C7507F0" w:rsidR="00A63308">
        <w:rPr>
          <w:rFonts w:cs="Calibri" w:cstheme="minorAscii"/>
          <w:color w:val="auto"/>
          <w:sz w:val="24"/>
          <w:szCs w:val="24"/>
          <w:lang w:val="en-US"/>
        </w:rPr>
        <w:t>submit</w:t>
      </w:r>
      <w:r w:rsidRPr="3C7507F0" w:rsidR="00A63308">
        <w:rPr>
          <w:rFonts w:cs="Calibri" w:cstheme="minorAscii"/>
          <w:color w:val="auto"/>
          <w:sz w:val="24"/>
          <w:szCs w:val="24"/>
          <w:lang w:val="en-US"/>
        </w:rPr>
        <w:t xml:space="preserve"> the specific freight charges incurred on each transaction and the method of allocation, when </w:t>
      </w:r>
      <w:r w:rsidRPr="3C7507F0" w:rsidR="00A63308">
        <w:rPr>
          <w:rFonts w:cs="Calibri" w:cstheme="minorAscii"/>
          <w:color w:val="auto"/>
          <w:sz w:val="24"/>
          <w:szCs w:val="24"/>
          <w:lang w:val="en-US"/>
        </w:rPr>
        <w:t xml:space="preserve">more than one type or size of merchandise </w:t>
      </w:r>
      <w:r w:rsidRPr="3C7507F0" w:rsidR="00A63308">
        <w:rPr>
          <w:rFonts w:cs="Calibri" w:cstheme="minorAscii"/>
          <w:color w:val="auto"/>
          <w:sz w:val="24"/>
          <w:szCs w:val="24"/>
          <w:lang w:val="en-US"/>
        </w:rPr>
        <w:t>was shipped</w:t>
      </w:r>
      <w:r w:rsidRPr="3C7507F0" w:rsidR="00A63308">
        <w:rPr>
          <w:rFonts w:cs="Calibri" w:cstheme="minorAscii"/>
          <w:color w:val="auto"/>
          <w:sz w:val="24"/>
          <w:szCs w:val="24"/>
          <w:lang w:val="en-US"/>
        </w:rPr>
        <w:t>.</w:t>
      </w:r>
      <w:r w:rsidRPr="3C7507F0" w:rsidR="00C51E4A">
        <w:rPr>
          <w:rFonts w:cs="Calibri" w:cstheme="minorAscii"/>
          <w:color w:val="auto"/>
          <w:sz w:val="24"/>
          <w:szCs w:val="24"/>
          <w:lang w:val="en-US"/>
        </w:rPr>
        <w:t xml:space="preserve"> </w:t>
      </w:r>
      <w:r w:rsidRPr="3C7507F0" w:rsidR="00A63308">
        <w:rPr>
          <w:rFonts w:cs="Calibri" w:cstheme="minorAscii"/>
          <w:color w:val="auto"/>
          <w:sz w:val="24"/>
          <w:szCs w:val="24"/>
          <w:lang w:val="en-US"/>
        </w:rPr>
        <w:t xml:space="preserve">If it is not possible to specifically </w:t>
      </w:r>
      <w:r w:rsidRPr="3C7507F0" w:rsidR="00A63308">
        <w:rPr>
          <w:rFonts w:cs="Calibri" w:cstheme="minorAscii"/>
          <w:color w:val="auto"/>
          <w:sz w:val="24"/>
          <w:szCs w:val="24"/>
          <w:lang w:val="en-US"/>
        </w:rPr>
        <w:t>identify</w:t>
      </w:r>
      <w:r w:rsidRPr="3C7507F0" w:rsidR="00A63308">
        <w:rPr>
          <w:rFonts w:cs="Calibri" w:cstheme="minorAscii"/>
          <w:color w:val="auto"/>
          <w:sz w:val="24"/>
          <w:szCs w:val="24"/>
          <w:lang w:val="en-US"/>
        </w:rPr>
        <w:t xml:space="preserve"> the cost of each </w:t>
      </w:r>
      <w:r w:rsidRPr="3C7507F0" w:rsidR="00A63308">
        <w:rPr>
          <w:rFonts w:cs="Calibri" w:cstheme="minorAscii"/>
          <w:color w:val="auto"/>
          <w:sz w:val="24"/>
          <w:szCs w:val="24"/>
          <w:lang w:val="en-US"/>
        </w:rPr>
        <w:t>shipment</w:t>
      </w:r>
      <w:r w:rsidRPr="3C7507F0" w:rsidR="00A63308">
        <w:rPr>
          <w:rFonts w:cs="Calibri" w:cstheme="minorAscii"/>
          <w:color w:val="auto"/>
          <w:sz w:val="24"/>
          <w:szCs w:val="24"/>
          <w:lang w:val="en-US"/>
        </w:rPr>
        <w:t xml:space="preserve"> please describe how you derived the freight cost per unit.</w:t>
      </w:r>
      <w:r w:rsidRPr="3C7507F0" w:rsidR="00C51E4A">
        <w:rPr>
          <w:rFonts w:cs="Calibri" w:cstheme="minorAscii"/>
          <w:color w:val="auto"/>
          <w:sz w:val="24"/>
          <w:szCs w:val="24"/>
          <w:lang w:val="en-US"/>
        </w:rPr>
        <w:t xml:space="preserve"> </w:t>
      </w:r>
      <w:r w:rsidRPr="3C7507F0" w:rsidR="00A63308">
        <w:rPr>
          <w:rFonts w:cs="Calibri" w:cstheme="minorAscii"/>
          <w:color w:val="auto"/>
          <w:sz w:val="24"/>
          <w:szCs w:val="24"/>
          <w:lang w:val="en-US"/>
        </w:rPr>
        <w:t>Include your worksheets as attachm</w:t>
      </w:r>
      <w:r w:rsidRPr="3C7507F0" w:rsidR="00B630E9">
        <w:rPr>
          <w:rFonts w:cs="Calibri" w:cstheme="minorAscii"/>
          <w:color w:val="auto"/>
          <w:sz w:val="24"/>
          <w:szCs w:val="24"/>
          <w:lang w:val="en-US"/>
        </w:rPr>
        <w:t>ents to the narrative response.</w:t>
      </w:r>
    </w:p>
    <w:p w:rsidRPr="009F6502" w:rsidR="00B630E9" w:rsidP="3C7507F0" w:rsidRDefault="00B630E9" w14:paraId="1435A4E0" w14:textId="77777777">
      <w:pPr>
        <w:spacing w:after="0" w:line="240" w:lineRule="auto"/>
        <w:ind w:left="2124" w:hanging="2124"/>
        <w:jc w:val="both"/>
        <w:rPr>
          <w:rFonts w:cs="Calibri" w:cstheme="minorAscii"/>
          <w:color w:val="auto"/>
          <w:sz w:val="24"/>
          <w:szCs w:val="24"/>
          <w:lang w:val="en-US"/>
        </w:rPr>
      </w:pPr>
    </w:p>
    <w:p w:rsidRPr="009F6502" w:rsidR="00A63308" w:rsidP="3C7507F0" w:rsidRDefault="00B630E9" w14:paraId="6902DFAB" w14:textId="77777777">
      <w:pPr>
        <w:jc w:val="both"/>
        <w:rPr>
          <w:rFonts w:cs="Calibri" w:cstheme="minorAscii"/>
          <w:color w:val="auto"/>
          <w:sz w:val="24"/>
          <w:szCs w:val="24"/>
          <w:lang w:val="en-US"/>
        </w:rPr>
      </w:pPr>
      <w:r w:rsidRPr="3C7507F0" w:rsidR="00B630E9">
        <w:rPr>
          <w:rFonts w:cs="Calibri" w:cstheme="minorAscii"/>
          <w:b w:val="1"/>
          <w:bCs w:val="1"/>
          <w:color w:val="auto"/>
          <w:sz w:val="24"/>
          <w:szCs w:val="24"/>
          <w:lang w:val="en-US"/>
        </w:rPr>
        <w:t>FIELD NUMBER 25.0:</w:t>
      </w:r>
      <w:r>
        <w:tab/>
      </w:r>
      <w:r w:rsidRPr="3C7507F0" w:rsidR="00A63308">
        <w:rPr>
          <w:rFonts w:cs="Calibri" w:cstheme="minorAscii"/>
          <w:b w:val="1"/>
          <w:bCs w:val="1"/>
          <w:color w:val="auto"/>
          <w:sz w:val="24"/>
          <w:szCs w:val="24"/>
          <w:lang w:val="en-US"/>
        </w:rPr>
        <w:t>Inland Insurance</w:t>
      </w:r>
      <w:r w:rsidRPr="3C7507F0" w:rsidR="005D68FA">
        <w:rPr>
          <w:rFonts w:cs="Calibri" w:cstheme="minorAscii"/>
          <w:b w:val="1"/>
          <w:bCs w:val="1"/>
          <w:color w:val="auto"/>
          <w:sz w:val="24"/>
          <w:szCs w:val="24"/>
          <w:lang w:val="en-US"/>
        </w:rPr>
        <w:t xml:space="preserve"> </w:t>
      </w:r>
      <w:r w:rsidRPr="3C7507F0" w:rsidR="001672D7">
        <w:rPr>
          <w:rFonts w:cs="Calibri" w:cstheme="minorAscii"/>
          <w:b w:val="1"/>
          <w:bCs w:val="1"/>
          <w:color w:val="auto"/>
          <w:sz w:val="24"/>
          <w:szCs w:val="24"/>
          <w:lang w:val="en-US"/>
        </w:rPr>
        <w:t xml:space="preserve">per Unit </w:t>
      </w:r>
      <w:r w:rsidRPr="3C7507F0" w:rsidR="005D68FA">
        <w:rPr>
          <w:rFonts w:cs="Calibri" w:cstheme="minorAscii"/>
          <w:b w:val="1"/>
          <w:bCs w:val="1"/>
          <w:color w:val="auto"/>
          <w:sz w:val="24"/>
          <w:szCs w:val="24"/>
          <w:lang w:val="en-US"/>
        </w:rPr>
        <w:t>(currency/</w:t>
      </w:r>
      <w:r w:rsidRPr="3C7507F0" w:rsidR="004F76A9">
        <w:rPr>
          <w:rFonts w:cs="Calibri" w:cstheme="minorAscii"/>
          <w:b w:val="1"/>
          <w:bCs w:val="1"/>
          <w:color w:val="auto"/>
          <w:sz w:val="24"/>
          <w:szCs w:val="24"/>
          <w:lang w:val="en-US"/>
        </w:rPr>
        <w:t>unit</w:t>
      </w:r>
      <w:r w:rsidRPr="3C7507F0" w:rsidR="005D68FA">
        <w:rPr>
          <w:rFonts w:cs="Calibri" w:cstheme="minorAscii"/>
          <w:b w:val="1"/>
          <w:bCs w:val="1"/>
          <w:color w:val="auto"/>
          <w:sz w:val="24"/>
          <w:szCs w:val="24"/>
          <w:lang w:val="en-US"/>
        </w:rPr>
        <w:t>)</w:t>
      </w:r>
    </w:p>
    <w:p w:rsidRPr="009F6502" w:rsidR="00A63308" w:rsidP="3C7507F0" w:rsidRDefault="00A63308" w14:paraId="2E4B891A" w14:textId="77777777">
      <w:pPr>
        <w:jc w:val="both"/>
        <w:rPr>
          <w:rFonts w:cs="Calibri" w:cstheme="minorAscii"/>
          <w:color w:val="auto"/>
          <w:sz w:val="24"/>
          <w:szCs w:val="24"/>
          <w:lang w:val="en-US"/>
        </w:rPr>
      </w:pPr>
      <w:r w:rsidRPr="3C7507F0" w:rsidR="00A63308">
        <w:rPr>
          <w:rFonts w:cs="Calibri" w:cstheme="minorAscii"/>
          <w:color w:val="auto"/>
          <w:sz w:val="24"/>
          <w:szCs w:val="24"/>
          <w:lang w:val="en-US"/>
        </w:rPr>
        <w:t>Field Name:</w:t>
      </w:r>
      <w:r>
        <w:tab/>
      </w:r>
      <w:r>
        <w:tab/>
      </w:r>
      <w:r w:rsidRPr="3C7507F0" w:rsidR="00A63308">
        <w:rPr>
          <w:rFonts w:cs="Calibri" w:cstheme="minorAscii"/>
          <w:color w:val="auto"/>
          <w:sz w:val="24"/>
          <w:szCs w:val="24"/>
          <w:lang w:val="en-US"/>
        </w:rPr>
        <w:t>DSEGINT</w:t>
      </w:r>
    </w:p>
    <w:p w:rsidRPr="009F6502" w:rsidR="00A63308" w:rsidP="3C7507F0" w:rsidRDefault="00A63308" w14:paraId="22D76617" w14:textId="77777777">
      <w:pPr>
        <w:ind w:left="2124" w:hanging="2124"/>
        <w:jc w:val="both"/>
        <w:rPr>
          <w:rFonts w:cs="Calibri" w:cstheme="minorAscii"/>
          <w:color w:val="auto"/>
          <w:sz w:val="24"/>
          <w:szCs w:val="24"/>
          <w:lang w:val="en-US"/>
        </w:rPr>
      </w:pPr>
      <w:r w:rsidRPr="3C7507F0" w:rsidR="00A63308">
        <w:rPr>
          <w:rFonts w:cs="Calibri" w:cstheme="minorAscii"/>
          <w:color w:val="auto"/>
          <w:sz w:val="24"/>
          <w:szCs w:val="24"/>
          <w:lang w:val="en-US"/>
        </w:rPr>
        <w:t>Description:</w:t>
      </w:r>
      <w:r>
        <w:tab/>
      </w:r>
      <w:r w:rsidRPr="3C7507F0" w:rsidR="00A63308">
        <w:rPr>
          <w:rFonts w:cs="Calibri" w:cstheme="minorAscii"/>
          <w:color w:val="auto"/>
          <w:sz w:val="24"/>
          <w:szCs w:val="24"/>
          <w:lang w:val="en-US"/>
        </w:rPr>
        <w:t>Report the unit cost of inland insurance on shipments from the factory or distribution warehouse to the customer’s place of delivery.</w:t>
      </w:r>
    </w:p>
    <w:p w:rsidRPr="009F6502" w:rsidR="00A63308" w:rsidP="3C7507F0" w:rsidRDefault="00A63308" w14:paraId="3C744A4F" w14:textId="77777777">
      <w:pPr>
        <w:ind w:left="2124" w:hanging="2124"/>
        <w:jc w:val="both"/>
        <w:rPr>
          <w:rFonts w:cs="Calibri" w:cstheme="minorAscii"/>
          <w:color w:val="auto"/>
          <w:sz w:val="24"/>
          <w:szCs w:val="24"/>
          <w:lang w:val="en-US"/>
        </w:rPr>
      </w:pPr>
      <w:r w:rsidRPr="3C7507F0" w:rsidR="00A63308">
        <w:rPr>
          <w:rFonts w:cs="Calibri" w:cstheme="minorAscii"/>
          <w:color w:val="auto"/>
          <w:sz w:val="24"/>
          <w:szCs w:val="24"/>
          <w:lang w:val="en-US"/>
        </w:rPr>
        <w:t>Narrative:</w:t>
      </w:r>
      <w:r>
        <w:tab/>
      </w:r>
      <w:r w:rsidRPr="3C7507F0" w:rsidR="00A63308">
        <w:rPr>
          <w:rFonts w:cs="Calibri" w:cstheme="minorAscii"/>
          <w:color w:val="auto"/>
          <w:sz w:val="24"/>
          <w:szCs w:val="24"/>
          <w:lang w:val="en-US"/>
        </w:rPr>
        <w:t>Describe how you calculated the unit cost of inland insurance and include your worksheets as attachments to the narrative response.</w:t>
      </w:r>
    </w:p>
    <w:p w:rsidRPr="009F6502" w:rsidR="00557FFE" w:rsidP="3C7507F0" w:rsidRDefault="00557FFE" w14:paraId="54539D41" w14:textId="77777777">
      <w:pPr>
        <w:spacing w:after="0" w:line="240" w:lineRule="auto"/>
        <w:jc w:val="both"/>
        <w:rPr>
          <w:rFonts w:cs="Calibri" w:cstheme="minorAscii"/>
          <w:b w:val="1"/>
          <w:bCs w:val="1"/>
          <w:color w:val="auto"/>
          <w:sz w:val="24"/>
          <w:szCs w:val="24"/>
          <w:lang w:val="en-US"/>
        </w:rPr>
      </w:pPr>
    </w:p>
    <w:p w:rsidRPr="009F6502" w:rsidR="00A63308" w:rsidP="3C7507F0" w:rsidRDefault="00B630E9" w14:paraId="26C49750" w14:textId="77777777">
      <w:pPr>
        <w:jc w:val="both"/>
        <w:rPr>
          <w:rFonts w:cs="Calibri" w:cstheme="minorAscii"/>
          <w:color w:val="auto"/>
          <w:sz w:val="24"/>
          <w:szCs w:val="24"/>
          <w:lang w:val="en-US"/>
        </w:rPr>
      </w:pPr>
      <w:r w:rsidRPr="3C7507F0" w:rsidR="00B630E9">
        <w:rPr>
          <w:rFonts w:cs="Calibri" w:cstheme="minorAscii"/>
          <w:b w:val="1"/>
          <w:bCs w:val="1"/>
          <w:color w:val="auto"/>
          <w:sz w:val="24"/>
          <w:szCs w:val="24"/>
          <w:lang w:val="en-US"/>
        </w:rPr>
        <w:t>FIELD NUMBER 26.0:</w:t>
      </w:r>
      <w:r>
        <w:tab/>
      </w:r>
      <w:r w:rsidRPr="3C7507F0" w:rsidR="00A63308">
        <w:rPr>
          <w:rFonts w:cs="Calibri" w:cstheme="minorAscii"/>
          <w:b w:val="1"/>
          <w:bCs w:val="1"/>
          <w:color w:val="auto"/>
          <w:sz w:val="24"/>
          <w:szCs w:val="24"/>
          <w:lang w:val="en-US"/>
        </w:rPr>
        <w:t>Destination</w:t>
      </w:r>
    </w:p>
    <w:p w:rsidRPr="009F6502" w:rsidR="00A63308" w:rsidP="3C7507F0" w:rsidRDefault="00A63308" w14:paraId="5EEDA397" w14:textId="77777777">
      <w:pPr>
        <w:jc w:val="both"/>
        <w:rPr>
          <w:rFonts w:cs="Calibri" w:cstheme="minorAscii"/>
          <w:color w:val="auto"/>
          <w:sz w:val="24"/>
          <w:szCs w:val="24"/>
          <w:lang w:val="en-US"/>
        </w:rPr>
      </w:pPr>
      <w:r w:rsidRPr="3C7507F0" w:rsidR="00A63308">
        <w:rPr>
          <w:rFonts w:cs="Calibri" w:cstheme="minorAscii"/>
          <w:color w:val="auto"/>
          <w:sz w:val="24"/>
          <w:szCs w:val="24"/>
          <w:lang w:val="en-US"/>
        </w:rPr>
        <w:t>Field Name:</w:t>
      </w:r>
      <w:r>
        <w:tab/>
      </w:r>
      <w:r>
        <w:tab/>
      </w:r>
      <w:r w:rsidRPr="3C7507F0" w:rsidR="00A63308">
        <w:rPr>
          <w:rFonts w:cs="Calibri" w:cstheme="minorAscii"/>
          <w:color w:val="auto"/>
          <w:sz w:val="24"/>
          <w:szCs w:val="24"/>
          <w:lang w:val="en-US"/>
        </w:rPr>
        <w:t>DDEST</w:t>
      </w:r>
    </w:p>
    <w:p w:rsidRPr="009F6502" w:rsidR="00A63308" w:rsidP="3C7507F0" w:rsidRDefault="00A63308" w14:paraId="5DA9B54A" w14:textId="77777777">
      <w:pPr>
        <w:ind w:left="2124" w:hanging="2124"/>
        <w:jc w:val="both"/>
        <w:rPr>
          <w:rFonts w:cs="Calibri" w:cstheme="minorAscii"/>
          <w:color w:val="auto"/>
          <w:sz w:val="24"/>
          <w:szCs w:val="24"/>
          <w:lang w:val="en-US"/>
        </w:rPr>
      </w:pPr>
      <w:r w:rsidRPr="3C7507F0" w:rsidR="00A63308">
        <w:rPr>
          <w:rFonts w:cs="Calibri" w:cstheme="minorAscii"/>
          <w:color w:val="auto"/>
          <w:sz w:val="24"/>
          <w:szCs w:val="24"/>
          <w:lang w:val="en-US"/>
        </w:rPr>
        <w:t>Description:</w:t>
      </w:r>
      <w:r>
        <w:tab/>
      </w:r>
      <w:r w:rsidRPr="3C7507F0" w:rsidR="00A63308">
        <w:rPr>
          <w:rFonts w:cs="Calibri" w:cstheme="minorAscii"/>
          <w:color w:val="auto"/>
          <w:sz w:val="24"/>
          <w:szCs w:val="24"/>
          <w:lang w:val="en-US"/>
        </w:rPr>
        <w:t>Report the customer’s place of delivery.</w:t>
      </w:r>
    </w:p>
    <w:p w:rsidRPr="009F6502" w:rsidR="00712F40" w:rsidP="3C7507F0" w:rsidRDefault="00712F40" w14:paraId="529CC521" w14:textId="77777777">
      <w:pPr>
        <w:rPr>
          <w:rFonts w:cs="Calibri" w:cstheme="minorAscii"/>
          <w:b w:val="1"/>
          <w:bCs w:val="1"/>
          <w:color w:val="auto"/>
          <w:sz w:val="24"/>
          <w:szCs w:val="24"/>
          <w:lang w:val="en-US"/>
        </w:rPr>
      </w:pPr>
    </w:p>
    <w:p w:rsidRPr="009F6502" w:rsidR="00A63308" w:rsidP="3C7507F0" w:rsidRDefault="00B630E9" w14:paraId="63435662" w14:textId="77777777">
      <w:pPr>
        <w:rPr>
          <w:rFonts w:cs="Calibri" w:cstheme="minorAscii"/>
          <w:color w:val="auto"/>
          <w:sz w:val="24"/>
          <w:szCs w:val="24"/>
          <w:lang w:val="en-US"/>
        </w:rPr>
      </w:pPr>
      <w:r w:rsidRPr="3C7507F0" w:rsidR="00B630E9">
        <w:rPr>
          <w:rFonts w:cs="Calibri" w:cstheme="minorAscii"/>
          <w:b w:val="1"/>
          <w:bCs w:val="1"/>
          <w:color w:val="auto"/>
          <w:sz w:val="24"/>
          <w:szCs w:val="24"/>
          <w:lang w:val="en-US"/>
        </w:rPr>
        <w:t>FIELD NUMBER 27.0:</w:t>
      </w:r>
      <w:r>
        <w:tab/>
      </w:r>
      <w:r w:rsidRPr="3C7507F0" w:rsidR="00A63308">
        <w:rPr>
          <w:rFonts w:cs="Calibri" w:cstheme="minorAscii"/>
          <w:b w:val="1"/>
          <w:bCs w:val="1"/>
          <w:color w:val="auto"/>
          <w:sz w:val="24"/>
          <w:szCs w:val="24"/>
          <w:lang w:val="en-US"/>
        </w:rPr>
        <w:t>Commissions</w:t>
      </w:r>
      <w:r>
        <w:tab/>
      </w:r>
      <w:r w:rsidRPr="3C7507F0" w:rsidR="005D68FA">
        <w:rPr>
          <w:rFonts w:cs="Calibri" w:cstheme="minorAscii"/>
          <w:b w:val="1"/>
          <w:bCs w:val="1"/>
          <w:color w:val="auto"/>
          <w:sz w:val="24"/>
          <w:szCs w:val="24"/>
          <w:lang w:val="en-US"/>
        </w:rPr>
        <w:t>(currency/</w:t>
      </w:r>
      <w:r w:rsidRPr="3C7507F0" w:rsidR="004F76A9">
        <w:rPr>
          <w:rFonts w:cs="Calibri" w:cstheme="minorAscii"/>
          <w:b w:val="1"/>
          <w:bCs w:val="1"/>
          <w:color w:val="auto"/>
          <w:sz w:val="24"/>
          <w:szCs w:val="24"/>
          <w:lang w:val="en-US"/>
        </w:rPr>
        <w:t>unit</w:t>
      </w:r>
      <w:r w:rsidRPr="3C7507F0" w:rsidR="005D68FA">
        <w:rPr>
          <w:rFonts w:cs="Calibri" w:cstheme="minorAscii"/>
          <w:b w:val="1"/>
          <w:bCs w:val="1"/>
          <w:color w:val="auto"/>
          <w:sz w:val="24"/>
          <w:szCs w:val="24"/>
          <w:lang w:val="en-US"/>
        </w:rPr>
        <w:t>)</w:t>
      </w:r>
    </w:p>
    <w:p w:rsidRPr="009F6502" w:rsidR="00A63308" w:rsidP="3C7507F0" w:rsidRDefault="00A63308" w14:paraId="2955CDD0" w14:textId="77777777">
      <w:pPr>
        <w:ind w:left="2124" w:hanging="2124"/>
        <w:jc w:val="both"/>
        <w:rPr>
          <w:rFonts w:cs="Calibri" w:cstheme="minorAscii"/>
          <w:color w:val="auto"/>
          <w:sz w:val="24"/>
          <w:szCs w:val="24"/>
          <w:lang w:val="en-US"/>
        </w:rPr>
      </w:pPr>
      <w:r w:rsidRPr="3C7507F0" w:rsidR="00A63308">
        <w:rPr>
          <w:rFonts w:cs="Calibri" w:cstheme="minorAscii"/>
          <w:color w:val="auto"/>
          <w:sz w:val="24"/>
          <w:szCs w:val="24"/>
          <w:lang w:val="en-US"/>
        </w:rPr>
        <w:t>Field Name:</w:t>
      </w:r>
      <w:r>
        <w:tab/>
      </w:r>
      <w:r w:rsidRPr="3C7507F0" w:rsidR="00A63308">
        <w:rPr>
          <w:rFonts w:cs="Calibri" w:cstheme="minorAscii"/>
          <w:color w:val="auto"/>
          <w:sz w:val="24"/>
          <w:szCs w:val="24"/>
          <w:lang w:val="en-US"/>
        </w:rPr>
        <w:t>DCOMIS</w:t>
      </w:r>
    </w:p>
    <w:p w:rsidRPr="009F6502" w:rsidR="00A63308" w:rsidP="3C7507F0" w:rsidRDefault="00A63308" w14:paraId="5BC560BB" w14:textId="5941C499">
      <w:pPr>
        <w:ind w:left="2124" w:hanging="2124"/>
        <w:jc w:val="both"/>
        <w:rPr>
          <w:rFonts w:cs="Calibri" w:cstheme="minorAscii"/>
          <w:color w:val="auto"/>
          <w:sz w:val="24"/>
          <w:szCs w:val="24"/>
          <w:lang w:val="en-US"/>
        </w:rPr>
      </w:pPr>
      <w:r w:rsidRPr="3C7507F0" w:rsidR="00A63308">
        <w:rPr>
          <w:rFonts w:cs="Calibri" w:cstheme="minorAscii"/>
          <w:color w:val="auto"/>
          <w:sz w:val="24"/>
          <w:szCs w:val="24"/>
          <w:lang w:val="en-US"/>
        </w:rPr>
        <w:t>Description:</w:t>
      </w:r>
      <w:r>
        <w:tab/>
      </w:r>
      <w:r w:rsidRPr="3C7507F0" w:rsidR="00A63308">
        <w:rPr>
          <w:rFonts w:cs="Calibri" w:cstheme="minorAscii"/>
          <w:color w:val="auto"/>
          <w:sz w:val="24"/>
          <w:szCs w:val="24"/>
          <w:lang w:val="en-US"/>
        </w:rPr>
        <w:t>Report the unit cost of commissions paid to selling agents, affiliated or not.</w:t>
      </w:r>
      <w:r w:rsidRPr="3C7507F0" w:rsidR="00C51E4A">
        <w:rPr>
          <w:rFonts w:cs="Calibri" w:cstheme="minorAscii"/>
          <w:color w:val="auto"/>
          <w:sz w:val="24"/>
          <w:szCs w:val="24"/>
          <w:lang w:val="en-US"/>
        </w:rPr>
        <w:t xml:space="preserve"> </w:t>
      </w:r>
      <w:r w:rsidRPr="3C7507F0" w:rsidR="00A63308">
        <w:rPr>
          <w:rFonts w:cs="Calibri" w:cstheme="minorAscii"/>
          <w:color w:val="auto"/>
          <w:sz w:val="24"/>
          <w:szCs w:val="24"/>
          <w:lang w:val="en-US"/>
        </w:rPr>
        <w:t xml:space="preserve">If more than one commission </w:t>
      </w:r>
      <w:r w:rsidRPr="3C7507F0" w:rsidR="00A63308">
        <w:rPr>
          <w:rFonts w:cs="Calibri" w:cstheme="minorAscii"/>
          <w:color w:val="auto"/>
          <w:sz w:val="24"/>
          <w:szCs w:val="24"/>
          <w:lang w:val="en-US"/>
        </w:rPr>
        <w:t>was paid</w:t>
      </w:r>
      <w:r w:rsidRPr="3C7507F0" w:rsidR="00A63308">
        <w:rPr>
          <w:rFonts w:cs="Calibri" w:cstheme="minorAscii"/>
          <w:color w:val="auto"/>
          <w:sz w:val="24"/>
          <w:szCs w:val="24"/>
          <w:lang w:val="en-US"/>
        </w:rPr>
        <w:t>, report each commission in a separate field.</w:t>
      </w:r>
    </w:p>
    <w:p w:rsidRPr="009F6502" w:rsidR="00A63308" w:rsidP="3C7507F0" w:rsidRDefault="00A63308" w14:paraId="3E1CBA4E" w14:textId="647A40BA">
      <w:pPr>
        <w:ind w:left="2124" w:hanging="2124"/>
        <w:jc w:val="both"/>
        <w:rPr>
          <w:rFonts w:cs="Calibri" w:cstheme="minorAscii"/>
          <w:color w:val="auto"/>
          <w:sz w:val="24"/>
          <w:szCs w:val="24"/>
          <w:lang w:val="en-US"/>
        </w:rPr>
      </w:pPr>
      <w:r w:rsidRPr="3C7507F0" w:rsidR="00A63308">
        <w:rPr>
          <w:rFonts w:cs="Calibri" w:cstheme="minorAscii"/>
          <w:color w:val="auto"/>
          <w:sz w:val="24"/>
          <w:szCs w:val="24"/>
          <w:lang w:val="en-US"/>
        </w:rPr>
        <w:t>Narrative:</w:t>
      </w:r>
      <w:r>
        <w:tab/>
      </w:r>
      <w:r w:rsidRPr="3C7507F0" w:rsidR="00A63308">
        <w:rPr>
          <w:rFonts w:cs="Calibri" w:cstheme="minorAscii"/>
          <w:color w:val="auto"/>
          <w:sz w:val="24"/>
          <w:szCs w:val="24"/>
          <w:lang w:val="en-US"/>
        </w:rPr>
        <w:t xml:space="preserve">Describe the terms under which commissions </w:t>
      </w:r>
      <w:r w:rsidRPr="3C7507F0" w:rsidR="00A63308">
        <w:rPr>
          <w:rFonts w:cs="Calibri" w:cstheme="minorAscii"/>
          <w:color w:val="auto"/>
          <w:sz w:val="24"/>
          <w:szCs w:val="24"/>
          <w:lang w:val="en-US"/>
        </w:rPr>
        <w:t>were paid</w:t>
      </w:r>
      <w:r w:rsidRPr="3C7507F0" w:rsidR="00A63308">
        <w:rPr>
          <w:rFonts w:cs="Calibri" w:cstheme="minorAscii"/>
          <w:color w:val="auto"/>
          <w:sz w:val="24"/>
          <w:szCs w:val="24"/>
          <w:lang w:val="en-US"/>
        </w:rPr>
        <w:t xml:space="preserve"> and how commission rates were </w:t>
      </w:r>
      <w:r w:rsidRPr="3C7507F0" w:rsidR="00A63308">
        <w:rPr>
          <w:rFonts w:cs="Calibri" w:cstheme="minorAscii"/>
          <w:color w:val="auto"/>
          <w:sz w:val="24"/>
          <w:szCs w:val="24"/>
          <w:lang w:val="en-US"/>
        </w:rPr>
        <w:t>determined</w:t>
      </w:r>
      <w:r w:rsidRPr="3C7507F0" w:rsidR="00A63308">
        <w:rPr>
          <w:rFonts w:cs="Calibri" w:cstheme="minorAscii"/>
          <w:color w:val="auto"/>
          <w:sz w:val="24"/>
          <w:szCs w:val="24"/>
          <w:lang w:val="en-US"/>
        </w:rPr>
        <w:t>.</w:t>
      </w:r>
      <w:r w:rsidRPr="3C7507F0" w:rsidR="00C51E4A">
        <w:rPr>
          <w:rFonts w:cs="Calibri" w:cstheme="minorAscii"/>
          <w:color w:val="auto"/>
          <w:sz w:val="24"/>
          <w:szCs w:val="24"/>
          <w:lang w:val="en-US"/>
        </w:rPr>
        <w:t xml:space="preserve"> </w:t>
      </w:r>
      <w:r w:rsidRPr="3C7507F0" w:rsidR="00A63308">
        <w:rPr>
          <w:rFonts w:cs="Calibri" w:cstheme="minorAscii"/>
          <w:color w:val="auto"/>
          <w:sz w:val="24"/>
          <w:szCs w:val="24"/>
          <w:lang w:val="en-US"/>
        </w:rPr>
        <w:t xml:space="preserve">Explain whether the amount of the commission varies depending on the party to whom it </w:t>
      </w:r>
      <w:r w:rsidRPr="3C7507F0" w:rsidR="00A63308">
        <w:rPr>
          <w:rFonts w:cs="Calibri" w:cstheme="minorAscii"/>
          <w:color w:val="auto"/>
          <w:sz w:val="24"/>
          <w:szCs w:val="24"/>
          <w:lang w:val="en-US"/>
        </w:rPr>
        <w:t>is paid</w:t>
      </w:r>
      <w:r w:rsidRPr="3C7507F0" w:rsidR="00A63308">
        <w:rPr>
          <w:rFonts w:cs="Calibri" w:cstheme="minorAscii"/>
          <w:color w:val="auto"/>
          <w:sz w:val="24"/>
          <w:szCs w:val="24"/>
          <w:lang w:val="en-US"/>
        </w:rPr>
        <w:t xml:space="preserve"> and whether that party is affiliated with you.</w:t>
      </w:r>
      <w:r w:rsidRPr="3C7507F0" w:rsidR="00C51E4A">
        <w:rPr>
          <w:rFonts w:cs="Calibri" w:cstheme="minorAscii"/>
          <w:color w:val="auto"/>
          <w:sz w:val="24"/>
          <w:szCs w:val="24"/>
          <w:lang w:val="en-US"/>
        </w:rPr>
        <w:t xml:space="preserve"> </w:t>
      </w:r>
      <w:r w:rsidRPr="3C7507F0" w:rsidR="00A63308">
        <w:rPr>
          <w:rFonts w:cs="Calibri" w:cstheme="minorAscii"/>
          <w:color w:val="auto"/>
          <w:sz w:val="24"/>
          <w:szCs w:val="24"/>
          <w:lang w:val="en-US"/>
        </w:rPr>
        <w:t xml:space="preserve">Include samples of each type of commission agreement used. </w:t>
      </w:r>
    </w:p>
    <w:p w:rsidRPr="009F6502" w:rsidR="00B630E9" w:rsidP="3C7507F0" w:rsidRDefault="00B630E9" w14:paraId="6F240A0A" w14:textId="77777777">
      <w:pPr>
        <w:spacing w:after="0" w:line="240" w:lineRule="auto"/>
        <w:ind w:left="2126" w:hanging="2126"/>
        <w:jc w:val="both"/>
        <w:rPr>
          <w:rFonts w:cs="Calibri" w:cstheme="minorAscii"/>
          <w:b w:val="1"/>
          <w:bCs w:val="1"/>
          <w:color w:val="auto"/>
          <w:sz w:val="24"/>
          <w:szCs w:val="24"/>
          <w:lang w:val="en-US"/>
        </w:rPr>
      </w:pPr>
    </w:p>
    <w:p w:rsidRPr="009F6502" w:rsidR="00A63308" w:rsidP="3C7507F0" w:rsidRDefault="00A63308" w14:paraId="54A21B51" w14:textId="77777777">
      <w:pPr>
        <w:ind w:left="2124" w:hanging="2124"/>
        <w:jc w:val="both"/>
        <w:rPr>
          <w:rFonts w:cs="Calibri" w:cstheme="minorAscii"/>
          <w:b w:val="1"/>
          <w:bCs w:val="1"/>
          <w:color w:val="auto"/>
          <w:sz w:val="24"/>
          <w:szCs w:val="24"/>
          <w:lang w:val="en-US"/>
        </w:rPr>
      </w:pPr>
      <w:r w:rsidRPr="3C7507F0" w:rsidR="00A63308">
        <w:rPr>
          <w:rFonts w:cs="Calibri" w:cstheme="minorAscii"/>
          <w:b w:val="1"/>
          <w:bCs w:val="1"/>
          <w:color w:val="auto"/>
          <w:sz w:val="24"/>
          <w:szCs w:val="24"/>
          <w:lang w:val="en-US"/>
        </w:rPr>
        <w:t>FIELD NUMBER 28.0:</w:t>
      </w:r>
      <w:r>
        <w:tab/>
      </w:r>
      <w:r w:rsidRPr="3C7507F0" w:rsidR="00A63308">
        <w:rPr>
          <w:rFonts w:cs="Calibri" w:cstheme="minorAscii"/>
          <w:b w:val="1"/>
          <w:bCs w:val="1"/>
          <w:color w:val="auto"/>
          <w:sz w:val="24"/>
          <w:szCs w:val="24"/>
          <w:lang w:val="en-US"/>
        </w:rPr>
        <w:t>Selling Agent</w:t>
      </w:r>
    </w:p>
    <w:p w:rsidRPr="009F6502" w:rsidR="00A63308" w:rsidP="3C7507F0" w:rsidRDefault="00A63308" w14:paraId="69FECBAA" w14:textId="77777777">
      <w:pPr>
        <w:ind w:left="2124" w:hanging="2124"/>
        <w:jc w:val="both"/>
        <w:rPr>
          <w:rFonts w:cs="Calibri" w:cstheme="minorAscii"/>
          <w:color w:val="auto"/>
          <w:sz w:val="24"/>
          <w:szCs w:val="24"/>
          <w:lang w:val="en-US"/>
        </w:rPr>
      </w:pPr>
      <w:r w:rsidRPr="3C7507F0" w:rsidR="00A63308">
        <w:rPr>
          <w:rFonts w:cs="Calibri" w:cstheme="minorAscii"/>
          <w:color w:val="auto"/>
          <w:sz w:val="24"/>
          <w:szCs w:val="24"/>
          <w:lang w:val="en-US"/>
        </w:rPr>
        <w:t>Field Name:</w:t>
      </w:r>
      <w:r>
        <w:tab/>
      </w:r>
      <w:r w:rsidRPr="3C7507F0" w:rsidR="00A63308">
        <w:rPr>
          <w:rFonts w:cs="Calibri" w:cstheme="minorAscii"/>
          <w:color w:val="auto"/>
          <w:sz w:val="24"/>
          <w:szCs w:val="24"/>
          <w:lang w:val="en-US"/>
        </w:rPr>
        <w:t>DAGENT</w:t>
      </w:r>
    </w:p>
    <w:p w:rsidRPr="009F6502" w:rsidR="00A63308" w:rsidP="3C7507F0" w:rsidRDefault="00A63308" w14:paraId="6ED81F68" w14:textId="6C40644B">
      <w:pPr>
        <w:ind w:left="2124" w:hanging="2124"/>
        <w:jc w:val="both"/>
        <w:rPr>
          <w:rFonts w:cs="Calibri" w:cstheme="minorAscii"/>
          <w:color w:val="auto"/>
          <w:sz w:val="24"/>
          <w:szCs w:val="24"/>
          <w:lang w:val="en-US"/>
        </w:rPr>
      </w:pPr>
      <w:r w:rsidRPr="3C7507F0" w:rsidR="00A63308">
        <w:rPr>
          <w:rFonts w:cs="Calibri" w:cstheme="minorAscii"/>
          <w:color w:val="auto"/>
          <w:sz w:val="24"/>
          <w:szCs w:val="24"/>
          <w:lang w:val="en-US"/>
        </w:rPr>
        <w:t>Description:</w:t>
      </w:r>
      <w:r>
        <w:tab/>
      </w:r>
      <w:r w:rsidRPr="3C7507F0" w:rsidR="00A63308">
        <w:rPr>
          <w:rFonts w:cs="Calibri" w:cstheme="minorAscii"/>
          <w:color w:val="auto"/>
          <w:sz w:val="24"/>
          <w:szCs w:val="24"/>
          <w:lang w:val="en-US"/>
        </w:rPr>
        <w:t xml:space="preserve">Report the name and internal code </w:t>
      </w:r>
      <w:r w:rsidRPr="3C7507F0" w:rsidR="00A63308">
        <w:rPr>
          <w:rFonts w:cs="Calibri" w:cstheme="minorAscii"/>
          <w:color w:val="auto"/>
          <w:sz w:val="24"/>
          <w:szCs w:val="24"/>
          <w:lang w:val="en-US"/>
        </w:rPr>
        <w:t>designating</w:t>
      </w:r>
      <w:r w:rsidRPr="3C7507F0" w:rsidR="00A63308">
        <w:rPr>
          <w:rFonts w:cs="Calibri" w:cstheme="minorAscii"/>
          <w:color w:val="auto"/>
          <w:sz w:val="24"/>
          <w:szCs w:val="24"/>
          <w:lang w:val="en-US"/>
        </w:rPr>
        <w:t xml:space="preserve"> the commissioned selling agent.</w:t>
      </w:r>
      <w:r w:rsidRPr="3C7507F0" w:rsidR="00C51E4A">
        <w:rPr>
          <w:rFonts w:cs="Calibri" w:cstheme="minorAscii"/>
          <w:color w:val="auto"/>
          <w:sz w:val="24"/>
          <w:szCs w:val="24"/>
          <w:lang w:val="en-US"/>
        </w:rPr>
        <w:t xml:space="preserve"> </w:t>
      </w:r>
      <w:r w:rsidRPr="3C7507F0" w:rsidR="00A63308">
        <w:rPr>
          <w:rFonts w:cs="Calibri" w:cstheme="minorAscii"/>
          <w:color w:val="auto"/>
          <w:sz w:val="24"/>
          <w:szCs w:val="24"/>
          <w:lang w:val="en-US"/>
        </w:rPr>
        <w:t xml:space="preserve">If more than one commission </w:t>
      </w:r>
      <w:r w:rsidRPr="3C7507F0" w:rsidR="00A63308">
        <w:rPr>
          <w:rFonts w:cs="Calibri" w:cstheme="minorAscii"/>
          <w:color w:val="auto"/>
          <w:sz w:val="24"/>
          <w:szCs w:val="24"/>
          <w:lang w:val="en-US"/>
        </w:rPr>
        <w:t>was paid</w:t>
      </w:r>
      <w:r w:rsidRPr="3C7507F0" w:rsidR="00A63308">
        <w:rPr>
          <w:rFonts w:cs="Calibri" w:cstheme="minorAscii"/>
          <w:color w:val="auto"/>
          <w:sz w:val="24"/>
          <w:szCs w:val="24"/>
          <w:lang w:val="en-US"/>
        </w:rPr>
        <w:t>, report the name and code of each selling agent in a separate field.</w:t>
      </w:r>
    </w:p>
    <w:p w:rsidRPr="009F6502" w:rsidR="00A63308" w:rsidP="3C7507F0" w:rsidRDefault="00A63308" w14:paraId="7439D323" w14:textId="77777777">
      <w:pPr>
        <w:ind w:left="2124" w:hanging="2124"/>
        <w:jc w:val="both"/>
        <w:rPr>
          <w:rFonts w:cs="Calibri" w:cstheme="minorAscii"/>
          <w:color w:val="auto"/>
          <w:sz w:val="24"/>
          <w:szCs w:val="24"/>
          <w:lang w:val="en-US"/>
        </w:rPr>
      </w:pPr>
      <w:r w:rsidRPr="3C7507F0" w:rsidR="00A63308">
        <w:rPr>
          <w:rFonts w:cs="Calibri" w:cstheme="minorAscii"/>
          <w:color w:val="auto"/>
          <w:sz w:val="24"/>
          <w:szCs w:val="24"/>
          <w:lang w:val="en-US"/>
        </w:rPr>
        <w:t>Narrative:</w:t>
      </w:r>
      <w:r>
        <w:tab/>
      </w:r>
      <w:r w:rsidRPr="3C7507F0" w:rsidR="00A63308">
        <w:rPr>
          <w:rFonts w:cs="Calibri" w:cstheme="minorAscii"/>
          <w:color w:val="auto"/>
          <w:sz w:val="24"/>
          <w:szCs w:val="24"/>
          <w:lang w:val="en-US"/>
        </w:rPr>
        <w:t>Provide a list of commissioned selling agents and an internal code for each, the applicable commission rates, and whether the agent is affiliated with you.</w:t>
      </w:r>
    </w:p>
    <w:p w:rsidRPr="009F6502" w:rsidR="00B630E9" w:rsidP="3C7507F0" w:rsidRDefault="00B630E9" w14:paraId="6965D761" w14:textId="77777777">
      <w:pPr>
        <w:spacing w:after="0" w:line="240" w:lineRule="auto"/>
        <w:ind w:left="2126" w:hanging="2126"/>
        <w:jc w:val="both"/>
        <w:rPr>
          <w:rFonts w:cs="Calibri" w:cstheme="minorAscii"/>
          <w:b w:val="1"/>
          <w:bCs w:val="1"/>
          <w:color w:val="auto"/>
          <w:sz w:val="24"/>
          <w:szCs w:val="24"/>
          <w:lang w:val="en-US"/>
        </w:rPr>
      </w:pPr>
    </w:p>
    <w:p w:rsidRPr="009F6502" w:rsidR="00A63308" w:rsidP="3C7507F0" w:rsidRDefault="00A63308" w14:paraId="03049336" w14:textId="77777777">
      <w:pPr>
        <w:ind w:left="2124" w:hanging="2124"/>
        <w:jc w:val="both"/>
        <w:rPr>
          <w:rFonts w:cs="Calibri" w:cstheme="minorAscii"/>
          <w:b w:val="1"/>
          <w:bCs w:val="1"/>
          <w:color w:val="auto"/>
          <w:sz w:val="24"/>
          <w:szCs w:val="24"/>
          <w:lang w:val="en-US"/>
        </w:rPr>
      </w:pPr>
      <w:r w:rsidRPr="3C7507F0" w:rsidR="00A63308">
        <w:rPr>
          <w:rFonts w:cs="Calibri" w:cstheme="minorAscii"/>
          <w:b w:val="1"/>
          <w:bCs w:val="1"/>
          <w:color w:val="auto"/>
          <w:sz w:val="24"/>
          <w:szCs w:val="24"/>
          <w:lang w:val="en-US"/>
        </w:rPr>
        <w:t>FIELD NUMBER 29.0:</w:t>
      </w:r>
      <w:r>
        <w:tab/>
      </w:r>
      <w:r w:rsidRPr="3C7507F0" w:rsidR="00A63308">
        <w:rPr>
          <w:rFonts w:cs="Calibri" w:cstheme="minorAscii"/>
          <w:b w:val="1"/>
          <w:bCs w:val="1"/>
          <w:color w:val="auto"/>
          <w:sz w:val="24"/>
          <w:szCs w:val="24"/>
          <w:lang w:val="en-US"/>
        </w:rPr>
        <w:t xml:space="preserve">Selling Agent Relationship </w:t>
      </w:r>
    </w:p>
    <w:p w:rsidRPr="009F6502" w:rsidR="00A63308" w:rsidP="3C7507F0" w:rsidRDefault="00A63308" w14:paraId="61903277" w14:textId="77777777">
      <w:pPr>
        <w:ind w:left="2124" w:hanging="2124"/>
        <w:jc w:val="both"/>
        <w:rPr>
          <w:rFonts w:cs="Calibri" w:cstheme="minorAscii"/>
          <w:color w:val="auto"/>
          <w:sz w:val="24"/>
          <w:szCs w:val="24"/>
          <w:lang w:val="en-US"/>
        </w:rPr>
      </w:pPr>
      <w:r w:rsidRPr="3C7507F0" w:rsidR="00A63308">
        <w:rPr>
          <w:rFonts w:cs="Calibri" w:cstheme="minorAscii"/>
          <w:color w:val="auto"/>
          <w:sz w:val="24"/>
          <w:szCs w:val="24"/>
          <w:lang w:val="en-US"/>
        </w:rPr>
        <w:t>Field Name:</w:t>
      </w:r>
      <w:r>
        <w:tab/>
      </w:r>
      <w:r w:rsidRPr="3C7507F0" w:rsidR="00A63308">
        <w:rPr>
          <w:rFonts w:cs="Calibri" w:cstheme="minorAscii"/>
          <w:color w:val="auto"/>
          <w:sz w:val="24"/>
          <w:szCs w:val="24"/>
          <w:lang w:val="en-US"/>
        </w:rPr>
        <w:t>DRELAG</w:t>
      </w:r>
    </w:p>
    <w:p w:rsidRPr="009F6502" w:rsidR="00A63308" w:rsidP="3C7507F0" w:rsidRDefault="00A63308" w14:paraId="73ECF3BE" w14:textId="77777777">
      <w:pPr>
        <w:ind w:left="2124" w:hanging="2124"/>
        <w:jc w:val="both"/>
        <w:rPr>
          <w:rFonts w:cs="Calibri" w:cstheme="minorAscii"/>
          <w:color w:val="auto"/>
          <w:sz w:val="24"/>
          <w:szCs w:val="24"/>
          <w:lang w:val="en-US"/>
        </w:rPr>
      </w:pPr>
      <w:r w:rsidRPr="3C7507F0" w:rsidR="00A63308">
        <w:rPr>
          <w:rFonts w:cs="Calibri" w:cstheme="minorAscii"/>
          <w:color w:val="auto"/>
          <w:sz w:val="24"/>
          <w:szCs w:val="24"/>
          <w:lang w:val="en-US"/>
        </w:rPr>
        <w:t>Description:</w:t>
      </w:r>
      <w:r>
        <w:tab/>
      </w:r>
      <w:r w:rsidRPr="3C7507F0" w:rsidR="00A63308">
        <w:rPr>
          <w:rFonts w:cs="Calibri" w:cstheme="minorAscii"/>
          <w:color w:val="auto"/>
          <w:sz w:val="24"/>
          <w:szCs w:val="24"/>
          <w:lang w:val="en-US"/>
        </w:rPr>
        <w:t xml:space="preserve">report the code </w:t>
      </w:r>
      <w:r w:rsidRPr="3C7507F0" w:rsidR="00A63308">
        <w:rPr>
          <w:rFonts w:cs="Calibri" w:cstheme="minorAscii"/>
          <w:color w:val="auto"/>
          <w:sz w:val="24"/>
          <w:szCs w:val="24"/>
          <w:lang w:val="en-US"/>
        </w:rPr>
        <w:t>designating</w:t>
      </w:r>
      <w:r w:rsidRPr="3C7507F0" w:rsidR="00A63308">
        <w:rPr>
          <w:rFonts w:cs="Calibri" w:cstheme="minorAscii"/>
          <w:color w:val="auto"/>
          <w:sz w:val="24"/>
          <w:szCs w:val="24"/>
          <w:lang w:val="en-US"/>
        </w:rPr>
        <w:t xml:space="preserve"> affiliation</w:t>
      </w:r>
    </w:p>
    <w:p w:rsidRPr="009F6502" w:rsidR="00A63308" w:rsidP="3C7507F0" w:rsidRDefault="00A63308" w14:paraId="644FC22C" w14:textId="77777777">
      <w:pPr>
        <w:spacing w:after="0" w:line="240" w:lineRule="auto"/>
        <w:ind w:left="2126" w:hanging="2126"/>
        <w:jc w:val="both"/>
        <w:rPr>
          <w:rFonts w:cs="Calibri" w:cstheme="minorAscii"/>
          <w:color w:val="auto"/>
          <w:sz w:val="24"/>
          <w:szCs w:val="24"/>
          <w:lang w:val="en-US"/>
        </w:rPr>
      </w:pPr>
      <w:r w:rsidRPr="009F6502">
        <w:rPr>
          <w:rFonts w:cstheme="minorHAnsi"/>
          <w:sz w:val="24"/>
          <w:szCs w:val="24"/>
          <w:lang w:val="en-US"/>
        </w:rPr>
        <w:tab/>
      </w:r>
      <w:r w:rsidRPr="3C7507F0" w:rsidR="00A63308">
        <w:rPr>
          <w:rFonts w:cs="Calibri" w:cstheme="minorAscii"/>
          <w:color w:val="auto"/>
          <w:sz w:val="24"/>
          <w:szCs w:val="24"/>
          <w:lang w:val="en-US"/>
        </w:rPr>
        <w:t>1 = Unaffiliated</w:t>
      </w:r>
    </w:p>
    <w:p w:rsidRPr="009F6502" w:rsidR="00A63308" w:rsidP="3C7507F0" w:rsidRDefault="00A63308" w14:paraId="62D8FF74" w14:textId="77777777">
      <w:pPr>
        <w:spacing w:after="0"/>
        <w:ind w:left="2124" w:hanging="2124"/>
        <w:jc w:val="both"/>
        <w:rPr>
          <w:rFonts w:cs="Calibri" w:cstheme="minorAscii"/>
          <w:color w:val="auto"/>
          <w:sz w:val="24"/>
          <w:szCs w:val="24"/>
          <w:lang w:val="en-US"/>
        </w:rPr>
      </w:pPr>
      <w:r w:rsidRPr="009F6502">
        <w:rPr>
          <w:rFonts w:cstheme="minorHAnsi"/>
          <w:sz w:val="24"/>
          <w:szCs w:val="24"/>
          <w:lang w:val="en-US"/>
        </w:rPr>
        <w:tab/>
      </w:r>
      <w:r w:rsidRPr="3C7507F0" w:rsidR="00A63308">
        <w:rPr>
          <w:rFonts w:cs="Calibri" w:cstheme="minorAscii"/>
          <w:color w:val="auto"/>
          <w:sz w:val="24"/>
          <w:szCs w:val="24"/>
          <w:lang w:val="en-US"/>
        </w:rPr>
        <w:t>2 = Affiliated</w:t>
      </w:r>
    </w:p>
    <w:p w:rsidRPr="009F6502" w:rsidR="00A63308" w:rsidP="3C7507F0" w:rsidRDefault="00A63308" w14:paraId="39CCED71" w14:textId="77777777">
      <w:pPr>
        <w:spacing w:after="0" w:line="240" w:lineRule="auto"/>
        <w:ind w:left="2126" w:hanging="2126"/>
        <w:jc w:val="both"/>
        <w:rPr>
          <w:rFonts w:cs="Calibri" w:cstheme="minorAscii"/>
          <w:color w:val="auto"/>
          <w:sz w:val="24"/>
          <w:szCs w:val="24"/>
          <w:lang w:val="en-US"/>
        </w:rPr>
      </w:pPr>
    </w:p>
    <w:p w:rsidRPr="009F6502" w:rsidR="00B630E9" w:rsidP="3C7507F0" w:rsidRDefault="00B630E9" w14:paraId="05BDDBE6" w14:textId="77777777">
      <w:pPr>
        <w:spacing w:after="0" w:line="240" w:lineRule="auto"/>
        <w:ind w:left="2126" w:hanging="2126"/>
        <w:jc w:val="both"/>
        <w:rPr>
          <w:rFonts w:cs="Calibri" w:cstheme="minorAscii"/>
          <w:b w:val="1"/>
          <w:bCs w:val="1"/>
          <w:color w:val="auto"/>
          <w:sz w:val="24"/>
          <w:szCs w:val="24"/>
          <w:lang w:val="en-US"/>
        </w:rPr>
      </w:pPr>
    </w:p>
    <w:p w:rsidRPr="009F6502" w:rsidR="00A63308" w:rsidP="3C7507F0" w:rsidRDefault="00A63308" w14:paraId="5FA9C3D8" w14:textId="77777777">
      <w:pPr>
        <w:ind w:left="2124" w:hanging="2124"/>
        <w:jc w:val="both"/>
        <w:rPr>
          <w:rFonts w:cs="Calibri" w:cstheme="minorAscii"/>
          <w:b w:val="1"/>
          <w:bCs w:val="1"/>
          <w:color w:val="auto"/>
          <w:sz w:val="24"/>
          <w:szCs w:val="24"/>
          <w:lang w:val="en-US"/>
        </w:rPr>
      </w:pPr>
      <w:r w:rsidRPr="3C7507F0" w:rsidR="00A63308">
        <w:rPr>
          <w:rFonts w:cs="Calibri" w:cstheme="minorAscii"/>
          <w:b w:val="1"/>
          <w:bCs w:val="1"/>
          <w:color w:val="auto"/>
          <w:sz w:val="24"/>
          <w:szCs w:val="24"/>
          <w:lang w:val="en-US"/>
        </w:rPr>
        <w:t>FIELD NUMBER 30.0:</w:t>
      </w:r>
      <w:r>
        <w:tab/>
      </w:r>
      <w:r w:rsidRPr="3C7507F0" w:rsidR="00A63308">
        <w:rPr>
          <w:rFonts w:cs="Calibri" w:cstheme="minorAscii"/>
          <w:b w:val="1"/>
          <w:bCs w:val="1"/>
          <w:color w:val="auto"/>
          <w:sz w:val="24"/>
          <w:szCs w:val="24"/>
          <w:lang w:val="en-US"/>
        </w:rPr>
        <w:t xml:space="preserve">Warehousing Expense </w:t>
      </w:r>
      <w:r w:rsidRPr="3C7507F0" w:rsidR="001672D7">
        <w:rPr>
          <w:rFonts w:cs="Calibri" w:cstheme="minorAscii"/>
          <w:b w:val="1"/>
          <w:bCs w:val="1"/>
          <w:color w:val="auto"/>
          <w:sz w:val="24"/>
          <w:szCs w:val="24"/>
          <w:lang w:val="en-US"/>
        </w:rPr>
        <w:t xml:space="preserve">per Unit </w:t>
      </w:r>
      <w:r w:rsidRPr="3C7507F0" w:rsidR="00A63308">
        <w:rPr>
          <w:rFonts w:cs="Calibri" w:cstheme="minorAscii"/>
          <w:b w:val="1"/>
          <w:bCs w:val="1"/>
          <w:color w:val="auto"/>
          <w:sz w:val="24"/>
          <w:szCs w:val="24"/>
          <w:lang w:val="en-US"/>
        </w:rPr>
        <w:t>– After-sale</w:t>
      </w:r>
      <w:r w:rsidRPr="3C7507F0" w:rsidR="005D68FA">
        <w:rPr>
          <w:rFonts w:cs="Calibri" w:cstheme="minorAscii"/>
          <w:b w:val="1"/>
          <w:bCs w:val="1"/>
          <w:color w:val="auto"/>
          <w:sz w:val="24"/>
          <w:szCs w:val="24"/>
          <w:lang w:val="en-US"/>
        </w:rPr>
        <w:t xml:space="preserve"> (currency/</w:t>
      </w:r>
      <w:r w:rsidRPr="3C7507F0" w:rsidR="004F76A9">
        <w:rPr>
          <w:rFonts w:cs="Calibri" w:cstheme="minorAscii"/>
          <w:b w:val="1"/>
          <w:bCs w:val="1"/>
          <w:color w:val="auto"/>
          <w:sz w:val="24"/>
          <w:szCs w:val="24"/>
          <w:lang w:val="en-US"/>
        </w:rPr>
        <w:t>unit</w:t>
      </w:r>
      <w:r w:rsidRPr="3C7507F0" w:rsidR="005D68FA">
        <w:rPr>
          <w:rFonts w:cs="Calibri" w:cstheme="minorAscii"/>
          <w:b w:val="1"/>
          <w:bCs w:val="1"/>
          <w:color w:val="auto"/>
          <w:sz w:val="24"/>
          <w:szCs w:val="24"/>
          <w:lang w:val="en-US"/>
        </w:rPr>
        <w:t>)</w:t>
      </w:r>
    </w:p>
    <w:p w:rsidRPr="009F6502" w:rsidR="00A63308" w:rsidP="3C7507F0" w:rsidRDefault="00A63308" w14:paraId="0ECB25A4" w14:textId="77777777">
      <w:pPr>
        <w:spacing w:after="0" w:line="240" w:lineRule="auto"/>
        <w:ind w:left="2126" w:hanging="2126"/>
        <w:jc w:val="both"/>
        <w:rPr>
          <w:rFonts w:cs="Calibri" w:cstheme="minorAscii"/>
          <w:color w:val="auto"/>
          <w:sz w:val="24"/>
          <w:szCs w:val="24"/>
          <w:lang w:val="en-US"/>
        </w:rPr>
      </w:pPr>
      <w:r w:rsidRPr="3C7507F0" w:rsidR="00A63308">
        <w:rPr>
          <w:rFonts w:cs="Calibri" w:cstheme="minorAscii"/>
          <w:color w:val="auto"/>
          <w:sz w:val="24"/>
          <w:szCs w:val="24"/>
          <w:lang w:val="en-US"/>
        </w:rPr>
        <w:t>Field Name:</w:t>
      </w:r>
      <w:r>
        <w:tab/>
      </w:r>
      <w:r w:rsidRPr="3C7507F0" w:rsidR="00A63308">
        <w:rPr>
          <w:rFonts w:cs="Calibri" w:cstheme="minorAscii"/>
          <w:color w:val="auto"/>
          <w:sz w:val="24"/>
          <w:szCs w:val="24"/>
          <w:lang w:val="en-US"/>
        </w:rPr>
        <w:t>DDESPARMPS</w:t>
      </w:r>
    </w:p>
    <w:p w:rsidRPr="009F6502" w:rsidR="00A63308" w:rsidP="3C7507F0" w:rsidRDefault="00A63308" w14:paraId="226FB4D6" w14:textId="77777777">
      <w:pPr>
        <w:spacing w:after="0" w:line="240" w:lineRule="auto"/>
        <w:ind w:left="2126" w:hanging="2126"/>
        <w:jc w:val="both"/>
        <w:rPr>
          <w:rFonts w:cs="Calibri" w:cstheme="minorAscii"/>
          <w:color w:val="auto"/>
          <w:sz w:val="24"/>
          <w:szCs w:val="24"/>
          <w:lang w:val="en-US"/>
        </w:rPr>
      </w:pPr>
    </w:p>
    <w:p w:rsidRPr="009F6502" w:rsidR="00A63308" w:rsidP="3C7507F0" w:rsidRDefault="00A63308" w14:paraId="32792852" w14:textId="77777777">
      <w:pPr>
        <w:ind w:left="2124" w:hanging="2124"/>
        <w:jc w:val="both"/>
        <w:rPr>
          <w:rFonts w:cs="Calibri" w:cstheme="minorAscii"/>
          <w:b w:val="1"/>
          <w:bCs w:val="1"/>
          <w:color w:val="auto"/>
          <w:sz w:val="24"/>
          <w:szCs w:val="24"/>
          <w:lang w:val="en-US"/>
        </w:rPr>
      </w:pPr>
      <w:r w:rsidRPr="3C7507F0" w:rsidR="00A63308">
        <w:rPr>
          <w:rFonts w:cs="Calibri" w:cstheme="minorAscii"/>
          <w:color w:val="auto"/>
          <w:sz w:val="24"/>
          <w:szCs w:val="24"/>
          <w:lang w:val="en-US"/>
        </w:rPr>
        <w:t>Description:</w:t>
      </w:r>
      <w:r>
        <w:tab/>
      </w:r>
      <w:r w:rsidRPr="3C7507F0" w:rsidR="00A63308">
        <w:rPr>
          <w:rFonts w:cs="Calibri" w:cstheme="minorAscii"/>
          <w:color w:val="auto"/>
          <w:sz w:val="24"/>
          <w:szCs w:val="24"/>
          <w:lang w:val="en-US"/>
        </w:rPr>
        <w:t xml:space="preserve">Report the unit </w:t>
      </w:r>
      <w:r w:rsidRPr="3C7507F0" w:rsidR="00BA3A51">
        <w:rPr>
          <w:rFonts w:cs="Calibri" w:cstheme="minorAscii"/>
          <w:color w:val="auto"/>
          <w:sz w:val="24"/>
          <w:szCs w:val="24"/>
          <w:lang w:val="en-US"/>
        </w:rPr>
        <w:t xml:space="preserve">direct </w:t>
      </w:r>
      <w:r w:rsidRPr="3C7507F0" w:rsidR="00A63308">
        <w:rPr>
          <w:rFonts w:cs="Calibri" w:cstheme="minorAscii"/>
          <w:color w:val="auto"/>
          <w:sz w:val="24"/>
          <w:szCs w:val="24"/>
          <w:lang w:val="en-US"/>
        </w:rPr>
        <w:t xml:space="preserve">cost of after-sale warehousing provided to the client. The cost of warehousing reported in this field should include only direct expenses, </w:t>
      </w:r>
      <w:r w:rsidRPr="3C7507F0" w:rsidR="00B9772B">
        <w:rPr>
          <w:rFonts w:cs="Calibri" w:cstheme="minorAscii"/>
          <w:color w:val="auto"/>
          <w:sz w:val="24"/>
          <w:szCs w:val="24"/>
          <w:lang w:val="en-US"/>
        </w:rPr>
        <w:t>minus the</w:t>
      </w:r>
      <w:r w:rsidRPr="3C7507F0" w:rsidR="00A63308">
        <w:rPr>
          <w:rFonts w:cs="Calibri" w:cstheme="minorAscii"/>
          <w:color w:val="auto"/>
          <w:sz w:val="24"/>
          <w:szCs w:val="24"/>
          <w:lang w:val="en-US"/>
        </w:rPr>
        <w:t xml:space="preserve"> reimbursement received from the customer. The indirect expenses must be reported in field </w:t>
      </w:r>
      <w:r w:rsidRPr="3C7507F0" w:rsidR="00A63308">
        <w:rPr>
          <w:rFonts w:cs="Calibri" w:cstheme="minorAscii"/>
          <w:color w:val="auto"/>
          <w:sz w:val="24"/>
          <w:szCs w:val="24"/>
          <w:lang w:val="en-US"/>
        </w:rPr>
        <w:t>34.0</w:t>
      </w:r>
    </w:p>
    <w:p w:rsidRPr="009F6502" w:rsidR="00A63308" w:rsidP="3C7507F0" w:rsidRDefault="00A63308" w14:paraId="6D0C9C91" w14:textId="793144EB">
      <w:pPr>
        <w:ind w:left="2124" w:hanging="2124"/>
        <w:jc w:val="both"/>
        <w:rPr>
          <w:rFonts w:cs="Calibri" w:cstheme="minorAscii"/>
          <w:color w:val="auto"/>
          <w:sz w:val="24"/>
          <w:szCs w:val="24"/>
          <w:lang w:val="en-US"/>
        </w:rPr>
      </w:pPr>
      <w:r w:rsidRPr="3C7507F0" w:rsidR="00A63308">
        <w:rPr>
          <w:rFonts w:cs="Calibri" w:cstheme="minorAscii"/>
          <w:color w:val="auto"/>
          <w:sz w:val="24"/>
          <w:szCs w:val="24"/>
          <w:lang w:val="en-US"/>
        </w:rPr>
        <w:t>Narrative:</w:t>
      </w:r>
      <w:r w:rsidRPr="3C7507F0" w:rsidR="00C51E4A">
        <w:rPr>
          <w:rFonts w:cs="Calibri" w:cstheme="minorAscii"/>
          <w:color w:val="auto"/>
          <w:sz w:val="24"/>
          <w:szCs w:val="24"/>
          <w:lang w:val="en-US"/>
        </w:rPr>
        <w:t xml:space="preserve"> </w:t>
      </w:r>
      <w:r>
        <w:tab/>
      </w:r>
      <w:r w:rsidRPr="3C7507F0" w:rsidR="00A63308">
        <w:rPr>
          <w:rFonts w:cs="Calibri" w:cstheme="minorAscii"/>
          <w:color w:val="auto"/>
          <w:sz w:val="24"/>
          <w:szCs w:val="24"/>
          <w:lang w:val="en-US"/>
        </w:rPr>
        <w:t xml:space="preserve">Describe any warehousing services provided to customers. Provide a list of customer names and codes that receive warehousing services, including the name and location of the warehouse used. State whether the warehouse </w:t>
      </w:r>
      <w:r w:rsidRPr="3C7507F0" w:rsidR="00A63308">
        <w:rPr>
          <w:rFonts w:cs="Calibri" w:cstheme="minorAscii"/>
          <w:color w:val="auto"/>
          <w:sz w:val="24"/>
          <w:szCs w:val="24"/>
          <w:lang w:val="en-US"/>
        </w:rPr>
        <w:t xml:space="preserve">is </w:t>
      </w:r>
      <w:r w:rsidRPr="3C7507F0" w:rsidR="00A63308">
        <w:rPr>
          <w:rFonts w:cs="Calibri" w:cstheme="minorAscii"/>
          <w:color w:val="auto"/>
          <w:sz w:val="24"/>
          <w:szCs w:val="24"/>
          <w:lang w:val="en-US"/>
        </w:rPr>
        <w:t>operated</w:t>
      </w:r>
      <w:r w:rsidRPr="3C7507F0" w:rsidR="00A63308">
        <w:rPr>
          <w:rFonts w:cs="Calibri" w:cstheme="minorAscii"/>
          <w:color w:val="auto"/>
          <w:sz w:val="24"/>
          <w:szCs w:val="24"/>
          <w:lang w:val="en-US"/>
        </w:rPr>
        <w:t xml:space="preserve"> by a separate entity that is affiliated with you and describe the nature of the affiliation. Provide a copy of the contract or </w:t>
      </w:r>
      <w:r w:rsidRPr="3C7507F0" w:rsidR="00A63308">
        <w:rPr>
          <w:rFonts w:cs="Calibri" w:cstheme="minorAscii"/>
          <w:color w:val="auto"/>
          <w:sz w:val="24"/>
          <w:szCs w:val="24"/>
          <w:lang w:val="en-US"/>
        </w:rPr>
        <w:t>another</w:t>
      </w:r>
      <w:r w:rsidRPr="3C7507F0" w:rsidR="00A63308">
        <w:rPr>
          <w:rFonts w:cs="Calibri" w:cstheme="minorAscii"/>
          <w:color w:val="auto"/>
          <w:sz w:val="24"/>
          <w:szCs w:val="24"/>
          <w:lang w:val="en-US"/>
        </w:rPr>
        <w:t xml:space="preserve"> evidence proving that the </w:t>
      </w:r>
      <w:r w:rsidRPr="3C7507F0" w:rsidR="00A63308">
        <w:rPr>
          <w:rFonts w:cs="Calibri" w:cstheme="minorAscii"/>
          <w:color w:val="auto"/>
          <w:sz w:val="24"/>
          <w:szCs w:val="24"/>
          <w:lang w:val="en-US"/>
        </w:rPr>
        <w:t>incurred expense</w:t>
      </w:r>
      <w:r w:rsidRPr="3C7507F0" w:rsidR="00A63308">
        <w:rPr>
          <w:rFonts w:cs="Calibri" w:cstheme="minorAscii"/>
          <w:color w:val="auto"/>
          <w:sz w:val="24"/>
          <w:szCs w:val="24"/>
          <w:lang w:val="en-US"/>
        </w:rPr>
        <w:t xml:space="preserve"> functions as a condition of sale. Describe the </w:t>
      </w:r>
      <w:r w:rsidRPr="3C7507F0" w:rsidR="00A63308">
        <w:rPr>
          <w:rFonts w:cs="Calibri" w:cstheme="minorAscii"/>
          <w:color w:val="auto"/>
          <w:sz w:val="24"/>
          <w:szCs w:val="24"/>
          <w:lang w:val="en-US"/>
        </w:rPr>
        <w:t>manner in which</w:t>
      </w:r>
      <w:r w:rsidRPr="3C7507F0" w:rsidR="00A63308">
        <w:rPr>
          <w:rFonts w:cs="Calibri" w:cstheme="minorAscii"/>
          <w:color w:val="auto"/>
          <w:sz w:val="24"/>
          <w:szCs w:val="24"/>
          <w:lang w:val="en-US"/>
        </w:rPr>
        <w:t xml:space="preserve"> you calculated the unit cost of warehousing and </w:t>
      </w:r>
      <w:r w:rsidRPr="3C7507F0" w:rsidR="00A63308">
        <w:rPr>
          <w:rFonts w:cs="Calibri" w:cstheme="minorAscii"/>
          <w:color w:val="auto"/>
          <w:sz w:val="24"/>
          <w:szCs w:val="24"/>
          <w:lang w:val="en-US"/>
        </w:rPr>
        <w:t>submit</w:t>
      </w:r>
      <w:r w:rsidRPr="3C7507F0" w:rsidR="00A63308">
        <w:rPr>
          <w:rFonts w:cs="Calibri" w:cstheme="minorAscii"/>
          <w:color w:val="auto"/>
          <w:sz w:val="24"/>
          <w:szCs w:val="24"/>
          <w:lang w:val="en-US"/>
        </w:rPr>
        <w:t xml:space="preserve"> your worksheets as an attachment to the narrative response. If the warehouse </w:t>
      </w:r>
      <w:r w:rsidRPr="3C7507F0" w:rsidR="00A63308">
        <w:rPr>
          <w:rFonts w:cs="Calibri" w:cstheme="minorAscii"/>
          <w:color w:val="auto"/>
          <w:sz w:val="24"/>
          <w:szCs w:val="24"/>
          <w:lang w:val="en-US"/>
        </w:rPr>
        <w:t>is owned</w:t>
      </w:r>
      <w:r w:rsidRPr="3C7507F0" w:rsidR="00A63308">
        <w:rPr>
          <w:rFonts w:cs="Calibri" w:cstheme="minorAscii"/>
          <w:color w:val="auto"/>
          <w:sz w:val="24"/>
          <w:szCs w:val="24"/>
          <w:lang w:val="en-US"/>
        </w:rPr>
        <w:t xml:space="preserve"> by you or an affiliate, describe how you </w:t>
      </w:r>
      <w:r w:rsidRPr="3C7507F0" w:rsidR="00A63308">
        <w:rPr>
          <w:rFonts w:cs="Calibri" w:cstheme="minorAscii"/>
          <w:color w:val="auto"/>
          <w:sz w:val="24"/>
          <w:szCs w:val="24"/>
          <w:lang w:val="en-US"/>
        </w:rPr>
        <w:t>allocated</w:t>
      </w:r>
      <w:r w:rsidRPr="3C7507F0" w:rsidR="00A63308">
        <w:rPr>
          <w:rFonts w:cs="Calibri" w:cstheme="minorAscii"/>
          <w:color w:val="auto"/>
          <w:sz w:val="24"/>
          <w:szCs w:val="24"/>
          <w:lang w:val="en-US"/>
        </w:rPr>
        <w:t xml:space="preserve"> the </w:t>
      </w:r>
      <w:r w:rsidRPr="3C7507F0" w:rsidR="00BA3A51">
        <w:rPr>
          <w:rFonts w:cs="Calibri" w:cstheme="minorAscii"/>
          <w:color w:val="auto"/>
          <w:sz w:val="24"/>
          <w:szCs w:val="24"/>
          <w:lang w:val="en-US"/>
        </w:rPr>
        <w:t xml:space="preserve">direct and indirect </w:t>
      </w:r>
      <w:r w:rsidRPr="3C7507F0" w:rsidR="00A63308">
        <w:rPr>
          <w:rFonts w:cs="Calibri" w:cstheme="minorAscii"/>
          <w:color w:val="auto"/>
          <w:sz w:val="24"/>
          <w:szCs w:val="24"/>
          <w:lang w:val="en-US"/>
        </w:rPr>
        <w:t>cost of the warehouse operations.</w:t>
      </w:r>
    </w:p>
    <w:p w:rsidRPr="009F6502" w:rsidR="00A63308" w:rsidP="3C7507F0" w:rsidRDefault="00A63308" w14:paraId="17DF4B28" w14:textId="77777777">
      <w:pPr>
        <w:spacing w:after="0" w:line="240" w:lineRule="auto"/>
        <w:ind w:left="2126" w:hanging="2126"/>
        <w:jc w:val="both"/>
        <w:rPr>
          <w:rFonts w:cs="Calibri" w:cstheme="minorAscii"/>
          <w:color w:val="auto"/>
          <w:sz w:val="24"/>
          <w:szCs w:val="24"/>
          <w:lang w:val="en-US"/>
        </w:rPr>
      </w:pPr>
    </w:p>
    <w:p w:rsidRPr="009F6502" w:rsidR="00A63308" w:rsidP="3C7507F0" w:rsidRDefault="00A63308" w14:paraId="6C530755" w14:textId="77777777">
      <w:pPr>
        <w:spacing w:after="0" w:line="240" w:lineRule="auto"/>
        <w:ind w:left="2126" w:hanging="2126"/>
        <w:jc w:val="both"/>
        <w:rPr>
          <w:rFonts w:cs="Calibri" w:cstheme="minorAscii"/>
          <w:b w:val="1"/>
          <w:bCs w:val="1"/>
          <w:color w:val="auto"/>
          <w:sz w:val="24"/>
          <w:szCs w:val="24"/>
          <w:lang w:val="en-US"/>
        </w:rPr>
      </w:pPr>
      <w:r w:rsidRPr="3C7507F0" w:rsidR="00A63308">
        <w:rPr>
          <w:rFonts w:cs="Calibri" w:cstheme="minorAscii"/>
          <w:b w:val="1"/>
          <w:bCs w:val="1"/>
          <w:color w:val="auto"/>
          <w:sz w:val="24"/>
          <w:szCs w:val="24"/>
          <w:lang w:val="en-US"/>
        </w:rPr>
        <w:t>FIELD NUMBER 31.0:</w:t>
      </w:r>
      <w:r>
        <w:tab/>
      </w:r>
      <w:r w:rsidRPr="3C7507F0" w:rsidR="00A63308">
        <w:rPr>
          <w:rFonts w:cs="Calibri" w:cstheme="minorAscii"/>
          <w:b w:val="1"/>
          <w:bCs w:val="1"/>
          <w:color w:val="auto"/>
          <w:sz w:val="24"/>
          <w:szCs w:val="24"/>
          <w:lang w:val="en-US"/>
        </w:rPr>
        <w:t>Advertising Expenses</w:t>
      </w:r>
      <w:r w:rsidRPr="3C7507F0" w:rsidR="001672D7">
        <w:rPr>
          <w:rFonts w:cs="Calibri" w:cstheme="minorAscii"/>
          <w:b w:val="1"/>
          <w:bCs w:val="1"/>
          <w:color w:val="auto"/>
          <w:sz w:val="24"/>
          <w:szCs w:val="24"/>
          <w:lang w:val="en-US"/>
        </w:rPr>
        <w:t xml:space="preserve"> per Unit</w:t>
      </w:r>
      <w:r w:rsidRPr="3C7507F0" w:rsidR="005D68FA">
        <w:rPr>
          <w:rFonts w:cs="Calibri" w:cstheme="minorAscii"/>
          <w:b w:val="1"/>
          <w:bCs w:val="1"/>
          <w:color w:val="auto"/>
          <w:sz w:val="24"/>
          <w:szCs w:val="24"/>
          <w:lang w:val="en-US"/>
        </w:rPr>
        <w:t xml:space="preserve"> (currency/</w:t>
      </w:r>
      <w:r w:rsidRPr="3C7507F0" w:rsidR="004F76A9">
        <w:rPr>
          <w:rFonts w:cs="Calibri" w:cstheme="minorAscii"/>
          <w:b w:val="1"/>
          <w:bCs w:val="1"/>
          <w:color w:val="auto"/>
          <w:sz w:val="24"/>
          <w:szCs w:val="24"/>
          <w:lang w:val="en-US"/>
        </w:rPr>
        <w:t>unit</w:t>
      </w:r>
      <w:r w:rsidRPr="3C7507F0" w:rsidR="005D68FA">
        <w:rPr>
          <w:rFonts w:cs="Calibri" w:cstheme="minorAscii"/>
          <w:b w:val="1"/>
          <w:bCs w:val="1"/>
          <w:color w:val="auto"/>
          <w:sz w:val="24"/>
          <w:szCs w:val="24"/>
          <w:lang w:val="en-US"/>
        </w:rPr>
        <w:t>)</w:t>
      </w:r>
    </w:p>
    <w:p w:rsidRPr="009F6502" w:rsidR="00A63308" w:rsidP="3C7507F0" w:rsidRDefault="00A63308" w14:paraId="484D44DC" w14:textId="77777777">
      <w:pPr>
        <w:spacing w:after="0" w:line="240" w:lineRule="auto"/>
        <w:ind w:left="2126" w:hanging="2126"/>
        <w:jc w:val="both"/>
        <w:rPr>
          <w:rFonts w:cs="Calibri" w:cstheme="minorAscii"/>
          <w:b w:val="1"/>
          <w:bCs w:val="1"/>
          <w:color w:val="auto"/>
          <w:sz w:val="24"/>
          <w:szCs w:val="24"/>
          <w:lang w:val="en-US"/>
        </w:rPr>
      </w:pPr>
    </w:p>
    <w:p w:rsidRPr="009F6502" w:rsidR="00A63308" w:rsidP="3C7507F0" w:rsidRDefault="00A63308" w14:paraId="575784DC" w14:textId="77777777">
      <w:pPr>
        <w:spacing w:after="0" w:line="240" w:lineRule="auto"/>
        <w:ind w:left="2126" w:hanging="2126"/>
        <w:jc w:val="both"/>
        <w:rPr>
          <w:rFonts w:cs="Calibri" w:cstheme="minorAscii"/>
          <w:color w:val="auto"/>
          <w:sz w:val="24"/>
          <w:szCs w:val="24"/>
          <w:lang w:val="en-US"/>
        </w:rPr>
      </w:pPr>
      <w:r w:rsidRPr="3C7507F0" w:rsidR="00A63308">
        <w:rPr>
          <w:rFonts w:cs="Calibri" w:cstheme="minorAscii"/>
          <w:color w:val="auto"/>
          <w:sz w:val="24"/>
          <w:szCs w:val="24"/>
          <w:lang w:val="en-US"/>
        </w:rPr>
        <w:t>Field Name:</w:t>
      </w:r>
      <w:r>
        <w:tab/>
      </w:r>
      <w:r w:rsidRPr="3C7507F0" w:rsidR="00A63308">
        <w:rPr>
          <w:rFonts w:cs="Calibri" w:cstheme="minorAscii"/>
          <w:color w:val="auto"/>
          <w:sz w:val="24"/>
          <w:szCs w:val="24"/>
          <w:lang w:val="en-US"/>
        </w:rPr>
        <w:t>DDESPROP</w:t>
      </w:r>
    </w:p>
    <w:p w:rsidRPr="009F6502" w:rsidR="00A63308" w:rsidP="3C7507F0" w:rsidRDefault="00A63308" w14:paraId="5390DD10" w14:textId="77777777">
      <w:pPr>
        <w:spacing w:after="0" w:line="240" w:lineRule="auto"/>
        <w:ind w:left="2126" w:hanging="2126"/>
        <w:jc w:val="both"/>
        <w:rPr>
          <w:rFonts w:cs="Calibri" w:cstheme="minorAscii"/>
          <w:color w:val="auto"/>
          <w:sz w:val="24"/>
          <w:szCs w:val="24"/>
          <w:lang w:val="en-US"/>
        </w:rPr>
      </w:pPr>
    </w:p>
    <w:p w:rsidRPr="009F6502" w:rsidR="00A63308" w:rsidP="3C7507F0" w:rsidRDefault="00A63308" w14:paraId="777D934A" w14:textId="671299CF">
      <w:pPr>
        <w:ind w:left="2124" w:hanging="2124"/>
        <w:jc w:val="both"/>
        <w:rPr>
          <w:rFonts w:cs="Calibri" w:cstheme="minorAscii"/>
          <w:color w:val="auto"/>
          <w:sz w:val="24"/>
          <w:szCs w:val="24"/>
          <w:lang w:val="en-US"/>
        </w:rPr>
      </w:pPr>
      <w:r w:rsidRPr="3C7507F0" w:rsidR="00A63308">
        <w:rPr>
          <w:rFonts w:cs="Calibri" w:cstheme="minorAscii"/>
          <w:color w:val="auto"/>
          <w:sz w:val="24"/>
          <w:szCs w:val="24"/>
          <w:lang w:val="en-US"/>
        </w:rPr>
        <w:t>Description:</w:t>
      </w:r>
      <w:r>
        <w:tab/>
      </w:r>
      <w:r w:rsidRPr="3C7507F0" w:rsidR="00A63308">
        <w:rPr>
          <w:rFonts w:cs="Calibri" w:cstheme="minorAscii"/>
          <w:color w:val="auto"/>
          <w:sz w:val="24"/>
          <w:szCs w:val="24"/>
          <w:lang w:val="en-US"/>
        </w:rPr>
        <w:t>Report the unit cost of advertising specifically for the like product.</w:t>
      </w:r>
      <w:r w:rsidRPr="3C7507F0" w:rsidR="00C51E4A">
        <w:rPr>
          <w:rFonts w:cs="Calibri" w:cstheme="minorAscii"/>
          <w:color w:val="auto"/>
          <w:sz w:val="24"/>
          <w:szCs w:val="24"/>
          <w:lang w:val="en-US"/>
        </w:rPr>
        <w:t xml:space="preserve"> </w:t>
      </w:r>
      <w:r w:rsidRPr="3C7507F0" w:rsidR="00A63308">
        <w:rPr>
          <w:rFonts w:cs="Calibri" w:cstheme="minorAscii"/>
          <w:color w:val="auto"/>
          <w:sz w:val="24"/>
          <w:szCs w:val="24"/>
          <w:lang w:val="en-US"/>
        </w:rPr>
        <w:t xml:space="preserve">This is the cost you incurred to advertise to your </w:t>
      </w:r>
      <w:r w:rsidRPr="3C7507F0" w:rsidR="00A63308">
        <w:rPr>
          <w:rFonts w:cs="Calibri" w:cstheme="minorAscii"/>
          <w:color w:val="auto"/>
          <w:sz w:val="24"/>
          <w:szCs w:val="24"/>
          <w:lang w:val="en-US"/>
        </w:rPr>
        <w:t>customer’s</w:t>
      </w:r>
      <w:r w:rsidRPr="3C7507F0" w:rsidR="00A63308">
        <w:rPr>
          <w:rFonts w:cs="Calibri" w:cstheme="minorAscii"/>
          <w:color w:val="auto"/>
          <w:sz w:val="24"/>
          <w:szCs w:val="24"/>
          <w:lang w:val="en-US"/>
        </w:rPr>
        <w:t xml:space="preserve"> customers.</w:t>
      </w:r>
      <w:r w:rsidRPr="3C7507F0" w:rsidR="00C51E4A">
        <w:rPr>
          <w:rFonts w:cs="Calibri" w:cstheme="minorAscii"/>
          <w:color w:val="auto"/>
          <w:sz w:val="24"/>
          <w:szCs w:val="24"/>
          <w:lang w:val="en-US"/>
        </w:rPr>
        <w:t xml:space="preserve"> </w:t>
      </w:r>
      <w:r w:rsidRPr="3C7507F0" w:rsidR="00A63308">
        <w:rPr>
          <w:rFonts w:cs="Calibri" w:cstheme="minorAscii"/>
          <w:color w:val="auto"/>
          <w:sz w:val="24"/>
          <w:szCs w:val="24"/>
          <w:lang w:val="en-US"/>
        </w:rPr>
        <w:t xml:space="preserve">Report all advertising expenses incurred to advertise to your customers as part of indirect </w:t>
      </w:r>
      <w:r w:rsidRPr="3C7507F0" w:rsidR="00A63308">
        <w:rPr>
          <w:rFonts w:cs="Calibri" w:cstheme="minorAscii"/>
          <w:color w:val="auto"/>
          <w:sz w:val="24"/>
          <w:szCs w:val="24"/>
          <w:lang w:val="en-US"/>
        </w:rPr>
        <w:t>selling</w:t>
      </w:r>
      <w:r w:rsidRPr="3C7507F0" w:rsidR="00A63308">
        <w:rPr>
          <w:rFonts w:cs="Calibri" w:cstheme="minorAscii"/>
          <w:color w:val="auto"/>
          <w:sz w:val="24"/>
          <w:szCs w:val="24"/>
          <w:lang w:val="en-US"/>
        </w:rPr>
        <w:t xml:space="preserve"> expenses (field 34.0).</w:t>
      </w:r>
    </w:p>
    <w:p w:rsidRPr="009F6502" w:rsidR="00A63308" w:rsidP="3C7507F0" w:rsidRDefault="00A63308" w14:paraId="27886DFA" w14:textId="77777777">
      <w:pPr>
        <w:spacing w:after="0" w:line="240" w:lineRule="auto"/>
        <w:ind w:left="2126" w:hanging="2126"/>
        <w:jc w:val="both"/>
        <w:rPr>
          <w:rFonts w:cs="Calibri" w:cstheme="minorAscii"/>
          <w:b w:val="1"/>
          <w:bCs w:val="1"/>
          <w:color w:val="auto"/>
          <w:sz w:val="24"/>
          <w:szCs w:val="24"/>
          <w:lang w:val="en-US"/>
        </w:rPr>
      </w:pPr>
      <w:r w:rsidRPr="009F6502">
        <w:rPr>
          <w:rFonts w:cstheme="minorHAnsi"/>
          <w:b/>
          <w:sz w:val="24"/>
          <w:szCs w:val="24"/>
          <w:lang w:val="en-US"/>
        </w:rPr>
        <w:tab/>
      </w:r>
      <w:r w:rsidRPr="009F6502">
        <w:rPr>
          <w:rFonts w:cstheme="minorHAnsi"/>
          <w:b/>
          <w:sz w:val="24"/>
          <w:szCs w:val="24"/>
          <w:lang w:val="en-US"/>
        </w:rPr>
        <w:tab/>
      </w:r>
    </w:p>
    <w:p w:rsidRPr="009F6502" w:rsidR="00A63308" w:rsidP="3C7507F0" w:rsidRDefault="00A63308" w14:paraId="37EFDF78" w14:textId="4F50B6A7">
      <w:pPr>
        <w:ind w:left="2124" w:hanging="2124"/>
        <w:jc w:val="both"/>
        <w:rPr>
          <w:rFonts w:cs="Calibri" w:cstheme="minorAscii"/>
          <w:color w:val="auto"/>
          <w:sz w:val="24"/>
          <w:szCs w:val="24"/>
          <w:lang w:val="en-US"/>
        </w:rPr>
      </w:pPr>
      <w:r w:rsidRPr="3C7507F0" w:rsidR="00A63308">
        <w:rPr>
          <w:rFonts w:cs="Calibri" w:cstheme="minorAscii"/>
          <w:color w:val="auto"/>
          <w:sz w:val="24"/>
          <w:szCs w:val="24"/>
          <w:lang w:val="en-US"/>
        </w:rPr>
        <w:t>Narrative:</w:t>
      </w:r>
      <w:r>
        <w:tab/>
      </w:r>
      <w:r w:rsidRPr="3C7507F0" w:rsidR="00A63308">
        <w:rPr>
          <w:rFonts w:cs="Calibri" w:cstheme="minorAscii"/>
          <w:color w:val="auto"/>
          <w:sz w:val="24"/>
          <w:szCs w:val="24"/>
          <w:lang w:val="en-US"/>
        </w:rPr>
        <w:t>Describe separately advertising programs directed at your customers and advertising programs directed at your customer’s customer.</w:t>
      </w:r>
      <w:r w:rsidRPr="3C7507F0" w:rsidR="00C51E4A">
        <w:rPr>
          <w:rFonts w:cs="Calibri" w:cstheme="minorAscii"/>
          <w:color w:val="auto"/>
          <w:sz w:val="24"/>
          <w:szCs w:val="24"/>
          <w:lang w:val="en-US"/>
        </w:rPr>
        <w:t xml:space="preserve"> </w:t>
      </w:r>
      <w:r w:rsidRPr="3C7507F0" w:rsidR="00A63308">
        <w:rPr>
          <w:rFonts w:cs="Calibri" w:cstheme="minorAscii"/>
          <w:color w:val="auto"/>
          <w:sz w:val="24"/>
          <w:szCs w:val="24"/>
          <w:lang w:val="en-US"/>
        </w:rPr>
        <w:t xml:space="preserve">Provide separate lists of the expenses incurred for each and provide worksheets </w:t>
      </w:r>
      <w:r w:rsidRPr="3C7507F0" w:rsidR="00A63308">
        <w:rPr>
          <w:rFonts w:cs="Calibri" w:cstheme="minorAscii"/>
          <w:color w:val="auto"/>
          <w:sz w:val="24"/>
          <w:szCs w:val="24"/>
          <w:lang w:val="en-US"/>
        </w:rPr>
        <w:t>demonstrating</w:t>
      </w:r>
      <w:r w:rsidRPr="3C7507F0" w:rsidR="00A63308">
        <w:rPr>
          <w:rFonts w:cs="Calibri" w:cstheme="minorAscii"/>
          <w:color w:val="auto"/>
          <w:sz w:val="24"/>
          <w:szCs w:val="24"/>
          <w:lang w:val="en-US"/>
        </w:rPr>
        <w:t xml:space="preserve"> the allocation of the advertising to your customer’s customers.</w:t>
      </w:r>
    </w:p>
    <w:p w:rsidRPr="009F6502" w:rsidR="00315185" w:rsidP="3C7507F0" w:rsidRDefault="00315185" w14:paraId="085CDBA9" w14:textId="77777777">
      <w:pPr>
        <w:spacing w:after="0" w:line="240" w:lineRule="auto"/>
        <w:ind w:left="2124" w:hanging="2124"/>
        <w:jc w:val="both"/>
        <w:rPr>
          <w:rFonts w:cs="Calibri" w:cstheme="minorAscii"/>
          <w:b w:val="1"/>
          <w:bCs w:val="1"/>
          <w:color w:val="auto"/>
          <w:sz w:val="24"/>
          <w:szCs w:val="24"/>
          <w:lang w:val="en-US"/>
        </w:rPr>
      </w:pPr>
    </w:p>
    <w:p w:rsidRPr="009F6502" w:rsidR="00A63308" w:rsidP="3C7507F0" w:rsidRDefault="00A63308" w14:paraId="6D63866F" w14:textId="77777777">
      <w:pPr>
        <w:ind w:left="2124" w:hanging="2124"/>
        <w:jc w:val="both"/>
        <w:rPr>
          <w:rFonts w:cs="Calibri" w:cstheme="minorAscii"/>
          <w:b w:val="1"/>
          <w:bCs w:val="1"/>
          <w:color w:val="auto"/>
          <w:sz w:val="24"/>
          <w:szCs w:val="24"/>
          <w:lang w:val="en-US"/>
        </w:rPr>
      </w:pPr>
      <w:r w:rsidRPr="3C7507F0" w:rsidR="00A63308">
        <w:rPr>
          <w:rFonts w:cs="Calibri" w:cstheme="minorAscii"/>
          <w:b w:val="1"/>
          <w:bCs w:val="1"/>
          <w:color w:val="auto"/>
          <w:sz w:val="24"/>
          <w:szCs w:val="24"/>
          <w:lang w:val="en-US"/>
        </w:rPr>
        <w:t>FIELD NUMBER 32.0:</w:t>
      </w:r>
      <w:r>
        <w:tab/>
      </w:r>
      <w:r w:rsidRPr="3C7507F0" w:rsidR="00A63308">
        <w:rPr>
          <w:rFonts w:cs="Calibri" w:cstheme="minorAscii"/>
          <w:b w:val="1"/>
          <w:bCs w:val="1"/>
          <w:color w:val="auto"/>
          <w:sz w:val="24"/>
          <w:szCs w:val="24"/>
          <w:lang w:val="en-US"/>
        </w:rPr>
        <w:t>Technical Service Expense</w:t>
      </w:r>
      <w:r w:rsidRPr="3C7507F0" w:rsidR="001672D7">
        <w:rPr>
          <w:rFonts w:cs="Calibri" w:cstheme="minorAscii"/>
          <w:b w:val="1"/>
          <w:bCs w:val="1"/>
          <w:color w:val="auto"/>
          <w:sz w:val="24"/>
          <w:szCs w:val="24"/>
          <w:lang w:val="en-US"/>
        </w:rPr>
        <w:t xml:space="preserve"> per Unit</w:t>
      </w:r>
      <w:r w:rsidRPr="3C7507F0" w:rsidR="005D68FA">
        <w:rPr>
          <w:rFonts w:cs="Calibri" w:cstheme="minorAscii"/>
          <w:b w:val="1"/>
          <w:bCs w:val="1"/>
          <w:color w:val="auto"/>
          <w:sz w:val="24"/>
          <w:szCs w:val="24"/>
          <w:lang w:val="en-US"/>
        </w:rPr>
        <w:t xml:space="preserve"> (currency/</w:t>
      </w:r>
      <w:r w:rsidRPr="3C7507F0" w:rsidR="004F76A9">
        <w:rPr>
          <w:rFonts w:cs="Calibri" w:cstheme="minorAscii"/>
          <w:b w:val="1"/>
          <w:bCs w:val="1"/>
          <w:color w:val="auto"/>
          <w:sz w:val="24"/>
          <w:szCs w:val="24"/>
          <w:lang w:val="en-US"/>
        </w:rPr>
        <w:t>unit</w:t>
      </w:r>
      <w:r w:rsidRPr="3C7507F0" w:rsidR="005D68FA">
        <w:rPr>
          <w:rFonts w:cs="Calibri" w:cstheme="minorAscii"/>
          <w:b w:val="1"/>
          <w:bCs w:val="1"/>
          <w:color w:val="auto"/>
          <w:sz w:val="24"/>
          <w:szCs w:val="24"/>
          <w:lang w:val="en-US"/>
        </w:rPr>
        <w:t>)</w:t>
      </w:r>
    </w:p>
    <w:p w:rsidRPr="009F6502" w:rsidR="00A63308" w:rsidP="3C7507F0" w:rsidRDefault="00A63308" w14:paraId="1E293854" w14:textId="77777777">
      <w:pPr>
        <w:ind w:left="2124" w:hanging="2124"/>
        <w:jc w:val="both"/>
        <w:rPr>
          <w:rFonts w:cs="Calibri" w:cstheme="minorAscii"/>
          <w:color w:val="auto"/>
          <w:sz w:val="24"/>
          <w:szCs w:val="24"/>
          <w:lang w:val="en-US"/>
        </w:rPr>
      </w:pPr>
      <w:r w:rsidRPr="3C7507F0" w:rsidR="00A63308">
        <w:rPr>
          <w:rFonts w:cs="Calibri" w:cstheme="minorAscii"/>
          <w:color w:val="auto"/>
          <w:sz w:val="24"/>
          <w:szCs w:val="24"/>
          <w:lang w:val="en-US"/>
        </w:rPr>
        <w:t>Field Name:</w:t>
      </w:r>
      <w:r>
        <w:tab/>
      </w:r>
      <w:r w:rsidRPr="3C7507F0" w:rsidR="00A63308">
        <w:rPr>
          <w:rFonts w:cs="Calibri" w:cstheme="minorAscii"/>
          <w:color w:val="auto"/>
          <w:sz w:val="24"/>
          <w:szCs w:val="24"/>
          <w:lang w:val="en-US"/>
        </w:rPr>
        <w:t>DDESPASS</w:t>
      </w:r>
    </w:p>
    <w:p w:rsidRPr="009F6502" w:rsidR="00A63308" w:rsidP="3C7507F0" w:rsidRDefault="00A63308" w14:paraId="2E62A67D" w14:textId="105DAB18">
      <w:pPr>
        <w:ind w:left="2124" w:hanging="2124"/>
        <w:jc w:val="both"/>
        <w:rPr>
          <w:rFonts w:cs="Calibri" w:cstheme="minorAscii"/>
          <w:color w:val="auto"/>
          <w:sz w:val="24"/>
          <w:szCs w:val="24"/>
          <w:lang w:val="en-US"/>
        </w:rPr>
      </w:pPr>
      <w:r w:rsidRPr="3C7507F0" w:rsidR="00A63308">
        <w:rPr>
          <w:rFonts w:cs="Calibri" w:cstheme="minorAscii"/>
          <w:color w:val="auto"/>
          <w:sz w:val="24"/>
          <w:szCs w:val="24"/>
          <w:lang w:val="en-US"/>
        </w:rPr>
        <w:t>Description:</w:t>
      </w:r>
      <w:r>
        <w:tab/>
      </w:r>
      <w:r w:rsidRPr="3C7507F0" w:rsidR="00A63308">
        <w:rPr>
          <w:rFonts w:cs="Calibri" w:cstheme="minorAscii"/>
          <w:color w:val="auto"/>
          <w:sz w:val="24"/>
          <w:szCs w:val="24"/>
          <w:lang w:val="en-US"/>
        </w:rPr>
        <w:t xml:space="preserve">Report the unit cost of </w:t>
      </w:r>
      <w:r w:rsidRPr="3C7507F0" w:rsidR="00A63308">
        <w:rPr>
          <w:rFonts w:cs="Calibri" w:cstheme="minorAscii"/>
          <w:color w:val="auto"/>
          <w:sz w:val="24"/>
          <w:szCs w:val="24"/>
          <w:lang w:val="en-US"/>
        </w:rPr>
        <w:t>technical services</w:t>
      </w:r>
      <w:r w:rsidRPr="3C7507F0" w:rsidR="00A63308">
        <w:rPr>
          <w:rFonts w:cs="Calibri" w:cstheme="minorAscii"/>
          <w:color w:val="auto"/>
          <w:sz w:val="24"/>
          <w:szCs w:val="24"/>
          <w:lang w:val="en-US"/>
        </w:rPr>
        <w:t>.</w:t>
      </w:r>
      <w:r w:rsidRPr="3C7507F0" w:rsidR="00C51E4A">
        <w:rPr>
          <w:rFonts w:cs="Calibri" w:cstheme="minorAscii"/>
          <w:color w:val="auto"/>
          <w:sz w:val="24"/>
          <w:szCs w:val="24"/>
          <w:lang w:val="en-US"/>
        </w:rPr>
        <w:t xml:space="preserve"> </w:t>
      </w:r>
      <w:r w:rsidRPr="3C7507F0" w:rsidR="00A63308">
        <w:rPr>
          <w:rFonts w:cs="Calibri" w:cstheme="minorAscii"/>
          <w:color w:val="auto"/>
          <w:sz w:val="24"/>
          <w:szCs w:val="24"/>
          <w:lang w:val="en-US"/>
        </w:rPr>
        <w:t xml:space="preserve">Include only the direct expense </w:t>
      </w:r>
      <w:r w:rsidRPr="3C7507F0" w:rsidR="00675D0A">
        <w:rPr>
          <w:rFonts w:cs="Calibri" w:cstheme="minorAscii"/>
          <w:color w:val="auto"/>
          <w:sz w:val="24"/>
          <w:szCs w:val="24"/>
          <w:lang w:val="en-US"/>
        </w:rPr>
        <w:t>minus the</w:t>
      </w:r>
      <w:r w:rsidRPr="3C7507F0" w:rsidR="00A63308">
        <w:rPr>
          <w:rFonts w:cs="Calibri" w:cstheme="minorAscii"/>
          <w:color w:val="auto"/>
          <w:sz w:val="24"/>
          <w:szCs w:val="24"/>
          <w:lang w:val="en-US"/>
        </w:rPr>
        <w:t xml:space="preserve"> reimbursement received from the customer.</w:t>
      </w:r>
      <w:r w:rsidRPr="3C7507F0" w:rsidR="00C51E4A">
        <w:rPr>
          <w:rFonts w:cs="Calibri" w:cstheme="minorAscii"/>
          <w:color w:val="auto"/>
          <w:sz w:val="24"/>
          <w:szCs w:val="24"/>
          <w:lang w:val="en-US"/>
        </w:rPr>
        <w:t xml:space="preserve"> </w:t>
      </w:r>
      <w:r w:rsidRPr="3C7507F0" w:rsidR="00A63308">
        <w:rPr>
          <w:rFonts w:cs="Calibri" w:cstheme="minorAscii"/>
          <w:color w:val="auto"/>
          <w:sz w:val="24"/>
          <w:szCs w:val="24"/>
          <w:lang w:val="en-US"/>
        </w:rPr>
        <w:t>Report indirect technical service expenses as part of indirect selling expenses (field 34.0).</w:t>
      </w:r>
    </w:p>
    <w:p w:rsidRPr="009F6502" w:rsidR="00A63308" w:rsidP="3C7507F0" w:rsidRDefault="00A63308" w14:paraId="1999D730" w14:textId="2D7B0855">
      <w:pPr>
        <w:ind w:left="2124" w:hanging="2124"/>
        <w:jc w:val="both"/>
        <w:rPr>
          <w:rFonts w:cs="Calibri" w:cstheme="minorAscii"/>
          <w:color w:val="auto"/>
          <w:sz w:val="24"/>
          <w:szCs w:val="24"/>
          <w:lang w:val="en-US"/>
        </w:rPr>
      </w:pPr>
      <w:r w:rsidRPr="3C7507F0" w:rsidR="00A63308">
        <w:rPr>
          <w:rFonts w:cs="Calibri" w:cstheme="minorAscii"/>
          <w:color w:val="auto"/>
          <w:sz w:val="24"/>
          <w:szCs w:val="24"/>
          <w:lang w:val="en-US"/>
        </w:rPr>
        <w:t>Narrative:</w:t>
      </w:r>
      <w:r>
        <w:tab/>
      </w:r>
      <w:r w:rsidRPr="3C7507F0" w:rsidR="00A63308">
        <w:rPr>
          <w:rFonts w:cs="Calibri" w:cstheme="minorAscii"/>
          <w:color w:val="auto"/>
          <w:sz w:val="24"/>
          <w:szCs w:val="24"/>
          <w:lang w:val="en-US"/>
        </w:rPr>
        <w:t xml:space="preserve">Describe the technical services provided, that </w:t>
      </w:r>
      <w:r w:rsidRPr="3C7507F0" w:rsidR="00A63308">
        <w:rPr>
          <w:rFonts w:cs="Calibri" w:cstheme="minorAscii"/>
          <w:color w:val="auto"/>
          <w:sz w:val="24"/>
          <w:szCs w:val="24"/>
          <w:lang w:val="en-US"/>
        </w:rPr>
        <w:t>directly relate</w:t>
      </w:r>
      <w:r w:rsidRPr="3C7507F0" w:rsidR="00A63308">
        <w:rPr>
          <w:rFonts w:cs="Calibri" w:cstheme="minorAscii"/>
          <w:color w:val="auto"/>
          <w:sz w:val="24"/>
          <w:szCs w:val="24"/>
          <w:lang w:val="en-US"/>
        </w:rPr>
        <w:t xml:space="preserve"> to sales of the like product.</w:t>
      </w:r>
      <w:r w:rsidRPr="3C7507F0" w:rsidR="00C51E4A">
        <w:rPr>
          <w:rFonts w:cs="Calibri" w:cstheme="minorAscii"/>
          <w:color w:val="auto"/>
          <w:sz w:val="24"/>
          <w:szCs w:val="24"/>
          <w:lang w:val="en-US"/>
        </w:rPr>
        <w:t xml:space="preserve"> </w:t>
      </w:r>
      <w:r w:rsidRPr="3C7507F0" w:rsidR="00A63308">
        <w:rPr>
          <w:rFonts w:cs="Calibri" w:cstheme="minorAscii"/>
          <w:color w:val="auto"/>
          <w:sz w:val="24"/>
          <w:szCs w:val="24"/>
          <w:lang w:val="en-US"/>
        </w:rPr>
        <w:t>Describe any reimbursement received for these services.</w:t>
      </w:r>
      <w:r w:rsidRPr="3C7507F0" w:rsidR="00C51E4A">
        <w:rPr>
          <w:rFonts w:cs="Calibri" w:cstheme="minorAscii"/>
          <w:color w:val="auto"/>
          <w:sz w:val="24"/>
          <w:szCs w:val="24"/>
          <w:lang w:val="en-US"/>
        </w:rPr>
        <w:t xml:space="preserve"> </w:t>
      </w:r>
      <w:r w:rsidRPr="3C7507F0" w:rsidR="00A63308">
        <w:rPr>
          <w:rFonts w:cs="Calibri" w:cstheme="minorAscii"/>
          <w:color w:val="auto"/>
          <w:sz w:val="24"/>
          <w:szCs w:val="24"/>
          <w:lang w:val="en-US"/>
        </w:rPr>
        <w:t xml:space="preserve">Provide lists of the direct and indirect expenses incurred and worksheets </w:t>
      </w:r>
      <w:r w:rsidRPr="3C7507F0" w:rsidR="00A63308">
        <w:rPr>
          <w:rFonts w:cs="Calibri" w:cstheme="minorAscii"/>
          <w:color w:val="auto"/>
          <w:sz w:val="24"/>
          <w:szCs w:val="24"/>
          <w:lang w:val="en-US"/>
        </w:rPr>
        <w:t>demonstrating</w:t>
      </w:r>
      <w:r w:rsidRPr="3C7507F0" w:rsidR="00A63308">
        <w:rPr>
          <w:rFonts w:cs="Calibri" w:cstheme="minorAscii"/>
          <w:color w:val="auto"/>
          <w:sz w:val="24"/>
          <w:szCs w:val="24"/>
          <w:lang w:val="en-US"/>
        </w:rPr>
        <w:t xml:space="preserve"> the allocation of the direct expense to each sale of the like product.</w:t>
      </w:r>
    </w:p>
    <w:p w:rsidRPr="009F6502" w:rsidR="00B630E9" w:rsidP="3C7507F0" w:rsidRDefault="00B630E9" w14:paraId="3DE114BE" w14:textId="77777777">
      <w:pPr>
        <w:spacing w:after="0" w:line="240" w:lineRule="auto"/>
        <w:rPr>
          <w:rFonts w:cs="Calibri" w:cstheme="minorAscii"/>
          <w:b w:val="1"/>
          <w:bCs w:val="1"/>
          <w:color w:val="auto"/>
          <w:sz w:val="24"/>
          <w:szCs w:val="24"/>
          <w:lang w:val="en-US"/>
        </w:rPr>
      </w:pPr>
    </w:p>
    <w:p w:rsidRPr="009F6502" w:rsidR="00A63308" w:rsidP="3C7507F0" w:rsidRDefault="00B630E9" w14:paraId="7EE5A1B9" w14:textId="77777777">
      <w:pPr>
        <w:rPr>
          <w:rFonts w:cs="Calibri" w:cstheme="minorAscii"/>
          <w:b w:val="1"/>
          <w:bCs w:val="1"/>
          <w:color w:val="auto"/>
          <w:sz w:val="24"/>
          <w:szCs w:val="24"/>
          <w:lang w:val="en-US"/>
        </w:rPr>
      </w:pPr>
      <w:r w:rsidRPr="3C7507F0" w:rsidR="00B630E9">
        <w:rPr>
          <w:rFonts w:cs="Calibri" w:cstheme="minorAscii"/>
          <w:b w:val="1"/>
          <w:bCs w:val="1"/>
          <w:color w:val="auto"/>
          <w:sz w:val="24"/>
          <w:szCs w:val="24"/>
          <w:lang w:val="en-US"/>
        </w:rPr>
        <w:t>FIELD NUMER</w:t>
      </w:r>
      <w:r w:rsidRPr="3C7507F0" w:rsidR="00A63308">
        <w:rPr>
          <w:rFonts w:cs="Calibri" w:cstheme="minorAscii"/>
          <w:b w:val="1"/>
          <w:bCs w:val="1"/>
          <w:color w:val="auto"/>
          <w:sz w:val="24"/>
          <w:szCs w:val="24"/>
          <w:lang w:val="en-US"/>
        </w:rPr>
        <w:t xml:space="preserve"> </w:t>
      </w:r>
      <w:r w:rsidRPr="3C7507F0" w:rsidR="00A63308">
        <w:rPr>
          <w:rFonts w:cs="Calibri" w:cstheme="minorAscii"/>
          <w:b w:val="1"/>
          <w:bCs w:val="1"/>
          <w:color w:val="auto"/>
          <w:sz w:val="24"/>
          <w:szCs w:val="24"/>
          <w:lang w:val="en-US"/>
        </w:rPr>
        <w:t>33.(</w:t>
      </w:r>
      <w:r w:rsidRPr="3C7507F0" w:rsidR="00A63308">
        <w:rPr>
          <w:rFonts w:cs="Calibri" w:cstheme="minorAscii"/>
          <w:b w:val="1"/>
          <w:bCs w:val="1"/>
          <w:color w:val="auto"/>
          <w:sz w:val="24"/>
          <w:szCs w:val="24"/>
          <w:lang w:val="en-US"/>
        </w:rPr>
        <w:t>1-n):</w:t>
      </w:r>
      <w:r>
        <w:tab/>
      </w:r>
      <w:r w:rsidRPr="3C7507F0" w:rsidR="00A63308">
        <w:rPr>
          <w:rFonts w:cs="Calibri" w:cstheme="minorAscii"/>
          <w:b w:val="1"/>
          <w:bCs w:val="1"/>
          <w:color w:val="auto"/>
          <w:sz w:val="24"/>
          <w:szCs w:val="24"/>
          <w:lang w:val="en-US"/>
        </w:rPr>
        <w:t>Other Direct Selling Expenses</w:t>
      </w:r>
      <w:r w:rsidRPr="3C7507F0" w:rsidR="001672D7">
        <w:rPr>
          <w:rFonts w:cs="Calibri" w:cstheme="minorAscii"/>
          <w:b w:val="1"/>
          <w:bCs w:val="1"/>
          <w:color w:val="auto"/>
          <w:sz w:val="24"/>
          <w:szCs w:val="24"/>
          <w:lang w:val="en-US"/>
        </w:rPr>
        <w:t xml:space="preserve"> per Unit</w:t>
      </w:r>
      <w:r w:rsidRPr="3C7507F0" w:rsidR="005D68FA">
        <w:rPr>
          <w:rFonts w:cs="Calibri" w:cstheme="minorAscii"/>
          <w:b w:val="1"/>
          <w:bCs w:val="1"/>
          <w:color w:val="auto"/>
          <w:sz w:val="24"/>
          <w:szCs w:val="24"/>
          <w:lang w:val="en-US"/>
        </w:rPr>
        <w:t xml:space="preserve"> (currency/</w:t>
      </w:r>
      <w:r w:rsidRPr="3C7507F0" w:rsidR="004F76A9">
        <w:rPr>
          <w:rFonts w:cs="Calibri" w:cstheme="minorAscii"/>
          <w:b w:val="1"/>
          <w:bCs w:val="1"/>
          <w:color w:val="auto"/>
          <w:sz w:val="24"/>
          <w:szCs w:val="24"/>
          <w:lang w:val="en-US"/>
        </w:rPr>
        <w:t>unit</w:t>
      </w:r>
      <w:r w:rsidRPr="3C7507F0" w:rsidR="005D68FA">
        <w:rPr>
          <w:rFonts w:cs="Calibri" w:cstheme="minorAscii"/>
          <w:b w:val="1"/>
          <w:bCs w:val="1"/>
          <w:color w:val="auto"/>
          <w:sz w:val="24"/>
          <w:szCs w:val="24"/>
          <w:lang w:val="en-US"/>
        </w:rPr>
        <w:t>)</w:t>
      </w:r>
    </w:p>
    <w:p w:rsidRPr="009F6502" w:rsidR="00A63308" w:rsidP="3C7507F0" w:rsidRDefault="00A63308" w14:paraId="4A7A3B34" w14:textId="77777777">
      <w:pPr>
        <w:ind w:left="2124" w:hanging="2124"/>
        <w:jc w:val="both"/>
        <w:rPr>
          <w:rFonts w:cs="Calibri" w:cstheme="minorAscii"/>
          <w:color w:val="auto"/>
          <w:sz w:val="24"/>
          <w:szCs w:val="24"/>
          <w:lang w:val="en-US"/>
        </w:rPr>
      </w:pPr>
      <w:r w:rsidRPr="3C7507F0" w:rsidR="00A63308">
        <w:rPr>
          <w:rFonts w:cs="Calibri" w:cstheme="minorAscii"/>
          <w:color w:val="auto"/>
          <w:sz w:val="24"/>
          <w:szCs w:val="24"/>
          <w:lang w:val="en-US"/>
        </w:rPr>
        <w:t>Field Name:</w:t>
      </w:r>
      <w:r>
        <w:tab/>
      </w:r>
      <w:r w:rsidRPr="3C7507F0" w:rsidR="00A63308">
        <w:rPr>
          <w:rFonts w:cs="Calibri" w:cstheme="minorAscii"/>
          <w:color w:val="auto"/>
          <w:sz w:val="24"/>
          <w:szCs w:val="24"/>
          <w:lang w:val="en-US"/>
        </w:rPr>
        <w:t>DDESPODIR</w:t>
      </w:r>
      <w:r w:rsidRPr="3C7507F0" w:rsidR="0034228C">
        <w:rPr>
          <w:rFonts w:cs="Calibri" w:cstheme="minorAscii"/>
          <w:color w:val="auto"/>
          <w:sz w:val="24"/>
          <w:szCs w:val="24"/>
          <w:lang w:val="en-US"/>
        </w:rPr>
        <w:t xml:space="preserve"> (1-n)</w:t>
      </w:r>
    </w:p>
    <w:p w:rsidRPr="009F6502" w:rsidR="00A63308" w:rsidP="3C7507F0" w:rsidRDefault="00A63308" w14:paraId="4E3E239D" w14:textId="147E6A8F">
      <w:pPr>
        <w:ind w:left="2124" w:hanging="2124"/>
        <w:jc w:val="both"/>
        <w:rPr>
          <w:rFonts w:cs="Calibri" w:cstheme="minorAscii"/>
          <w:color w:val="auto"/>
          <w:sz w:val="24"/>
          <w:szCs w:val="24"/>
          <w:lang w:val="en-US"/>
        </w:rPr>
      </w:pPr>
      <w:r w:rsidRPr="3C7507F0" w:rsidR="00A63308">
        <w:rPr>
          <w:rFonts w:cs="Calibri" w:cstheme="minorAscii"/>
          <w:color w:val="auto"/>
          <w:sz w:val="24"/>
          <w:szCs w:val="24"/>
          <w:lang w:val="en-US"/>
        </w:rPr>
        <w:t>Description:</w:t>
      </w:r>
      <w:r>
        <w:tab/>
      </w:r>
      <w:r w:rsidRPr="3C7507F0" w:rsidR="00A63308">
        <w:rPr>
          <w:rFonts w:cs="Calibri" w:cstheme="minorAscii"/>
          <w:color w:val="auto"/>
          <w:sz w:val="24"/>
          <w:szCs w:val="24"/>
          <w:lang w:val="en-US"/>
        </w:rPr>
        <w:t xml:space="preserve">Report the unit cost of other direct selling expenses you incurred on sales of the like product which </w:t>
      </w:r>
      <w:r w:rsidRPr="3C7507F0" w:rsidR="00A63308">
        <w:rPr>
          <w:rFonts w:cs="Calibri" w:cstheme="minorAscii"/>
          <w:color w:val="auto"/>
          <w:sz w:val="24"/>
          <w:szCs w:val="24"/>
          <w:lang w:val="en-US"/>
        </w:rPr>
        <w:t>are not reported</w:t>
      </w:r>
      <w:r w:rsidRPr="3C7507F0" w:rsidR="00A63308">
        <w:rPr>
          <w:rFonts w:cs="Calibri" w:cstheme="minorAscii"/>
          <w:color w:val="auto"/>
          <w:sz w:val="24"/>
          <w:szCs w:val="24"/>
          <w:lang w:val="en-US"/>
        </w:rPr>
        <w:t xml:space="preserve"> in other fields.</w:t>
      </w:r>
      <w:r w:rsidRPr="3C7507F0" w:rsidR="00C51E4A">
        <w:rPr>
          <w:rFonts w:cs="Calibri" w:cstheme="minorAscii"/>
          <w:color w:val="auto"/>
          <w:sz w:val="24"/>
          <w:szCs w:val="24"/>
          <w:lang w:val="en-US"/>
        </w:rPr>
        <w:t xml:space="preserve"> </w:t>
      </w:r>
      <w:r w:rsidRPr="3C7507F0" w:rsidR="00A63308">
        <w:rPr>
          <w:rFonts w:cs="Calibri" w:cstheme="minorAscii"/>
          <w:color w:val="auto"/>
          <w:sz w:val="24"/>
          <w:szCs w:val="24"/>
          <w:lang w:val="en-US"/>
        </w:rPr>
        <w:t xml:space="preserve">Report each </w:t>
      </w:r>
      <w:r w:rsidRPr="3C7507F0" w:rsidR="00A63308">
        <w:rPr>
          <w:rFonts w:cs="Calibri" w:cstheme="minorAscii"/>
          <w:color w:val="auto"/>
          <w:sz w:val="24"/>
          <w:szCs w:val="24"/>
          <w:lang w:val="en-US"/>
        </w:rPr>
        <w:t>additional</w:t>
      </w:r>
      <w:r w:rsidRPr="3C7507F0" w:rsidR="00A63308">
        <w:rPr>
          <w:rFonts w:cs="Calibri" w:cstheme="minorAscii"/>
          <w:color w:val="auto"/>
          <w:sz w:val="24"/>
          <w:szCs w:val="24"/>
          <w:lang w:val="en-US"/>
        </w:rPr>
        <w:t xml:space="preserve"> direct selling expense in a separate field.</w:t>
      </w:r>
      <w:r w:rsidRPr="3C7507F0" w:rsidR="00C51E4A">
        <w:rPr>
          <w:rFonts w:cs="Calibri" w:cstheme="minorAscii"/>
          <w:color w:val="auto"/>
          <w:sz w:val="24"/>
          <w:szCs w:val="24"/>
          <w:lang w:val="en-US"/>
        </w:rPr>
        <w:t xml:space="preserve"> </w:t>
      </w:r>
      <w:r w:rsidRPr="3C7507F0" w:rsidR="00A63308">
        <w:rPr>
          <w:rFonts w:cs="Calibri" w:cstheme="minorAscii"/>
          <w:color w:val="auto"/>
          <w:sz w:val="24"/>
          <w:szCs w:val="24"/>
          <w:lang w:val="en-US"/>
        </w:rPr>
        <w:t xml:space="preserve">Include only the direct expenses incurred </w:t>
      </w:r>
      <w:r w:rsidRPr="3C7507F0" w:rsidR="007B4809">
        <w:rPr>
          <w:rFonts w:cs="Calibri" w:cstheme="minorAscii"/>
          <w:color w:val="auto"/>
          <w:sz w:val="24"/>
          <w:szCs w:val="24"/>
          <w:lang w:val="en-US"/>
        </w:rPr>
        <w:t>minus the</w:t>
      </w:r>
      <w:r w:rsidRPr="3C7507F0" w:rsidR="00A63308">
        <w:rPr>
          <w:rFonts w:cs="Calibri" w:cstheme="minorAscii"/>
          <w:color w:val="auto"/>
          <w:sz w:val="24"/>
          <w:szCs w:val="24"/>
          <w:lang w:val="en-US"/>
        </w:rPr>
        <w:t xml:space="preserve"> reimbursement received from the customer.</w:t>
      </w:r>
    </w:p>
    <w:p w:rsidRPr="009F6502" w:rsidR="00A63308" w:rsidP="3C7507F0" w:rsidRDefault="00A63308" w14:paraId="40E92330" w14:textId="6D4D69DF">
      <w:pPr>
        <w:ind w:left="2124" w:hanging="2124"/>
        <w:jc w:val="both"/>
        <w:rPr>
          <w:rFonts w:cs="Calibri" w:cstheme="minorAscii"/>
          <w:color w:val="auto"/>
          <w:sz w:val="24"/>
          <w:szCs w:val="24"/>
          <w:lang w:val="en-US"/>
        </w:rPr>
      </w:pPr>
      <w:r w:rsidRPr="3C7507F0" w:rsidR="00A63308">
        <w:rPr>
          <w:rFonts w:cs="Calibri" w:cstheme="minorAscii"/>
          <w:color w:val="auto"/>
          <w:sz w:val="24"/>
          <w:szCs w:val="24"/>
          <w:lang w:val="en-US"/>
        </w:rPr>
        <w:t>Narrative:</w:t>
      </w:r>
      <w:r>
        <w:tab/>
      </w:r>
      <w:r w:rsidRPr="3C7507F0" w:rsidR="00A63308">
        <w:rPr>
          <w:rFonts w:cs="Calibri" w:cstheme="minorAscii"/>
          <w:color w:val="auto"/>
          <w:sz w:val="24"/>
          <w:szCs w:val="24"/>
          <w:lang w:val="en-US"/>
        </w:rPr>
        <w:t xml:space="preserve">Describe each type of direct selling expense incurred and your basis for considering it </w:t>
      </w:r>
      <w:r w:rsidRPr="3C7507F0" w:rsidR="00A63308">
        <w:rPr>
          <w:rFonts w:cs="Calibri" w:cstheme="minorAscii"/>
          <w:color w:val="auto"/>
          <w:sz w:val="24"/>
          <w:szCs w:val="24"/>
          <w:lang w:val="en-US"/>
        </w:rPr>
        <w:t>directly related</w:t>
      </w:r>
      <w:r w:rsidRPr="3C7507F0" w:rsidR="00A63308">
        <w:rPr>
          <w:rFonts w:cs="Calibri" w:cstheme="minorAscii"/>
          <w:color w:val="auto"/>
          <w:sz w:val="24"/>
          <w:szCs w:val="24"/>
          <w:lang w:val="en-US"/>
        </w:rPr>
        <w:t xml:space="preserve"> to sales of the like product.</w:t>
      </w:r>
      <w:r w:rsidRPr="3C7507F0" w:rsidR="00C51E4A">
        <w:rPr>
          <w:rFonts w:cs="Calibri" w:cstheme="minorAscii"/>
          <w:color w:val="auto"/>
          <w:sz w:val="24"/>
          <w:szCs w:val="24"/>
          <w:lang w:val="en-US"/>
        </w:rPr>
        <w:t xml:space="preserve"> </w:t>
      </w:r>
      <w:r w:rsidRPr="3C7507F0" w:rsidR="00A63308">
        <w:rPr>
          <w:rFonts w:cs="Calibri" w:cstheme="minorAscii"/>
          <w:color w:val="auto"/>
          <w:sz w:val="24"/>
          <w:szCs w:val="24"/>
          <w:lang w:val="en-US"/>
        </w:rPr>
        <w:t>Include a list of all direct and indirect expenses incurred and provide</w:t>
      </w:r>
      <w:r w:rsidRPr="3C7507F0" w:rsidR="00C51E4A">
        <w:rPr>
          <w:rFonts w:cs="Calibri" w:cstheme="minorAscii"/>
          <w:color w:val="auto"/>
          <w:sz w:val="24"/>
          <w:szCs w:val="24"/>
          <w:lang w:val="en-US"/>
        </w:rPr>
        <w:t xml:space="preserve"> </w:t>
      </w:r>
      <w:r w:rsidRPr="3C7507F0" w:rsidR="00A63308">
        <w:rPr>
          <w:rFonts w:cs="Calibri" w:cstheme="minorAscii"/>
          <w:color w:val="auto"/>
          <w:sz w:val="24"/>
          <w:szCs w:val="24"/>
          <w:lang w:val="en-US"/>
        </w:rPr>
        <w:t xml:space="preserve">a worksheet </w:t>
      </w:r>
      <w:r w:rsidRPr="3C7507F0" w:rsidR="00A63308">
        <w:rPr>
          <w:rFonts w:cs="Calibri" w:cstheme="minorAscii"/>
          <w:color w:val="auto"/>
          <w:sz w:val="24"/>
          <w:szCs w:val="24"/>
          <w:lang w:val="en-US"/>
        </w:rPr>
        <w:t>demonstrating</w:t>
      </w:r>
      <w:r w:rsidRPr="3C7507F0" w:rsidR="00A63308">
        <w:rPr>
          <w:rFonts w:cs="Calibri" w:cstheme="minorAscii"/>
          <w:color w:val="auto"/>
          <w:sz w:val="24"/>
          <w:szCs w:val="24"/>
          <w:lang w:val="en-US"/>
        </w:rPr>
        <w:t xml:space="preserve"> the allocation of the direct expense to each sale of the like product.</w:t>
      </w:r>
    </w:p>
    <w:p w:rsidRPr="009F6502" w:rsidR="00B630E9" w:rsidP="3C7507F0" w:rsidRDefault="00B630E9" w14:paraId="4AF7CA85" w14:textId="77777777">
      <w:pPr>
        <w:spacing w:after="0" w:line="240" w:lineRule="auto"/>
        <w:ind w:left="2124" w:hanging="2124"/>
        <w:jc w:val="both"/>
        <w:rPr>
          <w:rFonts w:cs="Calibri" w:cstheme="minorAscii"/>
          <w:b w:val="1"/>
          <w:bCs w:val="1"/>
          <w:color w:val="auto"/>
          <w:sz w:val="24"/>
          <w:szCs w:val="24"/>
          <w:lang w:val="en-US"/>
        </w:rPr>
      </w:pPr>
    </w:p>
    <w:p w:rsidRPr="009F6502" w:rsidR="00A63308" w:rsidP="3C7507F0" w:rsidRDefault="00A63308" w14:paraId="1F21213E" w14:textId="77777777">
      <w:pPr>
        <w:ind w:left="2124" w:hanging="2124"/>
        <w:jc w:val="both"/>
        <w:rPr>
          <w:rFonts w:cs="Calibri" w:cstheme="minorAscii"/>
          <w:b w:val="1"/>
          <w:bCs w:val="1"/>
          <w:color w:val="auto"/>
          <w:sz w:val="24"/>
          <w:szCs w:val="24"/>
          <w:lang w:val="en-US"/>
        </w:rPr>
      </w:pPr>
      <w:r w:rsidRPr="3C7507F0" w:rsidR="00A63308">
        <w:rPr>
          <w:rFonts w:cs="Calibri" w:cstheme="minorAscii"/>
          <w:b w:val="1"/>
          <w:bCs w:val="1"/>
          <w:color w:val="auto"/>
          <w:sz w:val="24"/>
          <w:szCs w:val="24"/>
          <w:lang w:val="en-US"/>
        </w:rPr>
        <w:t>FIELD NUMBER 34.0:</w:t>
      </w:r>
      <w:r>
        <w:tab/>
      </w:r>
      <w:r w:rsidRPr="3C7507F0" w:rsidR="00A63308">
        <w:rPr>
          <w:rFonts w:cs="Calibri" w:cstheme="minorAscii"/>
          <w:b w:val="1"/>
          <w:bCs w:val="1"/>
          <w:color w:val="auto"/>
          <w:sz w:val="24"/>
          <w:szCs w:val="24"/>
          <w:lang w:val="en-US"/>
        </w:rPr>
        <w:t>Indirect Selling Expenses</w:t>
      </w:r>
      <w:r w:rsidRPr="3C7507F0" w:rsidR="005D68FA">
        <w:rPr>
          <w:rFonts w:cs="Calibri" w:cstheme="minorAscii"/>
          <w:b w:val="1"/>
          <w:bCs w:val="1"/>
          <w:color w:val="auto"/>
          <w:sz w:val="24"/>
          <w:szCs w:val="24"/>
          <w:lang w:val="en-US"/>
        </w:rPr>
        <w:t xml:space="preserve"> </w:t>
      </w:r>
      <w:r w:rsidRPr="3C7507F0" w:rsidR="001672D7">
        <w:rPr>
          <w:rFonts w:cs="Calibri" w:cstheme="minorAscii"/>
          <w:b w:val="1"/>
          <w:bCs w:val="1"/>
          <w:color w:val="auto"/>
          <w:sz w:val="24"/>
          <w:szCs w:val="24"/>
          <w:lang w:val="en-US"/>
        </w:rPr>
        <w:t xml:space="preserve">per Unit </w:t>
      </w:r>
      <w:r w:rsidRPr="3C7507F0" w:rsidR="005D68FA">
        <w:rPr>
          <w:rFonts w:cs="Calibri" w:cstheme="minorAscii"/>
          <w:b w:val="1"/>
          <w:bCs w:val="1"/>
          <w:color w:val="auto"/>
          <w:sz w:val="24"/>
          <w:szCs w:val="24"/>
          <w:lang w:val="en-US"/>
        </w:rPr>
        <w:t>(currency/</w:t>
      </w:r>
      <w:r w:rsidRPr="3C7507F0" w:rsidR="004F76A9">
        <w:rPr>
          <w:rFonts w:cs="Calibri" w:cstheme="minorAscii"/>
          <w:b w:val="1"/>
          <w:bCs w:val="1"/>
          <w:color w:val="auto"/>
          <w:sz w:val="24"/>
          <w:szCs w:val="24"/>
          <w:lang w:val="en-US"/>
        </w:rPr>
        <w:t>unit</w:t>
      </w:r>
      <w:r w:rsidRPr="3C7507F0" w:rsidR="005D68FA">
        <w:rPr>
          <w:rFonts w:cs="Calibri" w:cstheme="minorAscii"/>
          <w:b w:val="1"/>
          <w:bCs w:val="1"/>
          <w:color w:val="auto"/>
          <w:sz w:val="24"/>
          <w:szCs w:val="24"/>
          <w:lang w:val="en-US"/>
        </w:rPr>
        <w:t>)</w:t>
      </w:r>
    </w:p>
    <w:p w:rsidRPr="009F6502" w:rsidR="00A63308" w:rsidP="3C7507F0" w:rsidRDefault="00A63308" w14:paraId="55050198" w14:textId="77777777">
      <w:pPr>
        <w:ind w:left="2124" w:hanging="2124"/>
        <w:jc w:val="both"/>
        <w:rPr>
          <w:rFonts w:cs="Calibri" w:cstheme="minorAscii"/>
          <w:color w:val="auto"/>
          <w:sz w:val="24"/>
          <w:szCs w:val="24"/>
          <w:lang w:val="en-US"/>
        </w:rPr>
      </w:pPr>
      <w:r w:rsidRPr="3C7507F0" w:rsidR="00A63308">
        <w:rPr>
          <w:rFonts w:cs="Calibri" w:cstheme="minorAscii"/>
          <w:color w:val="auto"/>
          <w:sz w:val="24"/>
          <w:szCs w:val="24"/>
          <w:lang w:val="en-US"/>
        </w:rPr>
        <w:t>Field Name:</w:t>
      </w:r>
      <w:r>
        <w:tab/>
      </w:r>
      <w:r w:rsidRPr="3C7507F0" w:rsidR="00A63308">
        <w:rPr>
          <w:rFonts w:cs="Calibri" w:cstheme="minorAscii"/>
          <w:color w:val="auto"/>
          <w:sz w:val="24"/>
          <w:szCs w:val="24"/>
          <w:lang w:val="en-US"/>
        </w:rPr>
        <w:t>DDESPIND</w:t>
      </w:r>
    </w:p>
    <w:p w:rsidRPr="009F6502" w:rsidR="00A63308" w:rsidP="3C7507F0" w:rsidRDefault="00A63308" w14:paraId="3C1AF54B" w14:textId="2A466C03">
      <w:pPr>
        <w:ind w:left="2124" w:hanging="2124"/>
        <w:jc w:val="both"/>
        <w:rPr>
          <w:rFonts w:cs="Calibri" w:cstheme="minorAscii"/>
          <w:color w:val="auto"/>
          <w:sz w:val="24"/>
          <w:szCs w:val="24"/>
          <w:lang w:val="en-US"/>
        </w:rPr>
      </w:pPr>
      <w:r w:rsidRPr="3C7507F0" w:rsidR="00A63308">
        <w:rPr>
          <w:rFonts w:cs="Calibri" w:cstheme="minorAscii"/>
          <w:color w:val="auto"/>
          <w:sz w:val="24"/>
          <w:szCs w:val="24"/>
          <w:lang w:val="en-US"/>
        </w:rPr>
        <w:t>Description:</w:t>
      </w:r>
      <w:r>
        <w:tab/>
      </w:r>
      <w:r w:rsidRPr="3C7507F0" w:rsidR="00A63308">
        <w:rPr>
          <w:rFonts w:cs="Calibri" w:cstheme="minorAscii"/>
          <w:color w:val="auto"/>
          <w:sz w:val="24"/>
          <w:szCs w:val="24"/>
          <w:lang w:val="en-US"/>
        </w:rPr>
        <w:t xml:space="preserve">Report the unit cost of indirect selling expenses (e.g., sales office rent and salesmen’s salaries) incurred to sell the product in the </w:t>
      </w:r>
      <w:r w:rsidRPr="3C7507F0" w:rsidR="00705688">
        <w:rPr>
          <w:rFonts w:cs="Calibri" w:cstheme="minorAscii"/>
          <w:color w:val="auto"/>
          <w:sz w:val="24"/>
          <w:szCs w:val="24"/>
          <w:lang w:val="en-US"/>
        </w:rPr>
        <w:t>domestic market</w:t>
      </w:r>
      <w:r w:rsidRPr="3C7507F0" w:rsidR="00A63308">
        <w:rPr>
          <w:rFonts w:cs="Calibri" w:cstheme="minorAscii"/>
          <w:color w:val="auto"/>
          <w:sz w:val="24"/>
          <w:szCs w:val="24"/>
          <w:lang w:val="en-US"/>
        </w:rPr>
        <w:t>.</w:t>
      </w:r>
      <w:r w:rsidRPr="3C7507F0" w:rsidR="00C51E4A">
        <w:rPr>
          <w:rFonts w:cs="Calibri" w:cstheme="minorAscii"/>
          <w:color w:val="auto"/>
          <w:sz w:val="24"/>
          <w:szCs w:val="24"/>
          <w:lang w:val="en-US"/>
        </w:rPr>
        <w:t xml:space="preserve"> </w:t>
      </w:r>
      <w:r w:rsidRPr="3C7507F0" w:rsidR="00A63308">
        <w:rPr>
          <w:rFonts w:cs="Calibri" w:cstheme="minorAscii"/>
          <w:color w:val="auto"/>
          <w:sz w:val="24"/>
          <w:szCs w:val="24"/>
          <w:lang w:val="en-US"/>
        </w:rPr>
        <w:t xml:space="preserve">Where indirect selling expenses have </w:t>
      </w:r>
      <w:r w:rsidRPr="3C7507F0" w:rsidR="00A63308">
        <w:rPr>
          <w:rFonts w:cs="Calibri" w:cstheme="minorAscii"/>
          <w:color w:val="auto"/>
          <w:sz w:val="24"/>
          <w:szCs w:val="24"/>
          <w:lang w:val="en-US"/>
        </w:rPr>
        <w:t>been incurred</w:t>
      </w:r>
      <w:r w:rsidRPr="3C7507F0" w:rsidR="00A63308">
        <w:rPr>
          <w:rFonts w:cs="Calibri" w:cstheme="minorAscii"/>
          <w:color w:val="auto"/>
          <w:sz w:val="24"/>
          <w:szCs w:val="24"/>
          <w:lang w:val="en-US"/>
        </w:rPr>
        <w:t xml:space="preserve"> by the producer and an affiliated reselle</w:t>
      </w:r>
      <w:r w:rsidRPr="3C7507F0" w:rsidR="00A63308">
        <w:rPr>
          <w:rFonts w:cs="Calibri" w:cstheme="minorAscii"/>
          <w:color w:val="auto"/>
          <w:sz w:val="24"/>
          <w:szCs w:val="24"/>
          <w:lang w:val="en-US"/>
        </w:rPr>
        <w:t>r, create separate fields for the expenses of each company.</w:t>
      </w:r>
    </w:p>
    <w:p w:rsidRPr="009F6502" w:rsidR="00A63308" w:rsidP="3C7507F0" w:rsidRDefault="00A63308" w14:paraId="71410640" w14:textId="124F3704">
      <w:pPr>
        <w:ind w:left="2124" w:hanging="2124"/>
        <w:jc w:val="both"/>
        <w:rPr>
          <w:rFonts w:cs="Calibri" w:cstheme="minorAscii"/>
          <w:color w:val="auto"/>
          <w:sz w:val="24"/>
          <w:szCs w:val="24"/>
          <w:lang w:val="en-US"/>
        </w:rPr>
      </w:pPr>
      <w:r w:rsidRPr="3C7507F0" w:rsidR="00A63308">
        <w:rPr>
          <w:rFonts w:cs="Calibri" w:cstheme="minorAscii"/>
          <w:color w:val="auto"/>
          <w:sz w:val="24"/>
          <w:szCs w:val="24"/>
          <w:lang w:val="en-US"/>
        </w:rPr>
        <w:t>Narrative:</w:t>
      </w:r>
      <w:r>
        <w:tab/>
      </w:r>
      <w:r w:rsidRPr="3C7507F0" w:rsidR="00A63308">
        <w:rPr>
          <w:rFonts w:cs="Calibri" w:cstheme="minorAscii"/>
          <w:color w:val="auto"/>
          <w:sz w:val="24"/>
          <w:szCs w:val="24"/>
          <w:lang w:val="en-US"/>
        </w:rPr>
        <w:t>Describe the sales overhead expenses incurred.</w:t>
      </w:r>
      <w:r w:rsidRPr="3C7507F0" w:rsidR="00C51E4A">
        <w:rPr>
          <w:rFonts w:cs="Calibri" w:cstheme="minorAscii"/>
          <w:color w:val="auto"/>
          <w:sz w:val="24"/>
          <w:szCs w:val="24"/>
          <w:lang w:val="en-US"/>
        </w:rPr>
        <w:t xml:space="preserve"> </w:t>
      </w:r>
      <w:r w:rsidRPr="3C7507F0" w:rsidR="00A63308">
        <w:rPr>
          <w:rFonts w:cs="Calibri" w:cstheme="minorAscii"/>
          <w:color w:val="auto"/>
          <w:sz w:val="24"/>
          <w:szCs w:val="24"/>
          <w:lang w:val="en-US"/>
        </w:rPr>
        <w:t>Include a list of the overhead expen</w:t>
      </w:r>
      <w:r w:rsidRPr="3C7507F0" w:rsidR="00A63308">
        <w:rPr>
          <w:rFonts w:cs="Calibri" w:cstheme="minorAscii"/>
          <w:color w:val="auto"/>
          <w:sz w:val="24"/>
          <w:szCs w:val="24"/>
          <w:lang w:val="en-US"/>
        </w:rPr>
        <w:t xml:space="preserve">ses incurred and provide worksheets </w:t>
      </w:r>
      <w:r w:rsidRPr="3C7507F0" w:rsidR="00A63308">
        <w:rPr>
          <w:rFonts w:cs="Calibri" w:cstheme="minorAscii"/>
          <w:color w:val="auto"/>
          <w:sz w:val="24"/>
          <w:szCs w:val="24"/>
          <w:lang w:val="en-US"/>
        </w:rPr>
        <w:t>demonstrating</w:t>
      </w:r>
      <w:r w:rsidRPr="3C7507F0" w:rsidR="00A63308">
        <w:rPr>
          <w:rFonts w:cs="Calibri" w:cstheme="minorAscii"/>
          <w:color w:val="auto"/>
          <w:sz w:val="24"/>
          <w:szCs w:val="24"/>
          <w:lang w:val="en-US"/>
        </w:rPr>
        <w:t xml:space="preserve"> the allocation of these expenses, as well as the indirect expenses separated from the direct selling expenses reported in fields 30.0 through </w:t>
      </w:r>
      <w:r w:rsidRPr="3C7507F0" w:rsidR="00A63308">
        <w:rPr>
          <w:rFonts w:cs="Calibri" w:cstheme="minorAscii"/>
          <w:color w:val="auto"/>
          <w:sz w:val="24"/>
          <w:szCs w:val="24"/>
          <w:lang w:val="en-US"/>
        </w:rPr>
        <w:t>33.(</w:t>
      </w:r>
      <w:r w:rsidRPr="3C7507F0" w:rsidR="00A63308">
        <w:rPr>
          <w:rFonts w:cs="Calibri" w:cstheme="minorAscii"/>
          <w:color w:val="auto"/>
          <w:sz w:val="24"/>
          <w:szCs w:val="24"/>
          <w:lang w:val="en-US"/>
        </w:rPr>
        <w:t>1-n).</w:t>
      </w:r>
      <w:r w:rsidRPr="3C7507F0" w:rsidR="00C51E4A">
        <w:rPr>
          <w:rFonts w:cs="Calibri" w:cstheme="minorAscii"/>
          <w:color w:val="auto"/>
          <w:sz w:val="24"/>
          <w:szCs w:val="24"/>
          <w:lang w:val="en-US"/>
        </w:rPr>
        <w:t xml:space="preserve"> </w:t>
      </w:r>
      <w:r w:rsidRPr="3C7507F0" w:rsidR="00A63308">
        <w:rPr>
          <w:rFonts w:cs="Calibri" w:cstheme="minorAscii"/>
          <w:color w:val="auto"/>
          <w:sz w:val="24"/>
          <w:szCs w:val="24"/>
          <w:lang w:val="en-US"/>
        </w:rPr>
        <w:t xml:space="preserve">Where more than one company incurred indirect selling expenses, </w:t>
      </w:r>
      <w:r w:rsidRPr="3C7507F0" w:rsidR="00A63308">
        <w:rPr>
          <w:rFonts w:cs="Calibri" w:cstheme="minorAscii"/>
          <w:color w:val="auto"/>
          <w:sz w:val="24"/>
          <w:szCs w:val="24"/>
          <w:lang w:val="en-US"/>
        </w:rPr>
        <w:t>submit</w:t>
      </w:r>
      <w:r w:rsidRPr="3C7507F0" w:rsidR="00A63308">
        <w:rPr>
          <w:rFonts w:cs="Calibri" w:cstheme="minorAscii"/>
          <w:color w:val="auto"/>
          <w:sz w:val="24"/>
          <w:szCs w:val="24"/>
          <w:lang w:val="en-US"/>
        </w:rPr>
        <w:t xml:space="preserve"> separate worksheets for each.</w:t>
      </w:r>
    </w:p>
    <w:p w:rsidRPr="009F6502" w:rsidR="00B630E9" w:rsidP="3C7507F0" w:rsidRDefault="00B630E9" w14:paraId="6699B471" w14:textId="77777777">
      <w:pPr>
        <w:spacing w:after="0" w:line="240" w:lineRule="auto"/>
        <w:rPr>
          <w:rFonts w:cs="Calibri" w:cstheme="minorAscii"/>
          <w:b w:val="1"/>
          <w:bCs w:val="1"/>
          <w:color w:val="auto"/>
          <w:sz w:val="24"/>
          <w:szCs w:val="24"/>
          <w:lang w:val="en-US"/>
        </w:rPr>
      </w:pPr>
    </w:p>
    <w:p w:rsidRPr="009F6502" w:rsidR="00A63308" w:rsidP="3C7507F0" w:rsidRDefault="00B630E9" w14:paraId="31AC422C" w14:textId="77777777">
      <w:pPr>
        <w:rPr>
          <w:rFonts w:cs="Calibri" w:cstheme="minorAscii"/>
          <w:b w:val="1"/>
          <w:bCs w:val="1"/>
          <w:color w:val="auto"/>
          <w:sz w:val="24"/>
          <w:szCs w:val="24"/>
          <w:lang w:val="en-US"/>
        </w:rPr>
      </w:pPr>
      <w:r w:rsidRPr="3C7507F0" w:rsidR="00B630E9">
        <w:rPr>
          <w:rFonts w:cs="Calibri" w:cstheme="minorAscii"/>
          <w:b w:val="1"/>
          <w:bCs w:val="1"/>
          <w:color w:val="auto"/>
          <w:sz w:val="24"/>
          <w:szCs w:val="24"/>
          <w:lang w:val="en-US"/>
        </w:rPr>
        <w:t>FIELD NUMBER 35.0:</w:t>
      </w:r>
      <w:r>
        <w:tab/>
      </w:r>
      <w:r w:rsidRPr="3C7507F0" w:rsidR="00A63308">
        <w:rPr>
          <w:rFonts w:cs="Calibri" w:cstheme="minorAscii"/>
          <w:b w:val="1"/>
          <w:bCs w:val="1"/>
          <w:color w:val="auto"/>
          <w:sz w:val="24"/>
          <w:szCs w:val="24"/>
          <w:lang w:val="en-US"/>
        </w:rPr>
        <w:t>Inventory Carrying Costs</w:t>
      </w:r>
      <w:r w:rsidRPr="3C7507F0" w:rsidR="005D68FA">
        <w:rPr>
          <w:rFonts w:cs="Calibri" w:cstheme="minorAscii"/>
          <w:b w:val="1"/>
          <w:bCs w:val="1"/>
          <w:color w:val="auto"/>
          <w:sz w:val="24"/>
          <w:szCs w:val="24"/>
          <w:lang w:val="en-US"/>
        </w:rPr>
        <w:t xml:space="preserve"> </w:t>
      </w:r>
      <w:r w:rsidRPr="3C7507F0" w:rsidR="001672D7">
        <w:rPr>
          <w:rFonts w:cs="Calibri" w:cstheme="minorAscii"/>
          <w:b w:val="1"/>
          <w:bCs w:val="1"/>
          <w:color w:val="auto"/>
          <w:sz w:val="24"/>
          <w:szCs w:val="24"/>
          <w:lang w:val="en-US"/>
        </w:rPr>
        <w:t xml:space="preserve">per Unit </w:t>
      </w:r>
      <w:r w:rsidRPr="3C7507F0" w:rsidR="005D68FA">
        <w:rPr>
          <w:rFonts w:cs="Calibri" w:cstheme="minorAscii"/>
          <w:b w:val="1"/>
          <w:bCs w:val="1"/>
          <w:color w:val="auto"/>
          <w:sz w:val="24"/>
          <w:szCs w:val="24"/>
          <w:lang w:val="en-US"/>
        </w:rPr>
        <w:t>(currency/</w:t>
      </w:r>
      <w:r w:rsidRPr="3C7507F0" w:rsidR="004F76A9">
        <w:rPr>
          <w:rFonts w:cs="Calibri" w:cstheme="minorAscii"/>
          <w:b w:val="1"/>
          <w:bCs w:val="1"/>
          <w:color w:val="auto"/>
          <w:sz w:val="24"/>
          <w:szCs w:val="24"/>
          <w:lang w:val="en-US"/>
        </w:rPr>
        <w:t>unit</w:t>
      </w:r>
      <w:r w:rsidRPr="3C7507F0" w:rsidR="005D68FA">
        <w:rPr>
          <w:rFonts w:cs="Calibri" w:cstheme="minorAscii"/>
          <w:b w:val="1"/>
          <w:bCs w:val="1"/>
          <w:color w:val="auto"/>
          <w:sz w:val="24"/>
          <w:szCs w:val="24"/>
          <w:lang w:val="en-US"/>
        </w:rPr>
        <w:t>)</w:t>
      </w:r>
    </w:p>
    <w:p w:rsidRPr="009F6502" w:rsidR="00A63308" w:rsidP="3C7507F0" w:rsidRDefault="00A63308" w14:paraId="387353C6" w14:textId="77777777">
      <w:pPr>
        <w:rPr>
          <w:rFonts w:cs="Calibri" w:cstheme="minorAscii"/>
          <w:color w:val="auto"/>
          <w:sz w:val="24"/>
          <w:szCs w:val="24"/>
          <w:lang w:val="en-US"/>
        </w:rPr>
      </w:pPr>
      <w:r w:rsidRPr="3C7507F0" w:rsidR="00A63308">
        <w:rPr>
          <w:rFonts w:cs="Calibri" w:cstheme="minorAscii"/>
          <w:color w:val="auto"/>
          <w:sz w:val="24"/>
          <w:szCs w:val="24"/>
          <w:lang w:val="en-US"/>
        </w:rPr>
        <w:t>Field Name:</w:t>
      </w:r>
      <w:r>
        <w:tab/>
      </w:r>
      <w:r>
        <w:tab/>
      </w:r>
      <w:r w:rsidRPr="3C7507F0" w:rsidR="00A63308">
        <w:rPr>
          <w:rFonts w:cs="Calibri" w:cstheme="minorAscii"/>
          <w:color w:val="auto"/>
          <w:sz w:val="24"/>
          <w:szCs w:val="24"/>
          <w:lang w:val="en-US"/>
        </w:rPr>
        <w:t>DDESPEST</w:t>
      </w:r>
    </w:p>
    <w:p w:rsidRPr="009F6502" w:rsidR="00A63308" w:rsidP="3C7507F0" w:rsidRDefault="00A63308" w14:paraId="3B6198D7" w14:textId="77777777">
      <w:pPr>
        <w:ind w:left="2124" w:hanging="2124"/>
        <w:jc w:val="both"/>
        <w:rPr>
          <w:rFonts w:cs="Calibri" w:cstheme="minorAscii"/>
          <w:color w:val="auto"/>
          <w:sz w:val="24"/>
          <w:szCs w:val="24"/>
          <w:lang w:val="en-US"/>
        </w:rPr>
      </w:pPr>
      <w:r w:rsidRPr="3C7507F0" w:rsidR="00A63308">
        <w:rPr>
          <w:rFonts w:cs="Calibri" w:cstheme="minorAscii"/>
          <w:color w:val="auto"/>
          <w:sz w:val="24"/>
          <w:szCs w:val="24"/>
          <w:lang w:val="en-US"/>
        </w:rPr>
        <w:t>Description:</w:t>
      </w:r>
      <w:r>
        <w:tab/>
      </w:r>
      <w:r w:rsidRPr="3C7507F0" w:rsidR="00A63308">
        <w:rPr>
          <w:rFonts w:cs="Calibri" w:cstheme="minorAscii"/>
          <w:color w:val="auto"/>
          <w:sz w:val="24"/>
          <w:szCs w:val="24"/>
          <w:lang w:val="en-US"/>
        </w:rPr>
        <w:t>Report the unit opport</w:t>
      </w:r>
      <w:r w:rsidRPr="3C7507F0" w:rsidR="004F76A9">
        <w:rPr>
          <w:rFonts w:cs="Calibri" w:cstheme="minorAscii"/>
          <w:color w:val="auto"/>
          <w:sz w:val="24"/>
          <w:szCs w:val="24"/>
          <w:lang w:val="en-US"/>
        </w:rPr>
        <w:t>unit</w:t>
      </w:r>
      <w:r w:rsidRPr="3C7507F0" w:rsidR="00170B3B">
        <w:rPr>
          <w:rFonts w:cs="Calibri" w:cstheme="minorAscii"/>
          <w:color w:val="auto"/>
          <w:sz w:val="24"/>
          <w:szCs w:val="24"/>
          <w:lang w:val="en-US"/>
        </w:rPr>
        <w:t>y</w:t>
      </w:r>
      <w:r w:rsidRPr="3C7507F0" w:rsidR="00A63308">
        <w:rPr>
          <w:rFonts w:cs="Calibri" w:cstheme="minorAscii"/>
          <w:color w:val="auto"/>
          <w:sz w:val="24"/>
          <w:szCs w:val="24"/>
          <w:lang w:val="en-US"/>
        </w:rPr>
        <w:t xml:space="preserve"> cost incurred </w:t>
      </w:r>
      <w:r w:rsidRPr="3C7507F0" w:rsidR="00D35627">
        <w:rPr>
          <w:rFonts w:cs="Calibri" w:cstheme="minorAscii"/>
          <w:color w:val="auto"/>
          <w:sz w:val="24"/>
          <w:szCs w:val="24"/>
          <w:lang w:val="en-US"/>
        </w:rPr>
        <w:t>to hold stocks for sale</w:t>
      </w:r>
      <w:r w:rsidRPr="3C7507F0" w:rsidR="00A63308">
        <w:rPr>
          <w:rFonts w:cs="Calibri" w:cstheme="minorAscii"/>
          <w:color w:val="auto"/>
          <w:sz w:val="24"/>
          <w:szCs w:val="24"/>
          <w:lang w:val="en-US"/>
        </w:rPr>
        <w:t>, computed at the actual cost of short-term debt incurred by your company</w:t>
      </w:r>
      <w:r w:rsidRPr="3C7507F0" w:rsidR="00170B3B">
        <w:rPr>
          <w:rFonts w:cs="Calibri" w:cstheme="minorAscii"/>
          <w:color w:val="auto"/>
          <w:sz w:val="24"/>
          <w:szCs w:val="24"/>
          <w:lang w:val="en-US"/>
        </w:rPr>
        <w:t xml:space="preserve">. </w:t>
      </w:r>
      <w:r w:rsidRPr="3C7507F0" w:rsidR="00A63308">
        <w:rPr>
          <w:rFonts w:cs="Calibri" w:cstheme="minorAscii"/>
          <w:color w:val="auto"/>
          <w:sz w:val="24"/>
          <w:szCs w:val="24"/>
          <w:lang w:val="en-US"/>
        </w:rPr>
        <w:t>If you did not borrow short-term during the period of investigation, use a published commercial short-term lending rate.</w:t>
      </w:r>
    </w:p>
    <w:p w:rsidRPr="009F6502" w:rsidR="00A63308" w:rsidP="3C7507F0" w:rsidRDefault="00A63308" w14:paraId="2A3135A4" w14:textId="4F9B4A4B">
      <w:pPr>
        <w:ind w:left="2124" w:hanging="2124"/>
        <w:jc w:val="both"/>
        <w:rPr>
          <w:rFonts w:cs="Calibri" w:cstheme="minorAscii"/>
          <w:color w:val="auto"/>
          <w:sz w:val="24"/>
          <w:szCs w:val="24"/>
          <w:lang w:val="en-US"/>
        </w:rPr>
      </w:pPr>
      <w:r w:rsidRPr="3C7507F0" w:rsidR="00A63308">
        <w:rPr>
          <w:rFonts w:cs="Calibri" w:cstheme="minorAscii"/>
          <w:color w:val="auto"/>
          <w:sz w:val="24"/>
          <w:szCs w:val="24"/>
          <w:lang w:val="en-US"/>
        </w:rPr>
        <w:t>Narrative:</w:t>
      </w:r>
      <w:r>
        <w:tab/>
      </w:r>
      <w:r w:rsidRPr="3C7507F0" w:rsidR="00A63308">
        <w:rPr>
          <w:rFonts w:cs="Calibri" w:cstheme="minorAscii"/>
          <w:color w:val="auto"/>
          <w:sz w:val="24"/>
          <w:szCs w:val="24"/>
          <w:lang w:val="en-US"/>
        </w:rPr>
        <w:t xml:space="preserve">Describe how the products under investigation </w:t>
      </w:r>
      <w:r w:rsidRPr="3C7507F0" w:rsidR="00A63308">
        <w:rPr>
          <w:rFonts w:cs="Calibri" w:cstheme="minorAscii"/>
          <w:color w:val="auto"/>
          <w:sz w:val="24"/>
          <w:szCs w:val="24"/>
          <w:lang w:val="en-US"/>
        </w:rPr>
        <w:t>are stored</w:t>
      </w:r>
      <w:r w:rsidRPr="3C7507F0" w:rsidR="00A63308">
        <w:rPr>
          <w:rFonts w:cs="Calibri" w:cstheme="minorAscii"/>
          <w:color w:val="auto"/>
          <w:sz w:val="24"/>
          <w:szCs w:val="24"/>
          <w:lang w:val="en-US"/>
        </w:rPr>
        <w:t xml:space="preserve"> prior to </w:t>
      </w:r>
      <w:r w:rsidRPr="3C7507F0" w:rsidR="00170B3B">
        <w:rPr>
          <w:rFonts w:cs="Calibri" w:cstheme="minorAscii"/>
          <w:color w:val="auto"/>
          <w:sz w:val="24"/>
          <w:szCs w:val="24"/>
          <w:lang w:val="en-US"/>
        </w:rPr>
        <w:t>sale</w:t>
      </w:r>
      <w:r w:rsidRPr="3C7507F0" w:rsidR="00D35627">
        <w:rPr>
          <w:rFonts w:cs="Calibri" w:cstheme="minorAscii"/>
          <w:color w:val="auto"/>
          <w:sz w:val="24"/>
          <w:szCs w:val="24"/>
          <w:lang w:val="en-US"/>
        </w:rPr>
        <w:t xml:space="preserve"> </w:t>
      </w:r>
      <w:r w:rsidRPr="3C7507F0" w:rsidR="00A63308">
        <w:rPr>
          <w:rFonts w:cs="Calibri" w:cstheme="minorAscii"/>
          <w:color w:val="auto"/>
          <w:sz w:val="24"/>
          <w:szCs w:val="24"/>
          <w:lang w:val="en-US"/>
        </w:rPr>
        <w:t xml:space="preserve">and provide the average length of time in inventory prior to </w:t>
      </w:r>
      <w:r w:rsidRPr="3C7507F0" w:rsidR="000510E9">
        <w:rPr>
          <w:rFonts w:cs="Calibri" w:cstheme="minorAscii"/>
          <w:color w:val="auto"/>
          <w:sz w:val="24"/>
          <w:szCs w:val="24"/>
          <w:lang w:val="en-US"/>
        </w:rPr>
        <w:t>the sale</w:t>
      </w:r>
      <w:r w:rsidRPr="3C7507F0" w:rsidR="00A63308">
        <w:rPr>
          <w:rFonts w:cs="Calibri" w:cstheme="minorAscii"/>
          <w:color w:val="auto"/>
          <w:sz w:val="24"/>
          <w:szCs w:val="24"/>
          <w:lang w:val="en-US"/>
        </w:rPr>
        <w:t xml:space="preserve"> to the first unaffiliated customer (or to the affiliated customer if you are reporting such sales).</w:t>
      </w:r>
      <w:r w:rsidRPr="3C7507F0" w:rsidR="00C51E4A">
        <w:rPr>
          <w:rFonts w:cs="Calibri" w:cstheme="minorAscii"/>
          <w:color w:val="auto"/>
          <w:sz w:val="24"/>
          <w:szCs w:val="24"/>
          <w:lang w:val="en-US"/>
        </w:rPr>
        <w:t xml:space="preserve"> </w:t>
      </w:r>
      <w:r w:rsidRPr="3C7507F0" w:rsidR="00A63308">
        <w:rPr>
          <w:rFonts w:cs="Calibri" w:cstheme="minorAscii"/>
          <w:color w:val="auto"/>
          <w:sz w:val="24"/>
          <w:szCs w:val="24"/>
          <w:lang w:val="en-US"/>
        </w:rPr>
        <w:t>T</w:t>
      </w:r>
      <w:r w:rsidRPr="3C7507F0" w:rsidR="007D0893">
        <w:rPr>
          <w:rFonts w:cs="Calibri" w:cstheme="minorAscii"/>
          <w:color w:val="auto"/>
          <w:sz w:val="24"/>
          <w:szCs w:val="24"/>
          <w:lang w:val="en-US"/>
        </w:rPr>
        <w:t>he cost reported should be based</w:t>
      </w:r>
      <w:r w:rsidRPr="3C7507F0" w:rsidR="00A63308">
        <w:rPr>
          <w:rFonts w:cs="Calibri" w:cstheme="minorAscii"/>
          <w:color w:val="auto"/>
          <w:sz w:val="24"/>
          <w:szCs w:val="24"/>
          <w:lang w:val="en-US"/>
        </w:rPr>
        <w:t xml:space="preserve"> on the period from the end of production to the date of shipment to the customer. Indicate the source of the short-term interest rate used in the calculation.</w:t>
      </w:r>
    </w:p>
    <w:p w:rsidRPr="009F6502" w:rsidR="00B630E9" w:rsidP="3C7507F0" w:rsidRDefault="00B630E9" w14:paraId="3CE39DA2" w14:textId="77777777">
      <w:pPr>
        <w:spacing w:after="0" w:line="240" w:lineRule="auto"/>
        <w:ind w:left="2124" w:hanging="2124"/>
        <w:jc w:val="both"/>
        <w:rPr>
          <w:rFonts w:cs="Calibri" w:cstheme="minorAscii"/>
          <w:b w:val="1"/>
          <w:bCs w:val="1"/>
          <w:color w:val="auto"/>
          <w:sz w:val="24"/>
          <w:szCs w:val="24"/>
          <w:lang w:val="en-US"/>
        </w:rPr>
      </w:pPr>
    </w:p>
    <w:p w:rsidRPr="009F6502" w:rsidR="00A63308" w:rsidP="3C7507F0" w:rsidRDefault="00A63308" w14:paraId="03232D84" w14:textId="77777777">
      <w:pPr>
        <w:ind w:left="2124" w:hanging="2124"/>
        <w:jc w:val="both"/>
        <w:rPr>
          <w:rFonts w:cs="Calibri" w:cstheme="minorAscii"/>
          <w:b w:val="1"/>
          <w:bCs w:val="1"/>
          <w:color w:val="auto"/>
          <w:sz w:val="24"/>
          <w:szCs w:val="24"/>
          <w:lang w:val="en-US"/>
        </w:rPr>
      </w:pPr>
      <w:r w:rsidRPr="3C7507F0" w:rsidR="00A63308">
        <w:rPr>
          <w:rFonts w:cs="Calibri" w:cstheme="minorAscii"/>
          <w:b w:val="1"/>
          <w:bCs w:val="1"/>
          <w:color w:val="auto"/>
          <w:sz w:val="24"/>
          <w:szCs w:val="24"/>
          <w:lang w:val="en-US"/>
        </w:rPr>
        <w:t>FIELD NUMBER 36.0:</w:t>
      </w:r>
      <w:r>
        <w:tab/>
      </w:r>
      <w:r w:rsidRPr="3C7507F0" w:rsidR="00A63308">
        <w:rPr>
          <w:rFonts w:cs="Calibri" w:cstheme="minorAscii"/>
          <w:b w:val="1"/>
          <w:bCs w:val="1"/>
          <w:color w:val="auto"/>
          <w:sz w:val="24"/>
          <w:szCs w:val="24"/>
          <w:lang w:val="en-US"/>
        </w:rPr>
        <w:t>Packing Cost</w:t>
      </w:r>
      <w:r w:rsidRPr="3C7507F0" w:rsidR="001672D7">
        <w:rPr>
          <w:rFonts w:cs="Calibri" w:cstheme="minorAscii"/>
          <w:b w:val="1"/>
          <w:bCs w:val="1"/>
          <w:color w:val="auto"/>
          <w:sz w:val="24"/>
          <w:szCs w:val="24"/>
          <w:lang w:val="en-US"/>
        </w:rPr>
        <w:t xml:space="preserve"> per Unit</w:t>
      </w:r>
      <w:r w:rsidRPr="3C7507F0" w:rsidR="005D68FA">
        <w:rPr>
          <w:rFonts w:cs="Calibri" w:cstheme="minorAscii"/>
          <w:b w:val="1"/>
          <w:bCs w:val="1"/>
          <w:color w:val="auto"/>
          <w:sz w:val="24"/>
          <w:szCs w:val="24"/>
          <w:lang w:val="en-US"/>
        </w:rPr>
        <w:t xml:space="preserve"> (currency/</w:t>
      </w:r>
      <w:r w:rsidRPr="3C7507F0" w:rsidR="004F76A9">
        <w:rPr>
          <w:rFonts w:cs="Calibri" w:cstheme="minorAscii"/>
          <w:b w:val="1"/>
          <w:bCs w:val="1"/>
          <w:color w:val="auto"/>
          <w:sz w:val="24"/>
          <w:szCs w:val="24"/>
          <w:lang w:val="en-US"/>
        </w:rPr>
        <w:t>unit</w:t>
      </w:r>
      <w:r w:rsidRPr="3C7507F0" w:rsidR="005D68FA">
        <w:rPr>
          <w:rFonts w:cs="Calibri" w:cstheme="minorAscii"/>
          <w:b w:val="1"/>
          <w:bCs w:val="1"/>
          <w:color w:val="auto"/>
          <w:sz w:val="24"/>
          <w:szCs w:val="24"/>
          <w:lang w:val="en-US"/>
        </w:rPr>
        <w:t>)</w:t>
      </w:r>
    </w:p>
    <w:p w:rsidRPr="009F6502" w:rsidR="00A63308" w:rsidP="3C7507F0" w:rsidRDefault="00A63308" w14:paraId="7795D660" w14:textId="77777777">
      <w:pPr>
        <w:rPr>
          <w:rFonts w:cs="Calibri" w:cstheme="minorAscii"/>
          <w:color w:val="auto"/>
          <w:sz w:val="24"/>
          <w:szCs w:val="24"/>
          <w:lang w:val="en-US"/>
        </w:rPr>
      </w:pPr>
      <w:r w:rsidRPr="3C7507F0" w:rsidR="00A63308">
        <w:rPr>
          <w:rFonts w:cs="Calibri" w:cstheme="minorAscii"/>
          <w:color w:val="auto"/>
          <w:sz w:val="24"/>
          <w:szCs w:val="24"/>
          <w:lang w:val="en-US"/>
        </w:rPr>
        <w:t>Field Name:</w:t>
      </w:r>
      <w:r>
        <w:tab/>
      </w:r>
      <w:r>
        <w:tab/>
      </w:r>
      <w:r w:rsidRPr="3C7507F0" w:rsidR="00A63308">
        <w:rPr>
          <w:rFonts w:cs="Calibri" w:cstheme="minorAscii"/>
          <w:color w:val="auto"/>
          <w:sz w:val="24"/>
          <w:szCs w:val="24"/>
          <w:lang w:val="en-US"/>
        </w:rPr>
        <w:t>DCUSTEMB</w:t>
      </w:r>
    </w:p>
    <w:p w:rsidRPr="009F6502" w:rsidR="00A63308" w:rsidP="3C7507F0" w:rsidRDefault="00A63308" w14:paraId="4A4E0E46" w14:textId="1DA627C9">
      <w:pPr>
        <w:ind w:left="2124" w:hanging="2124"/>
        <w:jc w:val="both"/>
        <w:rPr>
          <w:rFonts w:cs="Calibri" w:cstheme="minorAscii"/>
          <w:color w:val="auto"/>
          <w:sz w:val="24"/>
          <w:szCs w:val="24"/>
          <w:lang w:val="en-US"/>
        </w:rPr>
      </w:pPr>
      <w:r w:rsidRPr="3C7507F0" w:rsidR="00A63308">
        <w:rPr>
          <w:rFonts w:cs="Calibri" w:cstheme="minorAscii"/>
          <w:color w:val="auto"/>
          <w:sz w:val="24"/>
          <w:szCs w:val="24"/>
          <w:lang w:val="en-US"/>
        </w:rPr>
        <w:t>Description:</w:t>
      </w:r>
      <w:r>
        <w:tab/>
      </w:r>
      <w:r w:rsidRPr="3C7507F0" w:rsidR="00A63308">
        <w:rPr>
          <w:rFonts w:cs="Calibri" w:cstheme="minorAscii"/>
          <w:color w:val="auto"/>
          <w:sz w:val="24"/>
          <w:szCs w:val="24"/>
          <w:lang w:val="en-US"/>
        </w:rPr>
        <w:t>Report the unit cost of packing.</w:t>
      </w:r>
      <w:r w:rsidRPr="3C7507F0" w:rsidR="00C51E4A">
        <w:rPr>
          <w:rFonts w:cs="Calibri" w:cstheme="minorAscii"/>
          <w:color w:val="auto"/>
          <w:sz w:val="24"/>
          <w:szCs w:val="24"/>
          <w:lang w:val="en-US"/>
        </w:rPr>
        <w:t xml:space="preserve"> </w:t>
      </w:r>
      <w:r w:rsidRPr="3C7507F0" w:rsidR="00A63308">
        <w:rPr>
          <w:rFonts w:cs="Calibri" w:cstheme="minorAscii"/>
          <w:color w:val="auto"/>
          <w:sz w:val="24"/>
          <w:szCs w:val="24"/>
          <w:lang w:val="en-US"/>
        </w:rPr>
        <w:t>Include the cost of labor, materials and overhead.</w:t>
      </w:r>
      <w:r w:rsidRPr="3C7507F0" w:rsidR="00C51E4A">
        <w:rPr>
          <w:rFonts w:cs="Calibri" w:cstheme="minorAscii"/>
          <w:color w:val="auto"/>
          <w:sz w:val="24"/>
          <w:szCs w:val="24"/>
          <w:lang w:val="en-US"/>
        </w:rPr>
        <w:t xml:space="preserve"> </w:t>
      </w:r>
      <w:r w:rsidRPr="3C7507F0" w:rsidR="00A63308">
        <w:rPr>
          <w:rFonts w:cs="Calibri" w:cstheme="minorAscii"/>
          <w:color w:val="auto"/>
          <w:sz w:val="24"/>
          <w:szCs w:val="24"/>
          <w:lang w:val="en-US"/>
        </w:rPr>
        <w:t xml:space="preserve">If a product </w:t>
      </w:r>
      <w:r w:rsidRPr="3C7507F0" w:rsidR="00A63308">
        <w:rPr>
          <w:rFonts w:cs="Calibri" w:cstheme="minorAscii"/>
          <w:color w:val="auto"/>
          <w:sz w:val="24"/>
          <w:szCs w:val="24"/>
          <w:lang w:val="en-US"/>
        </w:rPr>
        <w:t>is produced</w:t>
      </w:r>
      <w:r w:rsidRPr="3C7507F0" w:rsidR="00A63308">
        <w:rPr>
          <w:rFonts w:cs="Calibri" w:cstheme="minorAscii"/>
          <w:color w:val="auto"/>
          <w:sz w:val="24"/>
          <w:szCs w:val="24"/>
          <w:lang w:val="en-US"/>
        </w:rPr>
        <w:t xml:space="preserve"> at more than one plant, report the weighted average packing cost of all plants combined.</w:t>
      </w:r>
      <w:r w:rsidRPr="3C7507F0" w:rsidR="00C51E4A">
        <w:rPr>
          <w:rFonts w:cs="Calibri" w:cstheme="minorAscii"/>
          <w:color w:val="auto"/>
          <w:sz w:val="24"/>
          <w:szCs w:val="24"/>
          <w:lang w:val="en-US"/>
        </w:rPr>
        <w:t xml:space="preserve"> </w:t>
      </w:r>
    </w:p>
    <w:p w:rsidRPr="009F6502" w:rsidR="00A63308" w:rsidP="3C7507F0" w:rsidRDefault="00A63308" w14:paraId="2F86657A" w14:textId="6A9DBBEC">
      <w:pPr>
        <w:ind w:left="2124" w:hanging="2124"/>
        <w:jc w:val="both"/>
        <w:rPr>
          <w:rFonts w:cs="Calibri" w:cstheme="minorAscii"/>
          <w:color w:val="auto"/>
          <w:sz w:val="24"/>
          <w:szCs w:val="24"/>
          <w:lang w:val="en-US"/>
        </w:rPr>
      </w:pPr>
      <w:r w:rsidRPr="3C7507F0" w:rsidR="00A63308">
        <w:rPr>
          <w:rFonts w:cs="Calibri" w:cstheme="minorAscii"/>
          <w:color w:val="auto"/>
          <w:sz w:val="24"/>
          <w:szCs w:val="24"/>
          <w:lang w:val="en-US"/>
        </w:rPr>
        <w:t>Narrative:</w:t>
      </w:r>
      <w:r>
        <w:tab/>
      </w:r>
      <w:r w:rsidRPr="3C7507F0" w:rsidR="00A63308">
        <w:rPr>
          <w:rFonts w:cs="Calibri" w:cstheme="minorAscii"/>
          <w:color w:val="auto"/>
          <w:sz w:val="24"/>
          <w:szCs w:val="24"/>
          <w:lang w:val="en-US"/>
        </w:rPr>
        <w:t>Describe the packing types used.</w:t>
      </w:r>
      <w:r w:rsidRPr="3C7507F0" w:rsidR="00C51E4A">
        <w:rPr>
          <w:rFonts w:cs="Calibri" w:cstheme="minorAscii"/>
          <w:color w:val="auto"/>
          <w:sz w:val="24"/>
          <w:szCs w:val="24"/>
          <w:lang w:val="en-US"/>
        </w:rPr>
        <w:t xml:space="preserve"> </w:t>
      </w:r>
      <w:r w:rsidRPr="3C7507F0" w:rsidR="00A63308">
        <w:rPr>
          <w:rFonts w:cs="Calibri" w:cstheme="minorAscii"/>
          <w:color w:val="auto"/>
          <w:sz w:val="24"/>
          <w:szCs w:val="24"/>
          <w:lang w:val="en-US"/>
        </w:rPr>
        <w:t xml:space="preserve">For each type of packing, provide a worksheet that </w:t>
      </w:r>
      <w:r w:rsidRPr="3C7507F0" w:rsidR="00A63308">
        <w:rPr>
          <w:rFonts w:cs="Calibri" w:cstheme="minorAscii"/>
          <w:color w:val="auto"/>
          <w:sz w:val="24"/>
          <w:szCs w:val="24"/>
          <w:lang w:val="en-US"/>
        </w:rPr>
        <w:t>demonstrates</w:t>
      </w:r>
      <w:r w:rsidRPr="3C7507F0" w:rsidR="00A63308">
        <w:rPr>
          <w:rFonts w:cs="Calibri" w:cstheme="minorAscii"/>
          <w:color w:val="auto"/>
          <w:sz w:val="24"/>
          <w:szCs w:val="24"/>
          <w:lang w:val="en-US"/>
        </w:rPr>
        <w:t xml:space="preserve"> the calculation of packing material, labor and overhead for a single unit. The worksheets should include a list of packing materials, the average cost of each material, and how much of each material </w:t>
      </w:r>
      <w:r w:rsidRPr="3C7507F0" w:rsidR="00A63308">
        <w:rPr>
          <w:rFonts w:cs="Calibri" w:cstheme="minorAscii"/>
          <w:color w:val="auto"/>
          <w:sz w:val="24"/>
          <w:szCs w:val="24"/>
          <w:lang w:val="en-US"/>
        </w:rPr>
        <w:t>was used</w:t>
      </w:r>
      <w:r w:rsidRPr="3C7507F0" w:rsidR="00A63308">
        <w:rPr>
          <w:rFonts w:cs="Calibri" w:cstheme="minorAscii"/>
          <w:color w:val="auto"/>
          <w:sz w:val="24"/>
          <w:szCs w:val="24"/>
          <w:lang w:val="en-US"/>
        </w:rPr>
        <w:t>.</w:t>
      </w:r>
      <w:r w:rsidRPr="3C7507F0" w:rsidR="00C51E4A">
        <w:rPr>
          <w:rFonts w:cs="Calibri" w:cstheme="minorAscii"/>
          <w:color w:val="auto"/>
          <w:sz w:val="24"/>
          <w:szCs w:val="24"/>
          <w:lang w:val="en-US"/>
        </w:rPr>
        <w:t xml:space="preserve"> </w:t>
      </w:r>
      <w:r w:rsidRPr="3C7507F0" w:rsidR="00A63308">
        <w:rPr>
          <w:rFonts w:cs="Calibri" w:cstheme="minorAscii"/>
          <w:color w:val="auto"/>
          <w:sz w:val="24"/>
          <w:szCs w:val="24"/>
          <w:lang w:val="en-US"/>
        </w:rPr>
        <w:t>In addition, report the average labor hours by packing type and the average labor cost per hour including benefits.</w:t>
      </w:r>
      <w:r w:rsidRPr="3C7507F0" w:rsidR="00C51E4A">
        <w:rPr>
          <w:rFonts w:cs="Calibri" w:cstheme="minorAscii"/>
          <w:color w:val="auto"/>
          <w:sz w:val="24"/>
          <w:szCs w:val="24"/>
          <w:lang w:val="en-US"/>
        </w:rPr>
        <w:t xml:space="preserve"> </w:t>
      </w:r>
      <w:r w:rsidRPr="3C7507F0" w:rsidR="00A63308">
        <w:rPr>
          <w:rFonts w:cs="Calibri" w:cstheme="minorAscii"/>
          <w:color w:val="auto"/>
          <w:sz w:val="24"/>
          <w:szCs w:val="24"/>
          <w:lang w:val="en-US"/>
        </w:rPr>
        <w:t xml:space="preserve">Include a list of overhead expenses incurred in packing and </w:t>
      </w:r>
      <w:r w:rsidRPr="3C7507F0" w:rsidR="00A63308">
        <w:rPr>
          <w:rFonts w:cs="Calibri" w:cstheme="minorAscii"/>
          <w:color w:val="auto"/>
          <w:sz w:val="24"/>
          <w:szCs w:val="24"/>
          <w:lang w:val="en-US"/>
        </w:rPr>
        <w:t>demonstrate</w:t>
      </w:r>
      <w:r w:rsidRPr="3C7507F0" w:rsidR="00A63308">
        <w:rPr>
          <w:rFonts w:cs="Calibri" w:cstheme="minorAscii"/>
          <w:color w:val="auto"/>
          <w:sz w:val="24"/>
          <w:szCs w:val="24"/>
          <w:lang w:val="en-US"/>
        </w:rPr>
        <w:t xml:space="preserve"> how these expenses were </w:t>
      </w:r>
      <w:r w:rsidRPr="3C7507F0" w:rsidR="00A63308">
        <w:rPr>
          <w:rFonts w:cs="Calibri" w:cstheme="minorAscii"/>
          <w:color w:val="auto"/>
          <w:sz w:val="24"/>
          <w:szCs w:val="24"/>
          <w:lang w:val="en-US"/>
        </w:rPr>
        <w:t>allocated</w:t>
      </w:r>
      <w:r w:rsidRPr="3C7507F0" w:rsidR="00A63308">
        <w:rPr>
          <w:rFonts w:cs="Calibri" w:cstheme="minorAscii"/>
          <w:color w:val="auto"/>
          <w:sz w:val="24"/>
          <w:szCs w:val="24"/>
          <w:lang w:val="en-US"/>
        </w:rPr>
        <w:t xml:space="preserve"> to each packing type.</w:t>
      </w:r>
    </w:p>
    <w:p w:rsidRPr="009F6502" w:rsidR="00A63308" w:rsidP="3C7507F0" w:rsidRDefault="00A63308" w14:paraId="51EFCF30" w14:textId="77777777">
      <w:pPr>
        <w:spacing w:after="0" w:line="240" w:lineRule="auto"/>
        <w:jc w:val="both"/>
        <w:rPr>
          <w:rFonts w:cs="Calibri" w:cstheme="minorAscii"/>
          <w:b w:val="1"/>
          <w:bCs w:val="1"/>
          <w:color w:val="auto"/>
          <w:sz w:val="24"/>
          <w:szCs w:val="24"/>
          <w:lang w:val="en-US"/>
        </w:rPr>
      </w:pPr>
    </w:p>
    <w:p w:rsidRPr="009F6502" w:rsidR="00A63308" w:rsidP="3C7507F0" w:rsidRDefault="00A63308" w14:paraId="77EC446B" w14:textId="77777777">
      <w:pPr>
        <w:jc w:val="both"/>
        <w:rPr>
          <w:rFonts w:cs="Calibri" w:cstheme="minorAscii"/>
          <w:b w:val="1"/>
          <w:bCs w:val="1"/>
          <w:color w:val="auto"/>
          <w:sz w:val="24"/>
          <w:szCs w:val="24"/>
          <w:lang w:val="en-US"/>
        </w:rPr>
      </w:pPr>
      <w:r w:rsidRPr="3C7507F0" w:rsidR="00A63308">
        <w:rPr>
          <w:rFonts w:cs="Calibri" w:cstheme="minorAscii"/>
          <w:b w:val="1"/>
          <w:bCs w:val="1"/>
          <w:color w:val="auto"/>
          <w:sz w:val="24"/>
          <w:szCs w:val="24"/>
          <w:lang w:val="en-US"/>
        </w:rPr>
        <w:t>FIELD NUMBER 37.0</w:t>
      </w:r>
      <w:r>
        <w:tab/>
      </w:r>
      <w:r>
        <w:tab/>
      </w:r>
      <w:r w:rsidRPr="3C7507F0" w:rsidR="00832020">
        <w:rPr>
          <w:rFonts w:cs="Calibri" w:cstheme="minorAscii"/>
          <w:b w:val="1"/>
          <w:bCs w:val="1"/>
          <w:color w:val="auto"/>
          <w:sz w:val="24"/>
          <w:szCs w:val="24"/>
          <w:lang w:val="en-US"/>
        </w:rPr>
        <w:t>Total</w:t>
      </w:r>
      <w:r w:rsidRPr="3C7507F0" w:rsidR="00A63308">
        <w:rPr>
          <w:rFonts w:cs="Calibri" w:cstheme="minorAscii"/>
          <w:b w:val="1"/>
          <w:bCs w:val="1"/>
          <w:color w:val="auto"/>
          <w:sz w:val="24"/>
          <w:szCs w:val="24"/>
          <w:lang w:val="en-US"/>
        </w:rPr>
        <w:t xml:space="preserve"> Cost</w:t>
      </w:r>
      <w:r w:rsidRPr="3C7507F0" w:rsidR="00506B6C">
        <w:rPr>
          <w:rFonts w:cs="Calibri" w:cstheme="minorAscii"/>
          <w:b w:val="1"/>
          <w:bCs w:val="1"/>
          <w:color w:val="auto"/>
          <w:sz w:val="24"/>
          <w:szCs w:val="24"/>
          <w:lang w:val="en-US"/>
        </w:rPr>
        <w:t xml:space="preserve"> per Unit</w:t>
      </w:r>
      <w:r w:rsidRPr="3C7507F0" w:rsidR="005D68FA">
        <w:rPr>
          <w:rFonts w:cs="Calibri" w:cstheme="minorAscii"/>
          <w:b w:val="1"/>
          <w:bCs w:val="1"/>
          <w:color w:val="auto"/>
          <w:sz w:val="24"/>
          <w:szCs w:val="24"/>
          <w:lang w:val="en-US"/>
        </w:rPr>
        <w:t xml:space="preserve"> (currency/</w:t>
      </w:r>
      <w:r w:rsidRPr="3C7507F0" w:rsidR="004F76A9">
        <w:rPr>
          <w:rFonts w:cs="Calibri" w:cstheme="minorAscii"/>
          <w:b w:val="1"/>
          <w:bCs w:val="1"/>
          <w:color w:val="auto"/>
          <w:sz w:val="24"/>
          <w:szCs w:val="24"/>
          <w:lang w:val="en-US"/>
        </w:rPr>
        <w:t>unit</w:t>
      </w:r>
      <w:r w:rsidRPr="3C7507F0" w:rsidR="005D68FA">
        <w:rPr>
          <w:rFonts w:cs="Calibri" w:cstheme="minorAscii"/>
          <w:b w:val="1"/>
          <w:bCs w:val="1"/>
          <w:color w:val="auto"/>
          <w:sz w:val="24"/>
          <w:szCs w:val="24"/>
          <w:lang w:val="en-US"/>
        </w:rPr>
        <w:t>)</w:t>
      </w:r>
    </w:p>
    <w:p w:rsidRPr="009F6502" w:rsidR="00A63308" w:rsidP="3C7507F0" w:rsidRDefault="00A63308" w14:paraId="3E09B0DC" w14:textId="77777777">
      <w:pPr>
        <w:jc w:val="both"/>
        <w:rPr>
          <w:rFonts w:cs="Calibri" w:cstheme="minorAscii"/>
          <w:color w:val="auto"/>
          <w:sz w:val="24"/>
          <w:szCs w:val="24"/>
          <w:lang w:val="en-US"/>
        </w:rPr>
      </w:pPr>
      <w:r w:rsidRPr="3C7507F0" w:rsidR="00A63308">
        <w:rPr>
          <w:rFonts w:cs="Calibri" w:cstheme="minorAscii"/>
          <w:color w:val="auto"/>
          <w:sz w:val="24"/>
          <w:szCs w:val="24"/>
          <w:lang w:val="en-US"/>
        </w:rPr>
        <w:t>Field Name:</w:t>
      </w:r>
      <w:r>
        <w:tab/>
      </w:r>
      <w:r>
        <w:tab/>
      </w:r>
      <w:r w:rsidRPr="3C7507F0" w:rsidR="00A63308">
        <w:rPr>
          <w:rFonts w:cs="Calibri" w:cstheme="minorAscii"/>
          <w:color w:val="auto"/>
          <w:sz w:val="24"/>
          <w:szCs w:val="24"/>
          <w:lang w:val="en-US"/>
        </w:rPr>
        <w:t>DCUSTPROD</w:t>
      </w:r>
    </w:p>
    <w:p w:rsidRPr="009F6502" w:rsidR="00A63308" w:rsidP="3C7507F0" w:rsidRDefault="00A63308" w14:paraId="14D2C8A8" w14:textId="77777777">
      <w:pPr>
        <w:ind w:left="2124" w:hanging="2124"/>
        <w:jc w:val="both"/>
        <w:rPr>
          <w:rFonts w:cs="Calibri" w:cstheme="minorAscii"/>
          <w:color w:val="auto"/>
          <w:sz w:val="24"/>
          <w:szCs w:val="24"/>
          <w:lang w:val="en-US"/>
        </w:rPr>
      </w:pPr>
      <w:r w:rsidRPr="3C7507F0" w:rsidR="00A63308">
        <w:rPr>
          <w:rFonts w:cs="Calibri" w:cstheme="minorAscii"/>
          <w:color w:val="auto"/>
          <w:sz w:val="24"/>
          <w:szCs w:val="24"/>
          <w:lang w:val="en-US"/>
        </w:rPr>
        <w:t>Description:</w:t>
      </w:r>
      <w:r>
        <w:tab/>
      </w:r>
      <w:r w:rsidRPr="3C7507F0" w:rsidR="00A63308">
        <w:rPr>
          <w:rFonts w:cs="Calibri" w:cstheme="minorAscii"/>
          <w:color w:val="auto"/>
          <w:sz w:val="24"/>
          <w:szCs w:val="24"/>
          <w:lang w:val="en-US"/>
        </w:rPr>
        <w:t>Report the</w:t>
      </w:r>
      <w:r w:rsidRPr="3C7507F0" w:rsidR="00506B6C">
        <w:rPr>
          <w:rFonts w:cs="Calibri" w:cstheme="minorAscii"/>
          <w:color w:val="auto"/>
          <w:sz w:val="24"/>
          <w:szCs w:val="24"/>
          <w:lang w:val="en-US"/>
        </w:rPr>
        <w:t xml:space="preserve"> total cost per unit</w:t>
      </w:r>
      <w:r w:rsidRPr="3C7507F0" w:rsidR="00A63308">
        <w:rPr>
          <w:rFonts w:cs="Calibri" w:cstheme="minorAscii"/>
          <w:color w:val="auto"/>
          <w:sz w:val="24"/>
          <w:szCs w:val="24"/>
          <w:lang w:val="en-US"/>
        </w:rPr>
        <w:t xml:space="preserve">, according to the unit cost </w:t>
      </w:r>
      <w:r w:rsidRPr="3C7507F0" w:rsidR="00A63308">
        <w:rPr>
          <w:rFonts w:cs="Calibri" w:cstheme="minorAscii"/>
          <w:color w:val="auto"/>
          <w:sz w:val="24"/>
          <w:szCs w:val="24"/>
          <w:lang w:val="en-US"/>
        </w:rPr>
        <w:t>submitted</w:t>
      </w:r>
      <w:r w:rsidRPr="3C7507F0" w:rsidR="00A63308">
        <w:rPr>
          <w:rFonts w:cs="Calibri" w:cstheme="minorAscii"/>
          <w:color w:val="auto"/>
          <w:sz w:val="24"/>
          <w:szCs w:val="24"/>
          <w:lang w:val="en-US"/>
        </w:rPr>
        <w:t xml:space="preserve"> in</w:t>
      </w:r>
      <w:r w:rsidRPr="3C7507F0" w:rsidR="00506B6C">
        <w:rPr>
          <w:rFonts w:cs="Calibri" w:cstheme="minorAscii"/>
          <w:color w:val="auto"/>
          <w:sz w:val="24"/>
          <w:szCs w:val="24"/>
          <w:lang w:val="en-US"/>
        </w:rPr>
        <w:t xml:space="preserve"> </w:t>
      </w:r>
      <w:r w:rsidRPr="3C7507F0" w:rsidR="00051429">
        <w:rPr>
          <w:rFonts w:cs="Calibri" w:cstheme="minorAscii"/>
          <w:color w:val="auto"/>
          <w:sz w:val="24"/>
          <w:szCs w:val="24"/>
          <w:lang w:val="en-US"/>
        </w:rPr>
        <w:t>Item B</w:t>
      </w:r>
      <w:r w:rsidRPr="3C7507F0" w:rsidR="00A63308">
        <w:rPr>
          <w:rFonts w:cs="Calibri" w:cstheme="minorAscii"/>
          <w:color w:val="auto"/>
          <w:sz w:val="24"/>
          <w:szCs w:val="24"/>
          <w:lang w:val="en-US"/>
        </w:rPr>
        <w:t xml:space="preserve">, excluding </w:t>
      </w:r>
      <w:r w:rsidRPr="3C7507F0" w:rsidR="00832020">
        <w:rPr>
          <w:rFonts w:cs="Calibri" w:cstheme="minorAscii"/>
          <w:color w:val="auto"/>
          <w:sz w:val="24"/>
          <w:szCs w:val="24"/>
          <w:lang w:val="en-US"/>
        </w:rPr>
        <w:t>selling</w:t>
      </w:r>
      <w:r w:rsidRPr="3C7507F0" w:rsidR="00A63308">
        <w:rPr>
          <w:rFonts w:cs="Calibri" w:cstheme="minorAscii"/>
          <w:color w:val="auto"/>
          <w:sz w:val="24"/>
          <w:szCs w:val="24"/>
          <w:lang w:val="en-US"/>
        </w:rPr>
        <w:t xml:space="preserve"> expenses.</w:t>
      </w:r>
    </w:p>
    <w:p w:rsidRPr="009F6502" w:rsidR="00D46136" w:rsidP="3C7507F0" w:rsidRDefault="00D46136" w14:paraId="75689B9C" w14:textId="77777777">
      <w:pPr>
        <w:jc w:val="both"/>
        <w:rPr>
          <w:rFonts w:cs="Calibri" w:cstheme="minorAscii"/>
          <w:color w:val="auto"/>
          <w:sz w:val="24"/>
          <w:szCs w:val="24"/>
          <w:lang w:val="en-US"/>
        </w:rPr>
      </w:pPr>
    </w:p>
    <w:tbl>
      <w:tblPr>
        <w:tblStyle w:val="Tabelacomgrade"/>
        <w:tblW w:w="0" w:type="auto"/>
        <w:tblLook w:val="04A0" w:firstRow="1" w:lastRow="0" w:firstColumn="1" w:lastColumn="0" w:noHBand="0" w:noVBand="1"/>
      </w:tblPr>
      <w:tblGrid>
        <w:gridCol w:w="9886"/>
      </w:tblGrid>
      <w:tr w:rsidRPr="009F6502" w:rsidR="00A63308" w:rsidTr="3C7507F0" w14:paraId="6CD12F23" w14:textId="77777777">
        <w:tc>
          <w:tcPr>
            <w:tcW w:w="9886" w:type="dxa"/>
            <w:tcMar/>
          </w:tcPr>
          <w:p w:rsidRPr="009F6502" w:rsidR="00A63308" w:rsidP="3C7507F0" w:rsidRDefault="00A63308" w14:paraId="4926B3EC" w14:textId="0B8A93B7">
            <w:pPr>
              <w:jc w:val="both"/>
              <w:rPr>
                <w:rFonts w:cs="Calibri" w:cstheme="minorAscii"/>
                <w:color w:val="auto"/>
                <w:sz w:val="24"/>
                <w:szCs w:val="24"/>
                <w:lang w:val="en-US"/>
              </w:rPr>
            </w:pPr>
            <w:r w:rsidRPr="3C7507F0" w:rsidR="00A63308">
              <w:rPr>
                <w:rFonts w:cs="Calibri" w:cstheme="minorAscii"/>
                <w:b w:val="1"/>
                <w:bCs w:val="1"/>
                <w:color w:val="auto"/>
                <w:sz w:val="24"/>
                <w:szCs w:val="24"/>
                <w:lang w:val="en-US"/>
              </w:rPr>
              <w:t>Fields 38.0 through 45.0:</w:t>
            </w:r>
            <w:r w:rsidRPr="3C7507F0" w:rsidR="00C51E4A">
              <w:rPr>
                <w:rFonts w:cs="Calibri" w:cstheme="minorAscii"/>
                <w:b w:val="1"/>
                <w:bCs w:val="1"/>
                <w:color w:val="auto"/>
                <w:sz w:val="24"/>
                <w:szCs w:val="24"/>
                <w:lang w:val="en-US"/>
              </w:rPr>
              <w:t xml:space="preserve"> </w:t>
            </w:r>
            <w:r w:rsidRPr="3C7507F0" w:rsidR="00A63308">
              <w:rPr>
                <w:rFonts w:cs="Calibri" w:cstheme="minorAscii"/>
                <w:color w:val="auto"/>
                <w:sz w:val="24"/>
                <w:szCs w:val="24"/>
                <w:lang w:val="en-US"/>
              </w:rPr>
              <w:t>Please respond to the following items if you are reporting third-country sales.</w:t>
            </w:r>
            <w:r w:rsidRPr="3C7507F0" w:rsidR="00C51E4A">
              <w:rPr>
                <w:rFonts w:cs="Calibri" w:cstheme="minorAscii"/>
                <w:color w:val="auto"/>
                <w:sz w:val="24"/>
                <w:szCs w:val="24"/>
                <w:lang w:val="en-US"/>
              </w:rPr>
              <w:t xml:space="preserve"> </w:t>
            </w:r>
            <w:r w:rsidRPr="3C7507F0" w:rsidR="009F2C28">
              <w:rPr>
                <w:rFonts w:cs="Calibri" w:cstheme="minorAscii"/>
                <w:color w:val="auto"/>
                <w:sz w:val="24"/>
                <w:szCs w:val="24"/>
                <w:lang w:val="en-US"/>
              </w:rPr>
              <w:t>This</w:t>
            </w:r>
            <w:r w:rsidRPr="3C7507F0" w:rsidR="00A63308">
              <w:rPr>
                <w:rFonts w:cs="Calibri" w:cstheme="minorAscii"/>
                <w:color w:val="auto"/>
                <w:sz w:val="24"/>
                <w:szCs w:val="24"/>
                <w:lang w:val="en-US"/>
              </w:rPr>
              <w:t xml:space="preserve"> information will </w:t>
            </w:r>
            <w:r w:rsidRPr="3C7507F0" w:rsidR="00A63308">
              <w:rPr>
                <w:rFonts w:cs="Calibri" w:cstheme="minorAscii"/>
                <w:color w:val="auto"/>
                <w:sz w:val="24"/>
                <w:szCs w:val="24"/>
                <w:lang w:val="en-US"/>
              </w:rPr>
              <w:t>be used</w:t>
            </w:r>
            <w:r w:rsidRPr="3C7507F0" w:rsidR="00A63308">
              <w:rPr>
                <w:rFonts w:cs="Calibri" w:cstheme="minorAscii"/>
                <w:color w:val="auto"/>
                <w:sz w:val="24"/>
                <w:szCs w:val="24"/>
                <w:lang w:val="en-US"/>
              </w:rPr>
              <w:t xml:space="preserve"> if sales in </w:t>
            </w:r>
            <w:r w:rsidRPr="3C7507F0" w:rsidR="00A63308">
              <w:rPr>
                <w:rFonts w:cs="Calibri" w:cstheme="minorAscii"/>
                <w:color w:val="auto"/>
                <w:sz w:val="24"/>
                <w:szCs w:val="24"/>
                <w:lang w:val="en-US"/>
              </w:rPr>
              <w:t>home</w:t>
            </w:r>
            <w:r w:rsidRPr="3C7507F0" w:rsidR="00A63308">
              <w:rPr>
                <w:rFonts w:cs="Calibri" w:cstheme="minorAscii"/>
                <w:color w:val="auto"/>
                <w:sz w:val="24"/>
                <w:szCs w:val="24"/>
                <w:lang w:val="en-US"/>
              </w:rPr>
              <w:t xml:space="preserve"> market are considered inadequate to calculate the normal value.</w:t>
            </w:r>
            <w:r w:rsidRPr="3C7507F0" w:rsidR="00C51E4A">
              <w:rPr>
                <w:rFonts w:cs="Calibri" w:cstheme="minorAscii"/>
                <w:color w:val="auto"/>
                <w:sz w:val="24"/>
                <w:szCs w:val="24"/>
                <w:lang w:val="en-US"/>
              </w:rPr>
              <w:t xml:space="preserve"> </w:t>
            </w:r>
            <w:r w:rsidRPr="3C7507F0" w:rsidR="00A63308">
              <w:rPr>
                <w:rFonts w:cs="Calibri" w:cstheme="minorAscii"/>
                <w:color w:val="auto"/>
                <w:sz w:val="24"/>
                <w:szCs w:val="24"/>
                <w:lang w:val="en-US"/>
              </w:rPr>
              <w:t>Please report all values in American dollars.</w:t>
            </w:r>
            <w:r w:rsidRPr="3C7507F0" w:rsidR="00C51E4A">
              <w:rPr>
                <w:rFonts w:cs="Calibri" w:cstheme="minorAscii"/>
                <w:color w:val="auto"/>
                <w:sz w:val="24"/>
                <w:szCs w:val="24"/>
                <w:lang w:val="en-US"/>
              </w:rPr>
              <w:t xml:space="preserve"> </w:t>
            </w:r>
          </w:p>
        </w:tc>
      </w:tr>
    </w:tbl>
    <w:p w:rsidRPr="009F6502" w:rsidR="00A63308" w:rsidP="3C7507F0" w:rsidRDefault="00A63308" w14:paraId="300A39B7" w14:textId="77777777">
      <w:pPr>
        <w:jc w:val="both"/>
        <w:rPr>
          <w:rFonts w:cs="Calibri" w:cstheme="minorAscii"/>
          <w:color w:val="auto"/>
          <w:sz w:val="24"/>
          <w:szCs w:val="24"/>
          <w:lang w:val="en-US"/>
        </w:rPr>
      </w:pPr>
      <w:r w:rsidRPr="009F6502">
        <w:rPr>
          <w:rFonts w:cstheme="minorHAnsi"/>
          <w:sz w:val="24"/>
          <w:szCs w:val="24"/>
          <w:lang w:val="en-US"/>
        </w:rPr>
        <w:tab/>
      </w:r>
    </w:p>
    <w:p w:rsidRPr="009F6502" w:rsidR="00A63308" w:rsidP="3C7507F0" w:rsidRDefault="00B630E9" w14:paraId="1354FFD1" w14:textId="77777777">
      <w:pPr>
        <w:jc w:val="both"/>
        <w:rPr>
          <w:rFonts w:cs="Calibri" w:cstheme="minorAscii"/>
          <w:b w:val="1"/>
          <w:bCs w:val="1"/>
          <w:color w:val="auto"/>
          <w:sz w:val="24"/>
          <w:szCs w:val="24"/>
          <w:lang w:val="en-US"/>
        </w:rPr>
      </w:pPr>
      <w:r w:rsidRPr="3C7507F0" w:rsidR="00B630E9">
        <w:rPr>
          <w:rFonts w:cs="Calibri" w:cstheme="minorAscii"/>
          <w:b w:val="1"/>
          <w:bCs w:val="1"/>
          <w:color w:val="auto"/>
          <w:sz w:val="24"/>
          <w:szCs w:val="24"/>
          <w:lang w:val="en-US"/>
        </w:rPr>
        <w:t>FIELD NUMBER 38.0:</w:t>
      </w:r>
      <w:r>
        <w:tab/>
      </w:r>
      <w:r w:rsidRPr="3C7507F0" w:rsidR="00A63308">
        <w:rPr>
          <w:rFonts w:cs="Calibri" w:cstheme="minorAscii"/>
          <w:b w:val="1"/>
          <w:bCs w:val="1"/>
          <w:color w:val="auto"/>
          <w:sz w:val="24"/>
          <w:szCs w:val="24"/>
          <w:lang w:val="en-US"/>
        </w:rPr>
        <w:t>International Freight</w:t>
      </w:r>
      <w:r w:rsidRPr="3C7507F0" w:rsidR="005D68FA">
        <w:rPr>
          <w:rFonts w:cs="Calibri" w:cstheme="minorAscii"/>
          <w:b w:val="1"/>
          <w:bCs w:val="1"/>
          <w:color w:val="auto"/>
          <w:sz w:val="24"/>
          <w:szCs w:val="24"/>
          <w:lang w:val="en-US"/>
        </w:rPr>
        <w:t xml:space="preserve"> </w:t>
      </w:r>
      <w:r w:rsidRPr="3C7507F0" w:rsidR="00506B6C">
        <w:rPr>
          <w:rFonts w:cs="Calibri" w:cstheme="minorAscii"/>
          <w:b w:val="1"/>
          <w:bCs w:val="1"/>
          <w:color w:val="auto"/>
          <w:sz w:val="24"/>
          <w:szCs w:val="24"/>
          <w:lang w:val="en-US"/>
        </w:rPr>
        <w:t xml:space="preserve">per Unit </w:t>
      </w:r>
      <w:r w:rsidRPr="3C7507F0" w:rsidR="005D68FA">
        <w:rPr>
          <w:rFonts w:cs="Calibri" w:cstheme="minorAscii"/>
          <w:b w:val="1"/>
          <w:bCs w:val="1"/>
          <w:color w:val="auto"/>
          <w:sz w:val="24"/>
          <w:szCs w:val="24"/>
          <w:lang w:val="en-US"/>
        </w:rPr>
        <w:t>(currency/</w:t>
      </w:r>
      <w:r w:rsidRPr="3C7507F0" w:rsidR="004F76A9">
        <w:rPr>
          <w:rFonts w:cs="Calibri" w:cstheme="minorAscii"/>
          <w:b w:val="1"/>
          <w:bCs w:val="1"/>
          <w:color w:val="auto"/>
          <w:sz w:val="24"/>
          <w:szCs w:val="24"/>
          <w:lang w:val="en-US"/>
        </w:rPr>
        <w:t>unit</w:t>
      </w:r>
      <w:r w:rsidRPr="3C7507F0" w:rsidR="005D68FA">
        <w:rPr>
          <w:rFonts w:cs="Calibri" w:cstheme="minorAscii"/>
          <w:b w:val="1"/>
          <w:bCs w:val="1"/>
          <w:color w:val="auto"/>
          <w:sz w:val="24"/>
          <w:szCs w:val="24"/>
          <w:lang w:val="en-US"/>
        </w:rPr>
        <w:t>)</w:t>
      </w:r>
    </w:p>
    <w:p w:rsidRPr="009F6502" w:rsidR="00A63308" w:rsidP="3C7507F0" w:rsidRDefault="00A63308" w14:paraId="3EE6C2B4" w14:textId="77777777">
      <w:pPr>
        <w:jc w:val="both"/>
        <w:rPr>
          <w:rFonts w:cs="Calibri" w:cstheme="minorAscii"/>
          <w:color w:val="auto"/>
          <w:sz w:val="24"/>
          <w:szCs w:val="24"/>
          <w:lang w:val="en-US"/>
        </w:rPr>
      </w:pPr>
      <w:r w:rsidRPr="3C7507F0" w:rsidR="00A63308">
        <w:rPr>
          <w:rFonts w:cs="Calibri" w:cstheme="minorAscii"/>
          <w:color w:val="auto"/>
          <w:sz w:val="24"/>
          <w:szCs w:val="24"/>
          <w:lang w:val="en-US"/>
        </w:rPr>
        <w:t>Field Name:</w:t>
      </w:r>
      <w:r>
        <w:tab/>
      </w:r>
      <w:r>
        <w:tab/>
      </w:r>
      <w:r w:rsidRPr="3C7507F0" w:rsidR="00A63308">
        <w:rPr>
          <w:rFonts w:cs="Calibri" w:cstheme="minorAscii"/>
          <w:color w:val="auto"/>
          <w:sz w:val="24"/>
          <w:szCs w:val="24"/>
          <w:lang w:val="en-US"/>
        </w:rPr>
        <w:t>DFRETINTL</w:t>
      </w:r>
    </w:p>
    <w:p w:rsidRPr="009F6502" w:rsidR="00A63308" w:rsidP="3C7507F0" w:rsidRDefault="00A63308" w14:paraId="35C83BB3" w14:textId="77777777">
      <w:pPr>
        <w:ind w:left="2130" w:hanging="2130"/>
        <w:jc w:val="both"/>
        <w:rPr>
          <w:rFonts w:cs="Calibri" w:cstheme="minorAscii"/>
          <w:color w:val="auto"/>
          <w:sz w:val="24"/>
          <w:szCs w:val="24"/>
          <w:lang w:val="en-US"/>
        </w:rPr>
      </w:pPr>
      <w:r w:rsidRPr="3C7507F0" w:rsidR="00A63308">
        <w:rPr>
          <w:rFonts w:cs="Calibri" w:cstheme="minorAscii"/>
          <w:color w:val="auto"/>
          <w:sz w:val="24"/>
          <w:szCs w:val="24"/>
          <w:lang w:val="en-US"/>
        </w:rPr>
        <w:t>Description:</w:t>
      </w:r>
      <w:r>
        <w:tab/>
      </w:r>
      <w:r w:rsidRPr="3C7507F0" w:rsidR="00A63308">
        <w:rPr>
          <w:rFonts w:cs="Calibri" w:cstheme="minorAscii"/>
          <w:color w:val="auto"/>
          <w:sz w:val="24"/>
          <w:szCs w:val="24"/>
          <w:lang w:val="en-US"/>
        </w:rPr>
        <w:t>Report the unit cost of international freight incurred on shipments from the port of exit in the country of manufactur</w:t>
      </w:r>
      <w:r w:rsidRPr="3C7507F0" w:rsidR="00D765D0">
        <w:rPr>
          <w:rFonts w:cs="Calibri" w:cstheme="minorAscii"/>
          <w:color w:val="auto"/>
          <w:sz w:val="24"/>
          <w:szCs w:val="24"/>
          <w:lang w:val="en-US"/>
        </w:rPr>
        <w:t xml:space="preserve">ing </w:t>
      </w:r>
      <w:r w:rsidRPr="3C7507F0" w:rsidR="00A63308">
        <w:rPr>
          <w:rFonts w:cs="Calibri" w:cstheme="minorAscii"/>
          <w:color w:val="auto"/>
          <w:sz w:val="24"/>
          <w:szCs w:val="24"/>
          <w:lang w:val="en-US"/>
        </w:rPr>
        <w:t>to the third-country port of entry.</w:t>
      </w:r>
    </w:p>
    <w:p w:rsidRPr="009F6502" w:rsidR="00A63308" w:rsidP="3C7507F0" w:rsidRDefault="00A63308" w14:paraId="5DA7005E" w14:textId="4A267EDD">
      <w:pPr>
        <w:ind w:left="2130" w:hanging="2130"/>
        <w:jc w:val="both"/>
        <w:rPr>
          <w:rFonts w:cs="Calibri" w:cstheme="minorAscii"/>
          <w:color w:val="auto"/>
          <w:sz w:val="24"/>
          <w:szCs w:val="24"/>
          <w:lang w:val="en-US"/>
        </w:rPr>
      </w:pPr>
      <w:r w:rsidRPr="3C7507F0" w:rsidR="00A63308">
        <w:rPr>
          <w:rFonts w:cs="Calibri" w:cstheme="minorAscii"/>
          <w:color w:val="auto"/>
          <w:sz w:val="24"/>
          <w:szCs w:val="24"/>
          <w:lang w:val="en-US"/>
        </w:rPr>
        <w:t>Narrative:</w:t>
      </w:r>
      <w:r>
        <w:tab/>
      </w:r>
      <w:r w:rsidRPr="3C7507F0" w:rsidR="00A63308">
        <w:rPr>
          <w:rFonts w:cs="Calibri" w:cstheme="minorAscii"/>
          <w:color w:val="auto"/>
          <w:sz w:val="24"/>
          <w:szCs w:val="24"/>
          <w:lang w:val="en-US"/>
        </w:rPr>
        <w:t xml:space="preserve">Indicate whether the freight carrier is </w:t>
      </w:r>
      <w:r w:rsidRPr="3C7507F0" w:rsidR="00A63308">
        <w:rPr>
          <w:rFonts w:cs="Calibri" w:cstheme="minorAscii"/>
          <w:color w:val="auto"/>
          <w:sz w:val="24"/>
          <w:szCs w:val="24"/>
          <w:lang w:val="en-US"/>
        </w:rPr>
        <w:t>a</w:t>
      </w:r>
      <w:r w:rsidRPr="3C7507F0" w:rsidR="00A63308">
        <w:rPr>
          <w:rFonts w:cs="Calibri" w:cstheme="minorAscii"/>
          <w:color w:val="auto"/>
          <w:sz w:val="24"/>
          <w:szCs w:val="24"/>
          <w:lang w:val="en-US"/>
        </w:rPr>
        <w:t xml:space="preserve"> affiliated.</w:t>
      </w:r>
      <w:r w:rsidRPr="3C7507F0" w:rsidR="00C51E4A">
        <w:rPr>
          <w:rFonts w:cs="Calibri" w:cstheme="minorAscii"/>
          <w:color w:val="auto"/>
          <w:sz w:val="24"/>
          <w:szCs w:val="24"/>
          <w:lang w:val="en-US"/>
        </w:rPr>
        <w:t xml:space="preserve"> </w:t>
      </w:r>
      <w:r w:rsidRPr="3C7507F0" w:rsidR="00A63308">
        <w:rPr>
          <w:rFonts w:cs="Calibri" w:cstheme="minorAscii"/>
          <w:color w:val="auto"/>
          <w:sz w:val="24"/>
          <w:szCs w:val="24"/>
          <w:lang w:val="en-US"/>
        </w:rPr>
        <w:t>Supply any contracts with carriers that apply to the merchandise under investigation. Describe how you calculated the unit cost of international freight and include worksheets as attachments to the narrative response.</w:t>
      </w:r>
    </w:p>
    <w:p w:rsidRPr="009F6502" w:rsidR="00B630E9" w:rsidP="3C7507F0" w:rsidRDefault="00B630E9" w14:paraId="6AC5F4C8" w14:textId="77777777">
      <w:pPr>
        <w:spacing w:after="0" w:line="240" w:lineRule="auto"/>
        <w:jc w:val="both"/>
        <w:rPr>
          <w:rFonts w:cs="Calibri" w:cstheme="minorAscii"/>
          <w:b w:val="1"/>
          <w:bCs w:val="1"/>
          <w:color w:val="auto"/>
          <w:sz w:val="24"/>
          <w:szCs w:val="24"/>
          <w:lang w:val="en-US"/>
        </w:rPr>
      </w:pPr>
    </w:p>
    <w:p w:rsidRPr="009F6502" w:rsidR="00A63308" w:rsidP="3C7507F0" w:rsidRDefault="00B630E9" w14:paraId="474C864E" w14:textId="77777777">
      <w:pPr>
        <w:jc w:val="both"/>
        <w:rPr>
          <w:rFonts w:cs="Calibri" w:cstheme="minorAscii"/>
          <w:b w:val="1"/>
          <w:bCs w:val="1"/>
          <w:color w:val="auto"/>
          <w:sz w:val="24"/>
          <w:szCs w:val="24"/>
          <w:lang w:val="en-US"/>
        </w:rPr>
      </w:pPr>
      <w:r w:rsidRPr="3C7507F0" w:rsidR="00B630E9">
        <w:rPr>
          <w:rFonts w:cs="Calibri" w:cstheme="minorAscii"/>
          <w:b w:val="1"/>
          <w:bCs w:val="1"/>
          <w:color w:val="auto"/>
          <w:sz w:val="24"/>
          <w:szCs w:val="24"/>
          <w:lang w:val="en-US"/>
        </w:rPr>
        <w:t>FIELD NUMBER 39.0:</w:t>
      </w:r>
      <w:r>
        <w:tab/>
      </w:r>
      <w:r w:rsidRPr="3C7507F0" w:rsidR="00A63308">
        <w:rPr>
          <w:rFonts w:cs="Calibri" w:cstheme="minorAscii"/>
          <w:b w:val="1"/>
          <w:bCs w:val="1"/>
          <w:color w:val="auto"/>
          <w:sz w:val="24"/>
          <w:szCs w:val="24"/>
          <w:lang w:val="en-US"/>
        </w:rPr>
        <w:t>International Insurance</w:t>
      </w:r>
      <w:r w:rsidRPr="3C7507F0" w:rsidR="00BC63F1">
        <w:rPr>
          <w:rFonts w:cs="Calibri" w:cstheme="minorAscii"/>
          <w:b w:val="1"/>
          <w:bCs w:val="1"/>
          <w:color w:val="auto"/>
          <w:sz w:val="24"/>
          <w:szCs w:val="24"/>
          <w:lang w:val="en-US"/>
        </w:rPr>
        <w:t xml:space="preserve"> per Unit</w:t>
      </w:r>
      <w:r w:rsidRPr="3C7507F0" w:rsidR="005D68FA">
        <w:rPr>
          <w:rFonts w:cs="Calibri" w:cstheme="minorAscii"/>
          <w:b w:val="1"/>
          <w:bCs w:val="1"/>
          <w:color w:val="auto"/>
          <w:sz w:val="24"/>
          <w:szCs w:val="24"/>
          <w:lang w:val="en-US"/>
        </w:rPr>
        <w:t xml:space="preserve"> (currency/</w:t>
      </w:r>
      <w:r w:rsidRPr="3C7507F0" w:rsidR="004F76A9">
        <w:rPr>
          <w:rFonts w:cs="Calibri" w:cstheme="minorAscii"/>
          <w:b w:val="1"/>
          <w:bCs w:val="1"/>
          <w:color w:val="auto"/>
          <w:sz w:val="24"/>
          <w:szCs w:val="24"/>
          <w:lang w:val="en-US"/>
        </w:rPr>
        <w:t>unit</w:t>
      </w:r>
      <w:r w:rsidRPr="3C7507F0" w:rsidR="005D68FA">
        <w:rPr>
          <w:rFonts w:cs="Calibri" w:cstheme="minorAscii"/>
          <w:b w:val="1"/>
          <w:bCs w:val="1"/>
          <w:color w:val="auto"/>
          <w:sz w:val="24"/>
          <w:szCs w:val="24"/>
          <w:lang w:val="en-US"/>
        </w:rPr>
        <w:t>)</w:t>
      </w:r>
    </w:p>
    <w:p w:rsidRPr="009F6502" w:rsidR="00A63308" w:rsidP="3C7507F0" w:rsidRDefault="00A63308" w14:paraId="5DC93CAB" w14:textId="77777777">
      <w:pPr>
        <w:jc w:val="both"/>
        <w:rPr>
          <w:rFonts w:cs="Calibri" w:cstheme="minorAscii"/>
          <w:color w:val="auto"/>
          <w:sz w:val="24"/>
          <w:szCs w:val="24"/>
          <w:lang w:val="en-US"/>
        </w:rPr>
      </w:pPr>
      <w:r w:rsidRPr="3C7507F0" w:rsidR="00A63308">
        <w:rPr>
          <w:rFonts w:cs="Calibri" w:cstheme="minorAscii"/>
          <w:color w:val="auto"/>
          <w:sz w:val="24"/>
          <w:szCs w:val="24"/>
          <w:lang w:val="en-US"/>
        </w:rPr>
        <w:t>Field Name:</w:t>
      </w:r>
      <w:r>
        <w:tab/>
      </w:r>
      <w:r>
        <w:tab/>
      </w:r>
      <w:r w:rsidRPr="3C7507F0" w:rsidR="00A63308">
        <w:rPr>
          <w:rFonts w:cs="Calibri" w:cstheme="minorAscii"/>
          <w:color w:val="auto"/>
          <w:sz w:val="24"/>
          <w:szCs w:val="24"/>
          <w:lang w:val="en-US"/>
        </w:rPr>
        <w:t>DSEGINTL</w:t>
      </w:r>
    </w:p>
    <w:p w:rsidRPr="009F6502" w:rsidR="00A63308" w:rsidP="3C7507F0" w:rsidRDefault="00A63308" w14:paraId="0C296043" w14:textId="77777777">
      <w:pPr>
        <w:ind w:left="2124" w:hanging="2124"/>
        <w:jc w:val="both"/>
        <w:rPr>
          <w:rFonts w:cs="Calibri" w:cstheme="minorAscii"/>
          <w:color w:val="auto"/>
          <w:sz w:val="24"/>
          <w:szCs w:val="24"/>
          <w:lang w:val="en-US"/>
        </w:rPr>
      </w:pPr>
      <w:r w:rsidRPr="3C7507F0" w:rsidR="00A63308">
        <w:rPr>
          <w:rFonts w:cs="Calibri" w:cstheme="minorAscii"/>
          <w:color w:val="auto"/>
          <w:sz w:val="24"/>
          <w:szCs w:val="24"/>
          <w:lang w:val="en-US"/>
        </w:rPr>
        <w:t>Description:</w:t>
      </w:r>
      <w:r>
        <w:tab/>
      </w:r>
      <w:r w:rsidRPr="3C7507F0" w:rsidR="00A63308">
        <w:rPr>
          <w:rFonts w:cs="Calibri" w:cstheme="minorAscii"/>
          <w:color w:val="auto"/>
          <w:sz w:val="24"/>
          <w:szCs w:val="24"/>
          <w:lang w:val="en-US"/>
        </w:rPr>
        <w:t xml:space="preserve">Report the unit cost of international insurance expense incurred on shipments from the port of exit in the </w:t>
      </w:r>
      <w:r w:rsidRPr="3C7507F0" w:rsidR="00023431">
        <w:rPr>
          <w:rFonts w:cs="Calibri" w:cstheme="minorAscii"/>
          <w:color w:val="auto"/>
          <w:sz w:val="24"/>
          <w:szCs w:val="24"/>
          <w:lang w:val="en-US"/>
        </w:rPr>
        <w:t xml:space="preserve">country of </w:t>
      </w:r>
      <w:r w:rsidRPr="3C7507F0" w:rsidR="00023431">
        <w:rPr>
          <w:rFonts w:cs="Calibri" w:cstheme="minorAscii"/>
          <w:color w:val="auto"/>
          <w:sz w:val="24"/>
          <w:szCs w:val="24"/>
          <w:lang w:val="en-US"/>
        </w:rPr>
        <w:t>manufacturing</w:t>
      </w:r>
      <w:r w:rsidRPr="3C7507F0" w:rsidR="00A63308">
        <w:rPr>
          <w:rFonts w:cs="Calibri" w:cstheme="minorAscii"/>
          <w:color w:val="auto"/>
          <w:sz w:val="24"/>
          <w:szCs w:val="24"/>
          <w:lang w:val="en-US"/>
        </w:rPr>
        <w:t>to</w:t>
      </w:r>
      <w:r w:rsidRPr="3C7507F0" w:rsidR="00A63308">
        <w:rPr>
          <w:rFonts w:cs="Calibri" w:cstheme="minorAscii"/>
          <w:color w:val="auto"/>
          <w:sz w:val="24"/>
          <w:szCs w:val="24"/>
          <w:lang w:val="en-US"/>
        </w:rPr>
        <w:t xml:space="preserve"> the third- country port of entry.</w:t>
      </w:r>
    </w:p>
    <w:p w:rsidRPr="009F6502" w:rsidR="00A63308" w:rsidP="3C7507F0" w:rsidRDefault="00A63308" w14:paraId="2A5EB2A6" w14:textId="77777777">
      <w:pPr>
        <w:ind w:left="2124" w:hanging="2124"/>
        <w:jc w:val="both"/>
        <w:rPr>
          <w:rFonts w:cs="Calibri" w:cstheme="minorAscii"/>
          <w:color w:val="auto"/>
          <w:sz w:val="24"/>
          <w:szCs w:val="24"/>
          <w:lang w:val="en-US"/>
        </w:rPr>
      </w:pPr>
      <w:r w:rsidRPr="3C7507F0" w:rsidR="00A63308">
        <w:rPr>
          <w:rFonts w:cs="Calibri" w:cstheme="minorAscii"/>
          <w:color w:val="auto"/>
          <w:sz w:val="24"/>
          <w:szCs w:val="24"/>
          <w:lang w:val="en-US"/>
        </w:rPr>
        <w:t>Narrative:</w:t>
      </w:r>
      <w:r>
        <w:tab/>
      </w:r>
      <w:r w:rsidRPr="3C7507F0" w:rsidR="00A63308">
        <w:rPr>
          <w:rFonts w:cs="Calibri" w:cstheme="minorAscii"/>
          <w:color w:val="auto"/>
          <w:sz w:val="24"/>
          <w:szCs w:val="24"/>
          <w:lang w:val="en-US"/>
        </w:rPr>
        <w:t>Describe how you calculated the unit cost of international insurance and include your worksheets as attachments to the narrative response.</w:t>
      </w:r>
    </w:p>
    <w:p w:rsidRPr="009F6502" w:rsidR="00B630E9" w:rsidP="3C7507F0" w:rsidRDefault="00B630E9" w14:paraId="0DF848A6" w14:textId="77777777">
      <w:pPr>
        <w:spacing w:after="0" w:line="240" w:lineRule="auto"/>
        <w:ind w:left="2130" w:hanging="2130"/>
        <w:jc w:val="both"/>
        <w:rPr>
          <w:rFonts w:cs="Calibri" w:cstheme="minorAscii"/>
          <w:b w:val="1"/>
          <w:bCs w:val="1"/>
          <w:color w:val="auto"/>
          <w:sz w:val="24"/>
          <w:szCs w:val="24"/>
          <w:lang w:val="en-US"/>
        </w:rPr>
      </w:pPr>
    </w:p>
    <w:p w:rsidRPr="009F6502" w:rsidR="00A63308" w:rsidP="3C7507F0" w:rsidRDefault="00A63308" w14:paraId="0907C094" w14:textId="77777777">
      <w:pPr>
        <w:ind w:left="2832" w:hanging="2832"/>
        <w:jc w:val="both"/>
        <w:rPr>
          <w:rFonts w:cs="Calibri" w:cstheme="minorAscii"/>
          <w:b w:val="1"/>
          <w:bCs w:val="1"/>
          <w:color w:val="auto"/>
          <w:sz w:val="24"/>
          <w:szCs w:val="24"/>
          <w:lang w:val="en-US"/>
        </w:rPr>
      </w:pPr>
      <w:r w:rsidRPr="3C7507F0" w:rsidR="00A63308">
        <w:rPr>
          <w:rFonts w:cs="Calibri" w:cstheme="minorAscii"/>
          <w:b w:val="1"/>
          <w:bCs w:val="1"/>
          <w:color w:val="auto"/>
          <w:sz w:val="24"/>
          <w:szCs w:val="24"/>
          <w:lang w:val="en-US"/>
        </w:rPr>
        <w:t>FIELD NUMBER 40.0</w:t>
      </w:r>
      <w:r>
        <w:tab/>
      </w:r>
      <w:r w:rsidRPr="3C7507F0" w:rsidR="00A63308">
        <w:rPr>
          <w:rFonts w:cs="Calibri" w:cstheme="minorAscii"/>
          <w:b w:val="1"/>
          <w:bCs w:val="1"/>
          <w:color w:val="auto"/>
          <w:sz w:val="24"/>
          <w:szCs w:val="24"/>
          <w:lang w:val="en-US"/>
        </w:rPr>
        <w:t>Third-Country Inland Freight from Port to Warehouse</w:t>
      </w:r>
      <w:r w:rsidRPr="3C7507F0" w:rsidR="005D68FA">
        <w:rPr>
          <w:rFonts w:cs="Calibri" w:cstheme="minorAscii"/>
          <w:b w:val="1"/>
          <w:bCs w:val="1"/>
          <w:color w:val="auto"/>
          <w:sz w:val="24"/>
          <w:szCs w:val="24"/>
          <w:lang w:val="en-US"/>
        </w:rPr>
        <w:t xml:space="preserve"> </w:t>
      </w:r>
      <w:r w:rsidRPr="3C7507F0" w:rsidR="00BC63F1">
        <w:rPr>
          <w:rFonts w:cs="Calibri" w:cstheme="minorAscii"/>
          <w:b w:val="1"/>
          <w:bCs w:val="1"/>
          <w:color w:val="auto"/>
          <w:sz w:val="24"/>
          <w:szCs w:val="24"/>
          <w:lang w:val="en-US"/>
        </w:rPr>
        <w:t xml:space="preserve">per Unit </w:t>
      </w:r>
      <w:r w:rsidRPr="3C7507F0" w:rsidR="005D68FA">
        <w:rPr>
          <w:rFonts w:cs="Calibri" w:cstheme="minorAscii"/>
          <w:b w:val="1"/>
          <w:bCs w:val="1"/>
          <w:color w:val="auto"/>
          <w:sz w:val="24"/>
          <w:szCs w:val="24"/>
          <w:lang w:val="en-US"/>
        </w:rPr>
        <w:t>(currency/</w:t>
      </w:r>
      <w:r w:rsidRPr="3C7507F0" w:rsidR="004F76A9">
        <w:rPr>
          <w:rFonts w:cs="Calibri" w:cstheme="minorAscii"/>
          <w:b w:val="1"/>
          <w:bCs w:val="1"/>
          <w:color w:val="auto"/>
          <w:sz w:val="24"/>
          <w:szCs w:val="24"/>
          <w:lang w:val="en-US"/>
        </w:rPr>
        <w:t>unit</w:t>
      </w:r>
      <w:r w:rsidRPr="3C7507F0" w:rsidR="005D68FA">
        <w:rPr>
          <w:rFonts w:cs="Calibri" w:cstheme="minorAscii"/>
          <w:b w:val="1"/>
          <w:bCs w:val="1"/>
          <w:color w:val="auto"/>
          <w:sz w:val="24"/>
          <w:szCs w:val="24"/>
          <w:lang w:val="en-US"/>
        </w:rPr>
        <w:t>)</w:t>
      </w:r>
      <w:r>
        <w:tab/>
      </w:r>
    </w:p>
    <w:p w:rsidRPr="009F6502" w:rsidR="00A63308" w:rsidP="3C7507F0" w:rsidRDefault="00A63308" w14:paraId="0973B10E" w14:textId="77777777">
      <w:pPr>
        <w:jc w:val="both"/>
        <w:rPr>
          <w:rFonts w:cs="Calibri" w:cstheme="minorAscii"/>
          <w:color w:val="auto"/>
          <w:sz w:val="24"/>
          <w:szCs w:val="24"/>
          <w:lang w:val="en-US"/>
        </w:rPr>
      </w:pPr>
      <w:r w:rsidRPr="3C7507F0" w:rsidR="00A63308">
        <w:rPr>
          <w:rFonts w:cs="Calibri" w:cstheme="minorAscii"/>
          <w:color w:val="auto"/>
          <w:sz w:val="24"/>
          <w:szCs w:val="24"/>
          <w:lang w:val="en-US"/>
        </w:rPr>
        <w:t>Field Name:</w:t>
      </w:r>
      <w:r>
        <w:tab/>
      </w:r>
      <w:r>
        <w:tab/>
      </w:r>
      <w:r w:rsidRPr="3C7507F0" w:rsidR="00A63308">
        <w:rPr>
          <w:rFonts w:cs="Calibri" w:cstheme="minorAscii"/>
          <w:color w:val="auto"/>
          <w:sz w:val="24"/>
          <w:szCs w:val="24"/>
          <w:lang w:val="en-US"/>
        </w:rPr>
        <w:t>DFRET3ARM</w:t>
      </w:r>
    </w:p>
    <w:p w:rsidRPr="009F6502" w:rsidR="00A63308" w:rsidP="3C7507F0" w:rsidRDefault="00A63308" w14:paraId="365C1DE9" w14:textId="75744508">
      <w:pPr>
        <w:keepLines w:val="1"/>
        <w:ind w:left="2124" w:hanging="2124"/>
        <w:jc w:val="both"/>
        <w:rPr>
          <w:rFonts w:cs="Calibri" w:cstheme="minorAscii"/>
          <w:color w:val="auto"/>
          <w:sz w:val="24"/>
          <w:szCs w:val="24"/>
          <w:lang w:val="en-US"/>
        </w:rPr>
      </w:pPr>
      <w:r w:rsidRPr="3C7507F0" w:rsidR="00A63308">
        <w:rPr>
          <w:rFonts w:cs="Calibri" w:cstheme="minorAscii"/>
          <w:color w:val="auto"/>
          <w:sz w:val="24"/>
          <w:szCs w:val="24"/>
          <w:lang w:val="en-US"/>
        </w:rPr>
        <w:t>Description:</w:t>
      </w:r>
      <w:r>
        <w:tab/>
      </w:r>
      <w:r w:rsidRPr="3C7507F0" w:rsidR="00A63308">
        <w:rPr>
          <w:rFonts w:cs="Calibri" w:cstheme="minorAscii"/>
          <w:color w:val="auto"/>
          <w:sz w:val="24"/>
          <w:szCs w:val="24"/>
          <w:lang w:val="en-US"/>
        </w:rPr>
        <w:t>Report the unit cost of any freight expense incurred on shipments from the third-country port of entry to the affiliated reseller’s warehouse or other intermediate location.</w:t>
      </w:r>
      <w:r w:rsidRPr="3C7507F0" w:rsidR="00C51E4A">
        <w:rPr>
          <w:rFonts w:cs="Calibri" w:cstheme="minorAscii"/>
          <w:color w:val="auto"/>
          <w:sz w:val="24"/>
          <w:szCs w:val="24"/>
          <w:lang w:val="en-US"/>
        </w:rPr>
        <w:t xml:space="preserve"> </w:t>
      </w:r>
      <w:r w:rsidRPr="3C7507F0" w:rsidR="00A63308">
        <w:rPr>
          <w:rFonts w:cs="Calibri" w:cstheme="minorAscii"/>
          <w:color w:val="auto"/>
          <w:sz w:val="24"/>
          <w:szCs w:val="24"/>
          <w:lang w:val="en-US"/>
        </w:rPr>
        <w:t>If the sale is direct to an unaffiliated third-country customer, report the unit cost of freight from the third-country port of entry to the unaffiliated customer.</w:t>
      </w:r>
    </w:p>
    <w:p w:rsidRPr="009F6502" w:rsidR="00A63308" w:rsidP="3C7507F0" w:rsidRDefault="00A63308" w14:paraId="06F4337D" w14:textId="77777777">
      <w:pPr>
        <w:ind w:left="2124" w:hanging="2124"/>
        <w:jc w:val="both"/>
        <w:rPr>
          <w:rFonts w:cs="Calibri" w:cstheme="minorAscii"/>
          <w:color w:val="auto"/>
          <w:sz w:val="24"/>
          <w:szCs w:val="24"/>
          <w:lang w:val="en-US"/>
        </w:rPr>
      </w:pPr>
      <w:r w:rsidRPr="3C7507F0" w:rsidR="00A63308">
        <w:rPr>
          <w:rFonts w:cs="Calibri" w:cstheme="minorAscii"/>
          <w:color w:val="auto"/>
          <w:sz w:val="24"/>
          <w:szCs w:val="24"/>
          <w:lang w:val="en-US"/>
        </w:rPr>
        <w:t>Narrative:</w:t>
      </w:r>
      <w:r>
        <w:tab/>
      </w:r>
      <w:r w:rsidRPr="3C7507F0" w:rsidR="00A63308">
        <w:rPr>
          <w:rFonts w:cs="Calibri" w:cstheme="minorAscii"/>
          <w:color w:val="auto"/>
          <w:sz w:val="24"/>
          <w:szCs w:val="24"/>
          <w:lang w:val="en-US"/>
        </w:rPr>
        <w:t xml:space="preserve">Describe how you calculated the unit cost of inland freight and include your worksheets as attachments to the narrative response. </w:t>
      </w:r>
    </w:p>
    <w:p w:rsidRPr="009F6502" w:rsidR="00A63308" w:rsidP="3C7507F0" w:rsidRDefault="00A63308" w14:paraId="6167EC98" w14:textId="77777777">
      <w:pPr>
        <w:spacing w:after="0" w:line="240" w:lineRule="auto"/>
        <w:ind w:left="2124" w:hanging="2124"/>
        <w:jc w:val="both"/>
        <w:rPr>
          <w:rFonts w:cs="Calibri" w:cstheme="minorAscii"/>
          <w:b w:val="1"/>
          <w:bCs w:val="1"/>
          <w:color w:val="auto"/>
          <w:sz w:val="24"/>
          <w:szCs w:val="24"/>
          <w:lang w:val="en-US"/>
        </w:rPr>
      </w:pPr>
    </w:p>
    <w:p w:rsidRPr="009F6502" w:rsidR="00A63308" w:rsidP="3C7507F0" w:rsidRDefault="00A63308" w14:paraId="6AEC672C" w14:textId="77777777">
      <w:pPr>
        <w:ind w:left="2832" w:hanging="2832"/>
        <w:jc w:val="both"/>
        <w:rPr>
          <w:rFonts w:cs="Calibri" w:cstheme="minorAscii"/>
          <w:b w:val="1"/>
          <w:bCs w:val="1"/>
          <w:color w:val="auto"/>
          <w:sz w:val="24"/>
          <w:szCs w:val="24"/>
          <w:lang w:val="en-US"/>
        </w:rPr>
      </w:pPr>
      <w:r w:rsidRPr="3C7507F0" w:rsidR="00A63308">
        <w:rPr>
          <w:rFonts w:cs="Calibri" w:cstheme="minorAscii"/>
          <w:b w:val="1"/>
          <w:bCs w:val="1"/>
          <w:color w:val="auto"/>
          <w:sz w:val="24"/>
          <w:szCs w:val="24"/>
          <w:lang w:val="en-US"/>
        </w:rPr>
        <w:t>FIELD NUMBER 41.0:</w:t>
      </w:r>
      <w:r>
        <w:tab/>
      </w:r>
      <w:r w:rsidRPr="3C7507F0" w:rsidR="00A63308">
        <w:rPr>
          <w:rFonts w:cs="Calibri" w:cstheme="minorAscii"/>
          <w:b w:val="1"/>
          <w:bCs w:val="1"/>
          <w:color w:val="auto"/>
          <w:sz w:val="24"/>
          <w:szCs w:val="24"/>
          <w:lang w:val="en-US"/>
        </w:rPr>
        <w:t>Third-Country Inland Freight from Warehouse to Unaffiliated Customer</w:t>
      </w:r>
      <w:r w:rsidRPr="3C7507F0" w:rsidR="00126B5D">
        <w:rPr>
          <w:rFonts w:cs="Calibri" w:cstheme="minorAscii"/>
          <w:b w:val="1"/>
          <w:bCs w:val="1"/>
          <w:color w:val="auto"/>
          <w:sz w:val="24"/>
          <w:szCs w:val="24"/>
          <w:lang w:val="en-US"/>
        </w:rPr>
        <w:t xml:space="preserve"> per Unit</w:t>
      </w:r>
      <w:r w:rsidRPr="3C7507F0" w:rsidR="005D68FA">
        <w:rPr>
          <w:rFonts w:cs="Calibri" w:cstheme="minorAscii"/>
          <w:b w:val="1"/>
          <w:bCs w:val="1"/>
          <w:color w:val="auto"/>
          <w:sz w:val="24"/>
          <w:szCs w:val="24"/>
          <w:lang w:val="en-US"/>
        </w:rPr>
        <w:t xml:space="preserve"> (currency/</w:t>
      </w:r>
      <w:r w:rsidRPr="3C7507F0" w:rsidR="004F76A9">
        <w:rPr>
          <w:rFonts w:cs="Calibri" w:cstheme="minorAscii"/>
          <w:b w:val="1"/>
          <w:bCs w:val="1"/>
          <w:color w:val="auto"/>
          <w:sz w:val="24"/>
          <w:szCs w:val="24"/>
          <w:lang w:val="en-US"/>
        </w:rPr>
        <w:t>unit</w:t>
      </w:r>
      <w:r w:rsidRPr="3C7507F0" w:rsidR="005D68FA">
        <w:rPr>
          <w:rFonts w:cs="Calibri" w:cstheme="minorAscii"/>
          <w:b w:val="1"/>
          <w:bCs w:val="1"/>
          <w:color w:val="auto"/>
          <w:sz w:val="24"/>
          <w:szCs w:val="24"/>
          <w:lang w:val="en-US"/>
        </w:rPr>
        <w:t>)</w:t>
      </w:r>
    </w:p>
    <w:p w:rsidRPr="009F6502" w:rsidR="00A63308" w:rsidP="3C7507F0" w:rsidRDefault="00A63308" w14:paraId="0A3EE8AA" w14:textId="77777777">
      <w:pPr>
        <w:jc w:val="both"/>
        <w:rPr>
          <w:rFonts w:cs="Calibri" w:cstheme="minorAscii"/>
          <w:color w:val="auto"/>
          <w:sz w:val="24"/>
          <w:szCs w:val="24"/>
          <w:lang w:val="en-US"/>
        </w:rPr>
      </w:pPr>
      <w:r w:rsidRPr="3C7507F0" w:rsidR="00A63308">
        <w:rPr>
          <w:rFonts w:cs="Calibri" w:cstheme="minorAscii"/>
          <w:color w:val="auto"/>
          <w:sz w:val="24"/>
          <w:szCs w:val="24"/>
          <w:lang w:val="en-US"/>
        </w:rPr>
        <w:t>Field Name:</w:t>
      </w:r>
      <w:r>
        <w:tab/>
      </w:r>
      <w:r>
        <w:tab/>
      </w:r>
      <w:r w:rsidRPr="3C7507F0" w:rsidR="00A63308">
        <w:rPr>
          <w:rFonts w:cs="Calibri" w:cstheme="minorAscii"/>
          <w:color w:val="auto"/>
          <w:sz w:val="24"/>
          <w:szCs w:val="24"/>
          <w:lang w:val="en-US"/>
        </w:rPr>
        <w:t>DFRET3CLI</w:t>
      </w:r>
    </w:p>
    <w:p w:rsidRPr="009F6502" w:rsidR="00A63308" w:rsidP="3C7507F0" w:rsidRDefault="00A63308" w14:paraId="2A7087F8" w14:textId="77777777">
      <w:pPr>
        <w:ind w:left="2124" w:hanging="2124"/>
        <w:jc w:val="both"/>
        <w:rPr>
          <w:rFonts w:cs="Calibri" w:cstheme="minorAscii"/>
          <w:color w:val="auto"/>
          <w:sz w:val="24"/>
          <w:szCs w:val="24"/>
          <w:lang w:val="en-US"/>
        </w:rPr>
      </w:pPr>
      <w:r w:rsidRPr="3C7507F0" w:rsidR="00A63308">
        <w:rPr>
          <w:rFonts w:cs="Calibri" w:cstheme="minorAscii"/>
          <w:color w:val="auto"/>
          <w:sz w:val="24"/>
          <w:szCs w:val="24"/>
          <w:lang w:val="en-US"/>
        </w:rPr>
        <w:t>Description:</w:t>
      </w:r>
      <w:r>
        <w:tab/>
      </w:r>
      <w:r w:rsidRPr="3C7507F0" w:rsidR="00A63308">
        <w:rPr>
          <w:rFonts w:cs="Calibri" w:cstheme="minorAscii"/>
          <w:color w:val="auto"/>
          <w:sz w:val="24"/>
          <w:szCs w:val="24"/>
          <w:lang w:val="en-US"/>
        </w:rPr>
        <w:t>Report the unit cost of freight expense incurred on shipments from the affiliated third-country reseller’s warehouse to the unaffiliated customer.</w:t>
      </w:r>
    </w:p>
    <w:p w:rsidRPr="009F6502" w:rsidR="00A63308" w:rsidP="3C7507F0" w:rsidRDefault="00A63308" w14:paraId="3A1CF023" w14:textId="77777777">
      <w:pPr>
        <w:ind w:left="2124" w:hanging="2124"/>
        <w:jc w:val="both"/>
        <w:rPr>
          <w:rFonts w:cs="Calibri" w:cstheme="minorAscii"/>
          <w:color w:val="auto"/>
          <w:sz w:val="24"/>
          <w:szCs w:val="24"/>
          <w:lang w:val="en-US"/>
        </w:rPr>
      </w:pPr>
      <w:r w:rsidRPr="3C7507F0" w:rsidR="00A63308">
        <w:rPr>
          <w:rFonts w:cs="Calibri" w:cstheme="minorAscii"/>
          <w:color w:val="auto"/>
          <w:sz w:val="24"/>
          <w:szCs w:val="24"/>
          <w:lang w:val="en-US"/>
        </w:rPr>
        <w:t>Narrative:</w:t>
      </w:r>
      <w:r>
        <w:tab/>
      </w:r>
      <w:r w:rsidRPr="3C7507F0" w:rsidR="00A63308">
        <w:rPr>
          <w:rFonts w:cs="Calibri" w:cstheme="minorAscii"/>
          <w:color w:val="auto"/>
          <w:sz w:val="24"/>
          <w:szCs w:val="24"/>
          <w:lang w:val="en-US"/>
        </w:rPr>
        <w:t>Describe how you calculated the unit cost of inland freight and include your worksheets as attachments to the narrative response.</w:t>
      </w:r>
    </w:p>
    <w:p w:rsidRPr="009F6502" w:rsidR="00B630E9" w:rsidP="3C7507F0" w:rsidRDefault="00B630E9" w14:paraId="03354DA7" w14:textId="77777777">
      <w:pPr>
        <w:spacing w:after="0" w:line="240" w:lineRule="auto"/>
        <w:ind w:left="2124" w:hanging="2124"/>
        <w:jc w:val="both"/>
        <w:rPr>
          <w:rFonts w:cs="Calibri" w:cstheme="minorAscii"/>
          <w:b w:val="1"/>
          <w:bCs w:val="1"/>
          <w:color w:val="auto"/>
          <w:sz w:val="24"/>
          <w:szCs w:val="24"/>
          <w:lang w:val="en-US"/>
        </w:rPr>
      </w:pPr>
    </w:p>
    <w:p w:rsidRPr="009F6502" w:rsidR="00A63308" w:rsidP="3C7507F0" w:rsidRDefault="00A63308" w14:paraId="2EF0B877" w14:textId="77777777">
      <w:pPr>
        <w:ind w:left="2124" w:hanging="2124"/>
        <w:jc w:val="both"/>
        <w:rPr>
          <w:rFonts w:cs="Calibri" w:cstheme="minorAscii"/>
          <w:b w:val="1"/>
          <w:bCs w:val="1"/>
          <w:color w:val="auto"/>
          <w:sz w:val="24"/>
          <w:szCs w:val="24"/>
          <w:lang w:val="en-US"/>
        </w:rPr>
      </w:pPr>
      <w:r w:rsidRPr="3C7507F0" w:rsidR="00A63308">
        <w:rPr>
          <w:rFonts w:cs="Calibri" w:cstheme="minorAscii"/>
          <w:b w:val="1"/>
          <w:bCs w:val="1"/>
          <w:color w:val="auto"/>
          <w:sz w:val="24"/>
          <w:szCs w:val="24"/>
          <w:lang w:val="en-US"/>
        </w:rPr>
        <w:t>FIELD NUMBER 42.0:</w:t>
      </w:r>
      <w:r>
        <w:tab/>
      </w:r>
      <w:r w:rsidRPr="3C7507F0" w:rsidR="00A63308">
        <w:rPr>
          <w:rFonts w:cs="Calibri" w:cstheme="minorAscii"/>
          <w:b w:val="1"/>
          <w:bCs w:val="1"/>
          <w:color w:val="auto"/>
          <w:sz w:val="24"/>
          <w:szCs w:val="24"/>
          <w:lang w:val="en-US"/>
        </w:rPr>
        <w:t>Third-Country Inland Insurance</w:t>
      </w:r>
      <w:r w:rsidRPr="3C7507F0" w:rsidR="005D68FA">
        <w:rPr>
          <w:rFonts w:cs="Calibri" w:cstheme="minorAscii"/>
          <w:b w:val="1"/>
          <w:bCs w:val="1"/>
          <w:color w:val="auto"/>
          <w:sz w:val="24"/>
          <w:szCs w:val="24"/>
          <w:lang w:val="en-US"/>
        </w:rPr>
        <w:t xml:space="preserve"> </w:t>
      </w:r>
      <w:r w:rsidRPr="3C7507F0" w:rsidR="002874F6">
        <w:rPr>
          <w:rFonts w:cs="Calibri" w:cstheme="minorAscii"/>
          <w:b w:val="1"/>
          <w:bCs w:val="1"/>
          <w:color w:val="auto"/>
          <w:sz w:val="24"/>
          <w:szCs w:val="24"/>
          <w:lang w:val="en-US"/>
        </w:rPr>
        <w:t xml:space="preserve">per Unit </w:t>
      </w:r>
      <w:r w:rsidRPr="3C7507F0" w:rsidR="005D68FA">
        <w:rPr>
          <w:rFonts w:cs="Calibri" w:cstheme="minorAscii"/>
          <w:b w:val="1"/>
          <w:bCs w:val="1"/>
          <w:color w:val="auto"/>
          <w:sz w:val="24"/>
          <w:szCs w:val="24"/>
          <w:lang w:val="en-US"/>
        </w:rPr>
        <w:t>(currency/</w:t>
      </w:r>
      <w:r w:rsidRPr="3C7507F0" w:rsidR="004F76A9">
        <w:rPr>
          <w:rFonts w:cs="Calibri" w:cstheme="minorAscii"/>
          <w:b w:val="1"/>
          <w:bCs w:val="1"/>
          <w:color w:val="auto"/>
          <w:sz w:val="24"/>
          <w:szCs w:val="24"/>
          <w:lang w:val="en-US"/>
        </w:rPr>
        <w:t>unit</w:t>
      </w:r>
      <w:r w:rsidRPr="3C7507F0" w:rsidR="005D68FA">
        <w:rPr>
          <w:rFonts w:cs="Calibri" w:cstheme="minorAscii"/>
          <w:b w:val="1"/>
          <w:bCs w:val="1"/>
          <w:color w:val="auto"/>
          <w:sz w:val="24"/>
          <w:szCs w:val="24"/>
          <w:lang w:val="en-US"/>
        </w:rPr>
        <w:t>)</w:t>
      </w:r>
    </w:p>
    <w:p w:rsidRPr="009F6502" w:rsidR="00A63308" w:rsidP="3C7507F0" w:rsidRDefault="00A63308" w14:paraId="63E17AEE" w14:textId="77777777">
      <w:pPr>
        <w:ind w:left="2124" w:hanging="2124"/>
        <w:jc w:val="both"/>
        <w:rPr>
          <w:rFonts w:cs="Calibri" w:cstheme="minorAscii"/>
          <w:color w:val="auto"/>
          <w:sz w:val="24"/>
          <w:szCs w:val="24"/>
          <w:lang w:val="en-US"/>
        </w:rPr>
      </w:pPr>
      <w:r w:rsidRPr="3C7507F0" w:rsidR="00A63308">
        <w:rPr>
          <w:rFonts w:cs="Calibri" w:cstheme="minorAscii"/>
          <w:color w:val="auto"/>
          <w:sz w:val="24"/>
          <w:szCs w:val="24"/>
          <w:lang w:val="en-US"/>
        </w:rPr>
        <w:t>Field Name:</w:t>
      </w:r>
      <w:r>
        <w:tab/>
      </w:r>
      <w:r w:rsidRPr="3C7507F0" w:rsidR="00A63308">
        <w:rPr>
          <w:rFonts w:cs="Calibri" w:cstheme="minorAscii"/>
          <w:color w:val="auto"/>
          <w:sz w:val="24"/>
          <w:szCs w:val="24"/>
          <w:lang w:val="en-US"/>
        </w:rPr>
        <w:t>DSEGINT3</w:t>
      </w:r>
    </w:p>
    <w:p w:rsidRPr="009F6502" w:rsidR="00A63308" w:rsidP="3C7507F0" w:rsidRDefault="00A63308" w14:paraId="5C35FB2A" w14:textId="77777777">
      <w:pPr>
        <w:ind w:left="2124" w:hanging="2124"/>
        <w:jc w:val="both"/>
        <w:rPr>
          <w:rFonts w:cs="Calibri" w:cstheme="minorAscii"/>
          <w:color w:val="auto"/>
          <w:sz w:val="24"/>
          <w:szCs w:val="24"/>
          <w:lang w:val="en-US"/>
        </w:rPr>
      </w:pPr>
      <w:r w:rsidRPr="3C7507F0" w:rsidR="00A63308">
        <w:rPr>
          <w:rFonts w:cs="Calibri" w:cstheme="minorAscii"/>
          <w:color w:val="auto"/>
          <w:sz w:val="24"/>
          <w:szCs w:val="24"/>
          <w:lang w:val="en-US"/>
        </w:rPr>
        <w:t>Description:</w:t>
      </w:r>
      <w:r>
        <w:tab/>
      </w:r>
      <w:r w:rsidRPr="3C7507F0" w:rsidR="00A63308">
        <w:rPr>
          <w:rFonts w:cs="Calibri" w:cstheme="minorAscii"/>
          <w:color w:val="auto"/>
          <w:sz w:val="24"/>
          <w:szCs w:val="24"/>
          <w:lang w:val="en-US"/>
        </w:rPr>
        <w:t>Report the unit cost of third-country inland insurance expense incurred on shipments within the third country.</w:t>
      </w:r>
    </w:p>
    <w:p w:rsidRPr="009F6502" w:rsidR="00A63308" w:rsidP="3C7507F0" w:rsidRDefault="00A63308" w14:paraId="1DF15A05" w14:textId="77777777">
      <w:pPr>
        <w:ind w:left="2124" w:hanging="2124"/>
        <w:jc w:val="both"/>
        <w:rPr>
          <w:rFonts w:cs="Calibri" w:cstheme="minorAscii"/>
          <w:color w:val="auto"/>
          <w:sz w:val="24"/>
          <w:szCs w:val="24"/>
          <w:lang w:val="en-US"/>
        </w:rPr>
      </w:pPr>
      <w:r w:rsidRPr="3C7507F0" w:rsidR="00A63308">
        <w:rPr>
          <w:rFonts w:cs="Calibri" w:cstheme="minorAscii"/>
          <w:color w:val="auto"/>
          <w:sz w:val="24"/>
          <w:szCs w:val="24"/>
          <w:lang w:val="en-US"/>
        </w:rPr>
        <w:t>Narrative:</w:t>
      </w:r>
      <w:r>
        <w:tab/>
      </w:r>
      <w:r w:rsidRPr="3C7507F0" w:rsidR="00A63308">
        <w:rPr>
          <w:rFonts w:cs="Calibri" w:cstheme="minorAscii"/>
          <w:color w:val="auto"/>
          <w:sz w:val="24"/>
          <w:szCs w:val="24"/>
          <w:lang w:val="en-US"/>
        </w:rPr>
        <w:t>Describe how you calculated the unit cost of third-country inland insurance and include your worksheets as attachments to the narrative response.</w:t>
      </w:r>
    </w:p>
    <w:p w:rsidRPr="009F6502" w:rsidR="00D46136" w:rsidP="3C7507F0" w:rsidRDefault="00D46136" w14:paraId="4F172A89" w14:textId="77777777">
      <w:pPr>
        <w:spacing w:after="0" w:line="240" w:lineRule="auto"/>
        <w:ind w:left="2126" w:hanging="2126"/>
        <w:jc w:val="both"/>
        <w:rPr>
          <w:rFonts w:cs="Calibri" w:cstheme="minorAscii"/>
          <w:color w:val="auto"/>
          <w:sz w:val="24"/>
          <w:szCs w:val="24"/>
          <w:lang w:val="en-US"/>
        </w:rPr>
      </w:pPr>
    </w:p>
    <w:p w:rsidRPr="009F6502" w:rsidR="00A63308" w:rsidP="3C7507F0" w:rsidRDefault="00A63308" w14:paraId="46C7B6DD" w14:textId="77777777">
      <w:pPr>
        <w:jc w:val="both"/>
        <w:rPr>
          <w:rFonts w:cs="Calibri" w:cstheme="minorAscii"/>
          <w:b w:val="1"/>
          <w:bCs w:val="1"/>
          <w:color w:val="auto"/>
          <w:sz w:val="24"/>
          <w:szCs w:val="24"/>
          <w:lang w:val="en-US"/>
        </w:rPr>
      </w:pPr>
      <w:r w:rsidRPr="3C7507F0" w:rsidR="00A63308">
        <w:rPr>
          <w:rFonts w:cs="Calibri" w:cstheme="minorAscii"/>
          <w:b w:val="1"/>
          <w:bCs w:val="1"/>
          <w:color w:val="auto"/>
          <w:sz w:val="24"/>
          <w:szCs w:val="24"/>
          <w:lang w:val="en-US"/>
        </w:rPr>
        <w:t>FIELD NUMBER 43.0:</w:t>
      </w:r>
      <w:r>
        <w:tab/>
      </w:r>
      <w:r w:rsidRPr="3C7507F0" w:rsidR="00A63308">
        <w:rPr>
          <w:rFonts w:cs="Calibri" w:cstheme="minorAscii"/>
          <w:b w:val="1"/>
          <w:bCs w:val="1"/>
          <w:color w:val="auto"/>
          <w:sz w:val="24"/>
          <w:szCs w:val="24"/>
          <w:lang w:val="en-US"/>
        </w:rPr>
        <w:t>Third-Country Brokerage and Handling</w:t>
      </w:r>
      <w:r w:rsidRPr="3C7507F0" w:rsidR="005D68FA">
        <w:rPr>
          <w:rFonts w:cs="Calibri" w:cstheme="minorAscii"/>
          <w:b w:val="1"/>
          <w:bCs w:val="1"/>
          <w:color w:val="auto"/>
          <w:sz w:val="24"/>
          <w:szCs w:val="24"/>
          <w:lang w:val="en-US"/>
        </w:rPr>
        <w:t xml:space="preserve"> (currency/</w:t>
      </w:r>
      <w:r w:rsidRPr="3C7507F0" w:rsidR="004F76A9">
        <w:rPr>
          <w:rFonts w:cs="Calibri" w:cstheme="minorAscii"/>
          <w:b w:val="1"/>
          <w:bCs w:val="1"/>
          <w:color w:val="auto"/>
          <w:sz w:val="24"/>
          <w:szCs w:val="24"/>
          <w:lang w:val="en-US"/>
        </w:rPr>
        <w:t>unit</w:t>
      </w:r>
      <w:r w:rsidRPr="3C7507F0" w:rsidR="005D68FA">
        <w:rPr>
          <w:rFonts w:cs="Calibri" w:cstheme="minorAscii"/>
          <w:b w:val="1"/>
          <w:bCs w:val="1"/>
          <w:color w:val="auto"/>
          <w:sz w:val="24"/>
          <w:szCs w:val="24"/>
          <w:lang w:val="en-US"/>
        </w:rPr>
        <w:t>)</w:t>
      </w:r>
    </w:p>
    <w:p w:rsidRPr="009F6502" w:rsidR="00A63308" w:rsidP="3C7507F0" w:rsidRDefault="00A63308" w14:paraId="76BF281B" w14:textId="77777777">
      <w:pPr>
        <w:ind w:left="2124" w:hanging="2124"/>
        <w:jc w:val="both"/>
        <w:rPr>
          <w:rFonts w:cs="Calibri" w:cstheme="minorAscii"/>
          <w:color w:val="auto"/>
          <w:sz w:val="24"/>
          <w:szCs w:val="24"/>
          <w:lang w:val="en-US"/>
        </w:rPr>
      </w:pPr>
      <w:r w:rsidRPr="3C7507F0" w:rsidR="00A63308">
        <w:rPr>
          <w:rFonts w:cs="Calibri" w:cstheme="minorAscii"/>
          <w:color w:val="auto"/>
          <w:sz w:val="24"/>
          <w:szCs w:val="24"/>
          <w:lang w:val="en-US"/>
        </w:rPr>
        <w:t>Field Name:</w:t>
      </w:r>
      <w:r>
        <w:tab/>
      </w:r>
      <w:r w:rsidRPr="3C7507F0" w:rsidR="00A63308">
        <w:rPr>
          <w:rFonts w:cs="Calibri" w:cstheme="minorAscii"/>
          <w:color w:val="auto"/>
          <w:sz w:val="24"/>
          <w:szCs w:val="24"/>
          <w:lang w:val="en-US"/>
        </w:rPr>
        <w:t>DMCARCORR</w:t>
      </w:r>
    </w:p>
    <w:p w:rsidRPr="009F6502" w:rsidR="00A63308" w:rsidP="3C7507F0" w:rsidRDefault="00A63308" w14:paraId="1E727C43" w14:textId="77777777">
      <w:pPr>
        <w:keepLines w:val="1"/>
        <w:ind w:left="2124" w:hanging="2124"/>
        <w:jc w:val="both"/>
        <w:rPr>
          <w:rFonts w:cs="Calibri" w:cstheme="minorAscii"/>
          <w:color w:val="auto"/>
          <w:sz w:val="24"/>
          <w:szCs w:val="24"/>
          <w:lang w:val="en-US"/>
        </w:rPr>
      </w:pPr>
      <w:r w:rsidRPr="3C7507F0" w:rsidR="00A63308">
        <w:rPr>
          <w:rFonts w:cs="Calibri" w:cstheme="minorAscii"/>
          <w:color w:val="auto"/>
          <w:sz w:val="24"/>
          <w:szCs w:val="24"/>
          <w:lang w:val="en-US"/>
        </w:rPr>
        <w:t>Description:</w:t>
      </w:r>
      <w:r>
        <w:tab/>
      </w:r>
      <w:r w:rsidRPr="3C7507F0" w:rsidR="00A63308">
        <w:rPr>
          <w:rFonts w:cs="Calibri" w:cstheme="minorAscii"/>
          <w:color w:val="auto"/>
          <w:sz w:val="24"/>
          <w:szCs w:val="24"/>
          <w:lang w:val="en-US"/>
        </w:rPr>
        <w:t xml:space="preserve">Report the unit cost of any </w:t>
      </w:r>
      <w:r w:rsidRPr="3C7507F0" w:rsidR="00A63308">
        <w:rPr>
          <w:rFonts w:cs="Calibri" w:cstheme="minorAscii"/>
          <w:color w:val="auto"/>
          <w:sz w:val="24"/>
          <w:szCs w:val="24"/>
          <w:lang w:val="en-US"/>
        </w:rPr>
        <w:t>additional</w:t>
      </w:r>
      <w:r w:rsidRPr="3C7507F0" w:rsidR="00A63308">
        <w:rPr>
          <w:rFonts w:cs="Calibri" w:cstheme="minorAscii"/>
          <w:color w:val="auto"/>
          <w:sz w:val="24"/>
          <w:szCs w:val="24"/>
          <w:lang w:val="en-US"/>
        </w:rPr>
        <w:t xml:space="preserve"> brokerage and handling expense incurred on shipments within the third country.</w:t>
      </w:r>
    </w:p>
    <w:p w:rsidRPr="009F6502" w:rsidR="00A63308" w:rsidP="3C7507F0" w:rsidRDefault="00A63308" w14:paraId="2915D1E9" w14:textId="77777777">
      <w:pPr>
        <w:keepLines w:val="1"/>
        <w:ind w:left="2124" w:hanging="2124"/>
        <w:jc w:val="both"/>
        <w:rPr>
          <w:rFonts w:cs="Calibri" w:cstheme="minorAscii"/>
          <w:color w:val="auto"/>
          <w:sz w:val="24"/>
          <w:szCs w:val="24"/>
          <w:lang w:val="en-US"/>
        </w:rPr>
      </w:pPr>
      <w:r w:rsidRPr="3C7507F0" w:rsidR="00A63308">
        <w:rPr>
          <w:rFonts w:cs="Calibri" w:cstheme="minorAscii"/>
          <w:color w:val="auto"/>
          <w:sz w:val="24"/>
          <w:szCs w:val="24"/>
          <w:lang w:val="en-US"/>
        </w:rPr>
        <w:t>Narrative:</w:t>
      </w:r>
      <w:r>
        <w:tab/>
      </w:r>
      <w:r w:rsidRPr="3C7507F0" w:rsidR="00A63308">
        <w:rPr>
          <w:rFonts w:cs="Calibri" w:cstheme="minorAscii"/>
          <w:color w:val="auto"/>
          <w:sz w:val="24"/>
          <w:szCs w:val="24"/>
          <w:lang w:val="en-US"/>
        </w:rPr>
        <w:t>Describe how you calculated the unit cost of third-country brokerage and handling and include your worksheets as attachments to the narrative response.</w:t>
      </w:r>
    </w:p>
    <w:p w:rsidRPr="009F6502" w:rsidR="00B630E9" w:rsidP="3C7507F0" w:rsidRDefault="00B630E9" w14:paraId="45229AA1" w14:textId="77777777">
      <w:pPr>
        <w:spacing w:after="0" w:line="240" w:lineRule="auto"/>
        <w:ind w:left="2124" w:hanging="2124"/>
        <w:jc w:val="both"/>
        <w:rPr>
          <w:rFonts w:cs="Calibri" w:cstheme="minorAscii"/>
          <w:b w:val="1"/>
          <w:bCs w:val="1"/>
          <w:color w:val="auto"/>
          <w:sz w:val="24"/>
          <w:szCs w:val="24"/>
          <w:lang w:val="en-US"/>
        </w:rPr>
      </w:pPr>
    </w:p>
    <w:p w:rsidRPr="009F6502" w:rsidR="00D46136" w:rsidP="3C7507F0" w:rsidRDefault="00D46136" w14:paraId="5B92FB29" w14:textId="77777777">
      <w:pPr>
        <w:spacing w:after="0" w:line="240" w:lineRule="auto"/>
        <w:ind w:left="2124" w:hanging="2124"/>
        <w:jc w:val="both"/>
        <w:rPr>
          <w:rFonts w:cs="Calibri" w:cstheme="minorAscii"/>
          <w:b w:val="1"/>
          <w:bCs w:val="1"/>
          <w:color w:val="auto"/>
          <w:sz w:val="24"/>
          <w:szCs w:val="24"/>
          <w:lang w:val="en-US"/>
        </w:rPr>
      </w:pPr>
    </w:p>
    <w:p w:rsidRPr="009F6502" w:rsidR="00A63308" w:rsidP="3C7507F0" w:rsidRDefault="00A63308" w14:paraId="30BA4A95" w14:textId="77777777">
      <w:pPr>
        <w:ind w:left="2124" w:hanging="2124"/>
        <w:jc w:val="both"/>
        <w:rPr>
          <w:rFonts w:cs="Calibri" w:cstheme="minorAscii"/>
          <w:b w:val="1"/>
          <w:bCs w:val="1"/>
          <w:color w:val="auto"/>
          <w:sz w:val="24"/>
          <w:szCs w:val="24"/>
          <w:lang w:val="en-US"/>
        </w:rPr>
      </w:pPr>
      <w:r w:rsidRPr="3C7507F0" w:rsidR="00A63308">
        <w:rPr>
          <w:rFonts w:cs="Calibri" w:cstheme="minorAscii"/>
          <w:b w:val="1"/>
          <w:bCs w:val="1"/>
          <w:color w:val="auto"/>
          <w:sz w:val="24"/>
          <w:szCs w:val="24"/>
          <w:lang w:val="en-US"/>
        </w:rPr>
        <w:t>FIELD NUMBER 44.0:</w:t>
      </w:r>
      <w:r>
        <w:tab/>
      </w:r>
      <w:r w:rsidRPr="3C7507F0" w:rsidR="00A63308">
        <w:rPr>
          <w:rFonts w:cs="Calibri" w:cstheme="minorAscii"/>
          <w:b w:val="1"/>
          <w:bCs w:val="1"/>
          <w:color w:val="auto"/>
          <w:sz w:val="24"/>
          <w:szCs w:val="24"/>
          <w:lang w:val="en-US"/>
        </w:rPr>
        <w:t>Third-Country Customs Duty</w:t>
      </w:r>
      <w:r w:rsidRPr="3C7507F0" w:rsidR="003A6151">
        <w:rPr>
          <w:rFonts w:cs="Calibri" w:cstheme="minorAscii"/>
          <w:b w:val="1"/>
          <w:bCs w:val="1"/>
          <w:color w:val="auto"/>
          <w:sz w:val="24"/>
          <w:szCs w:val="24"/>
          <w:lang w:val="en-US"/>
        </w:rPr>
        <w:t xml:space="preserve"> (currency/</w:t>
      </w:r>
      <w:r w:rsidRPr="3C7507F0" w:rsidR="004F76A9">
        <w:rPr>
          <w:rFonts w:cs="Calibri" w:cstheme="minorAscii"/>
          <w:b w:val="1"/>
          <w:bCs w:val="1"/>
          <w:color w:val="auto"/>
          <w:sz w:val="24"/>
          <w:szCs w:val="24"/>
          <w:lang w:val="en-US"/>
        </w:rPr>
        <w:t>unit</w:t>
      </w:r>
      <w:r w:rsidRPr="3C7507F0" w:rsidR="003A6151">
        <w:rPr>
          <w:rFonts w:cs="Calibri" w:cstheme="minorAscii"/>
          <w:b w:val="1"/>
          <w:bCs w:val="1"/>
          <w:color w:val="auto"/>
          <w:sz w:val="24"/>
          <w:szCs w:val="24"/>
          <w:lang w:val="en-US"/>
        </w:rPr>
        <w:t>)</w:t>
      </w:r>
    </w:p>
    <w:p w:rsidRPr="009F6502" w:rsidR="00A63308" w:rsidP="3C7507F0" w:rsidRDefault="00A63308" w14:paraId="75CC052D" w14:textId="77777777">
      <w:pPr>
        <w:ind w:left="2124" w:hanging="2124"/>
        <w:jc w:val="both"/>
        <w:rPr>
          <w:rFonts w:cs="Calibri" w:cstheme="minorAscii"/>
          <w:color w:val="auto"/>
          <w:sz w:val="24"/>
          <w:szCs w:val="24"/>
          <w:lang w:val="en-US"/>
        </w:rPr>
      </w:pPr>
      <w:r w:rsidRPr="3C7507F0" w:rsidR="00A63308">
        <w:rPr>
          <w:rFonts w:cs="Calibri" w:cstheme="minorAscii"/>
          <w:color w:val="auto"/>
          <w:sz w:val="24"/>
          <w:szCs w:val="24"/>
          <w:lang w:val="en-US"/>
        </w:rPr>
        <w:t>Field Name:</w:t>
      </w:r>
      <w:r>
        <w:tab/>
      </w:r>
      <w:r w:rsidRPr="3C7507F0" w:rsidR="00A63308">
        <w:rPr>
          <w:rFonts w:cs="Calibri" w:cstheme="minorAscii"/>
          <w:color w:val="auto"/>
          <w:sz w:val="24"/>
          <w:szCs w:val="24"/>
          <w:lang w:val="en-US"/>
        </w:rPr>
        <w:t>DII3</w:t>
      </w:r>
    </w:p>
    <w:p w:rsidRPr="009F6502" w:rsidR="00A63308" w:rsidP="3C7507F0" w:rsidRDefault="00A63308" w14:paraId="2EEF8164" w14:textId="77777777">
      <w:pPr>
        <w:ind w:left="2124" w:hanging="2124"/>
        <w:jc w:val="both"/>
        <w:rPr>
          <w:rFonts w:cs="Calibri" w:cstheme="minorAscii"/>
          <w:color w:val="auto"/>
          <w:sz w:val="24"/>
          <w:szCs w:val="24"/>
          <w:lang w:val="en-US"/>
        </w:rPr>
      </w:pPr>
      <w:r w:rsidRPr="3C7507F0" w:rsidR="00A63308">
        <w:rPr>
          <w:rFonts w:cs="Calibri" w:cstheme="minorAscii"/>
          <w:color w:val="auto"/>
          <w:sz w:val="24"/>
          <w:szCs w:val="24"/>
          <w:lang w:val="en-US"/>
        </w:rPr>
        <w:t>Description:</w:t>
      </w:r>
      <w:r>
        <w:tab/>
      </w:r>
      <w:r w:rsidRPr="3C7507F0" w:rsidR="00A63308">
        <w:rPr>
          <w:rFonts w:cs="Calibri" w:cstheme="minorAscii"/>
          <w:color w:val="auto"/>
          <w:sz w:val="24"/>
          <w:szCs w:val="24"/>
          <w:lang w:val="en-US"/>
        </w:rPr>
        <w:t>Report the unit amount of any third-country customs duty and customs fees paid.</w:t>
      </w:r>
    </w:p>
    <w:p w:rsidRPr="009F6502" w:rsidR="00A63308" w:rsidP="3C7507F0" w:rsidRDefault="00A63308" w14:paraId="35439E7D" w14:textId="77777777">
      <w:pPr>
        <w:ind w:left="2124" w:hanging="2124"/>
        <w:jc w:val="both"/>
        <w:rPr>
          <w:rFonts w:cs="Calibri" w:cstheme="minorAscii"/>
          <w:color w:val="auto"/>
          <w:sz w:val="24"/>
          <w:szCs w:val="24"/>
          <w:lang w:val="en-US"/>
        </w:rPr>
      </w:pPr>
      <w:r w:rsidRPr="3C7507F0" w:rsidR="00A63308">
        <w:rPr>
          <w:rFonts w:cs="Calibri" w:cstheme="minorAscii"/>
          <w:color w:val="auto"/>
          <w:sz w:val="24"/>
          <w:szCs w:val="24"/>
          <w:lang w:val="en-US"/>
        </w:rPr>
        <w:t>Narrative:</w:t>
      </w:r>
      <w:r>
        <w:tab/>
      </w:r>
      <w:r w:rsidRPr="3C7507F0" w:rsidR="00A63308">
        <w:rPr>
          <w:rFonts w:cs="Calibri" w:cstheme="minorAscii"/>
          <w:color w:val="auto"/>
          <w:sz w:val="24"/>
          <w:szCs w:val="24"/>
          <w:lang w:val="en-US"/>
        </w:rPr>
        <w:t>Describe how you calculate the unit cost of third-country customs duties and customs fees and include your worksheets as attachments to the narrative response.</w:t>
      </w:r>
    </w:p>
    <w:p w:rsidRPr="009F6502" w:rsidR="00B630E9" w:rsidP="3C7507F0" w:rsidRDefault="00B630E9" w14:paraId="7E23EDFC" w14:textId="77777777">
      <w:pPr>
        <w:spacing w:after="0" w:line="240" w:lineRule="auto"/>
        <w:ind w:left="2124" w:hanging="2124"/>
        <w:jc w:val="both"/>
        <w:rPr>
          <w:rFonts w:cs="Calibri" w:cstheme="minorAscii"/>
          <w:b w:val="1"/>
          <w:bCs w:val="1"/>
          <w:color w:val="auto"/>
          <w:sz w:val="24"/>
          <w:szCs w:val="24"/>
          <w:lang w:val="en-US"/>
        </w:rPr>
      </w:pPr>
    </w:p>
    <w:p w:rsidRPr="009F6502" w:rsidR="00A63308" w:rsidP="3C7507F0" w:rsidRDefault="00A63308" w14:paraId="436DCED0" w14:textId="77777777">
      <w:pPr>
        <w:ind w:left="2124" w:hanging="2124"/>
        <w:jc w:val="both"/>
        <w:rPr>
          <w:rFonts w:cs="Calibri" w:cstheme="minorAscii"/>
          <w:b w:val="1"/>
          <w:bCs w:val="1"/>
          <w:color w:val="auto"/>
          <w:sz w:val="24"/>
          <w:szCs w:val="24"/>
          <w:lang w:val="en-US"/>
        </w:rPr>
      </w:pPr>
      <w:r w:rsidRPr="3C7507F0" w:rsidR="00A63308">
        <w:rPr>
          <w:rFonts w:cs="Calibri" w:cstheme="minorAscii"/>
          <w:b w:val="1"/>
          <w:bCs w:val="1"/>
          <w:color w:val="auto"/>
          <w:sz w:val="24"/>
          <w:szCs w:val="24"/>
          <w:lang w:val="en-US"/>
        </w:rPr>
        <w:t>FIELD NUMBER 45.0:</w:t>
      </w:r>
      <w:r>
        <w:tab/>
      </w:r>
      <w:r w:rsidRPr="3C7507F0" w:rsidR="00A63308">
        <w:rPr>
          <w:rFonts w:cs="Calibri" w:cstheme="minorAscii"/>
          <w:b w:val="1"/>
          <w:bCs w:val="1"/>
          <w:color w:val="auto"/>
          <w:sz w:val="24"/>
          <w:szCs w:val="24"/>
          <w:lang w:val="en-US"/>
        </w:rPr>
        <w:t>Duty Drawback</w:t>
      </w:r>
      <w:r w:rsidRPr="3C7507F0" w:rsidR="003A6151">
        <w:rPr>
          <w:rFonts w:cs="Calibri" w:cstheme="minorAscii"/>
          <w:b w:val="1"/>
          <w:bCs w:val="1"/>
          <w:color w:val="auto"/>
          <w:sz w:val="24"/>
          <w:szCs w:val="24"/>
          <w:lang w:val="en-US"/>
        </w:rPr>
        <w:t xml:space="preserve"> (currency/</w:t>
      </w:r>
      <w:r w:rsidRPr="3C7507F0" w:rsidR="004F76A9">
        <w:rPr>
          <w:rFonts w:cs="Calibri" w:cstheme="minorAscii"/>
          <w:b w:val="1"/>
          <w:bCs w:val="1"/>
          <w:color w:val="auto"/>
          <w:sz w:val="24"/>
          <w:szCs w:val="24"/>
          <w:lang w:val="en-US"/>
        </w:rPr>
        <w:t>unit</w:t>
      </w:r>
      <w:r w:rsidRPr="3C7507F0" w:rsidR="003A6151">
        <w:rPr>
          <w:rFonts w:cs="Calibri" w:cstheme="minorAscii"/>
          <w:b w:val="1"/>
          <w:bCs w:val="1"/>
          <w:color w:val="auto"/>
          <w:sz w:val="24"/>
          <w:szCs w:val="24"/>
          <w:lang w:val="en-US"/>
        </w:rPr>
        <w:t>)</w:t>
      </w:r>
    </w:p>
    <w:p w:rsidRPr="009F6502" w:rsidR="00A63308" w:rsidP="3C7507F0" w:rsidRDefault="00A63308" w14:paraId="66A3DB8D" w14:textId="77777777">
      <w:pPr>
        <w:ind w:left="2124" w:hanging="2124"/>
        <w:jc w:val="both"/>
        <w:rPr>
          <w:rFonts w:cs="Calibri" w:cstheme="minorAscii"/>
          <w:color w:val="auto"/>
          <w:sz w:val="24"/>
          <w:szCs w:val="24"/>
          <w:lang w:val="en-US"/>
        </w:rPr>
      </w:pPr>
      <w:r w:rsidRPr="3C7507F0" w:rsidR="00A63308">
        <w:rPr>
          <w:rFonts w:cs="Calibri" w:cstheme="minorAscii"/>
          <w:color w:val="auto"/>
          <w:sz w:val="24"/>
          <w:szCs w:val="24"/>
          <w:lang w:val="en-US"/>
        </w:rPr>
        <w:t>Field Name:</w:t>
      </w:r>
      <w:r>
        <w:tab/>
      </w:r>
      <w:r w:rsidRPr="3C7507F0" w:rsidR="00A63308">
        <w:rPr>
          <w:rFonts w:cs="Calibri" w:cstheme="minorAscii"/>
          <w:color w:val="auto"/>
          <w:sz w:val="24"/>
          <w:szCs w:val="24"/>
          <w:lang w:val="en-US"/>
        </w:rPr>
        <w:t>DREMBIMP</w:t>
      </w:r>
    </w:p>
    <w:p w:rsidRPr="009F6502" w:rsidR="00A63308" w:rsidP="3C7507F0" w:rsidRDefault="00A63308" w14:paraId="372A8FD5" w14:textId="77777777">
      <w:pPr>
        <w:ind w:left="2124" w:hanging="2124"/>
        <w:jc w:val="both"/>
        <w:rPr>
          <w:rFonts w:cs="Calibri" w:cstheme="minorAscii"/>
          <w:color w:val="auto"/>
          <w:sz w:val="24"/>
          <w:szCs w:val="24"/>
          <w:lang w:val="en-US"/>
        </w:rPr>
      </w:pPr>
      <w:r w:rsidRPr="3C7507F0" w:rsidR="00A63308">
        <w:rPr>
          <w:rFonts w:cs="Calibri" w:cstheme="minorAscii"/>
          <w:color w:val="auto"/>
          <w:sz w:val="24"/>
          <w:szCs w:val="24"/>
          <w:lang w:val="en-US"/>
        </w:rPr>
        <w:t>Description:</w:t>
      </w:r>
      <w:r>
        <w:tab/>
      </w:r>
      <w:r w:rsidRPr="3C7507F0" w:rsidR="00A63308">
        <w:rPr>
          <w:rFonts w:cs="Calibri" w:cstheme="minorAscii"/>
          <w:color w:val="auto"/>
          <w:sz w:val="24"/>
          <w:szCs w:val="24"/>
          <w:lang w:val="en-US"/>
        </w:rPr>
        <w:t xml:space="preserve">Report the unit amount of any duty drawback received upon exportation of the product from the </w:t>
      </w:r>
      <w:r w:rsidRPr="3C7507F0" w:rsidR="00023431">
        <w:rPr>
          <w:rFonts w:cs="Calibri" w:cstheme="minorAscii"/>
          <w:color w:val="auto"/>
          <w:sz w:val="24"/>
          <w:szCs w:val="24"/>
          <w:lang w:val="en-US"/>
        </w:rPr>
        <w:t>country of manufacturing</w:t>
      </w:r>
      <w:r w:rsidRPr="3C7507F0" w:rsidR="00540FE4">
        <w:rPr>
          <w:rFonts w:cs="Calibri" w:cstheme="minorAscii"/>
          <w:color w:val="auto"/>
          <w:sz w:val="24"/>
          <w:szCs w:val="24"/>
          <w:lang w:val="en-US"/>
        </w:rPr>
        <w:t xml:space="preserve"> </w:t>
      </w:r>
      <w:r w:rsidRPr="3C7507F0" w:rsidR="00A63308">
        <w:rPr>
          <w:rFonts w:cs="Calibri" w:cstheme="minorAscii"/>
          <w:color w:val="auto"/>
          <w:sz w:val="24"/>
          <w:szCs w:val="24"/>
          <w:lang w:val="en-US"/>
        </w:rPr>
        <w:t>to the third country.</w:t>
      </w:r>
    </w:p>
    <w:p w:rsidRPr="009F6502" w:rsidR="00A63308" w:rsidP="3C7507F0" w:rsidRDefault="00A63308" w14:paraId="76DCAF86" w14:textId="77777777">
      <w:pPr>
        <w:ind w:left="2124" w:hanging="2124"/>
        <w:jc w:val="both"/>
        <w:rPr>
          <w:rFonts w:cs="Calibri" w:cstheme="minorAscii"/>
          <w:color w:val="auto"/>
          <w:sz w:val="24"/>
          <w:szCs w:val="24"/>
          <w:lang w:val="en-US"/>
        </w:rPr>
      </w:pPr>
      <w:r w:rsidRPr="3C7507F0" w:rsidR="00A63308">
        <w:rPr>
          <w:color w:val="auto"/>
          <w:sz w:val="24"/>
          <w:szCs w:val="24"/>
          <w:lang w:val="en-US"/>
        </w:rPr>
        <w:t>Narrative:</w:t>
      </w:r>
      <w:r>
        <w:tab/>
      </w:r>
      <w:r w:rsidRPr="3C7507F0" w:rsidR="00A63308">
        <w:rPr>
          <w:color w:val="auto"/>
          <w:sz w:val="24"/>
          <w:szCs w:val="24"/>
          <w:lang w:val="en-US"/>
        </w:rPr>
        <w:t xml:space="preserve">Explain how the amount of duty drawback received </w:t>
      </w:r>
      <w:r w:rsidRPr="3C7507F0" w:rsidR="00A63308">
        <w:rPr>
          <w:color w:val="auto"/>
          <w:sz w:val="24"/>
          <w:szCs w:val="24"/>
          <w:lang w:val="en-US"/>
        </w:rPr>
        <w:t>is calculated</w:t>
      </w:r>
      <w:r w:rsidRPr="3C7507F0" w:rsidR="00A63308">
        <w:rPr>
          <w:color w:val="auto"/>
          <w:sz w:val="24"/>
          <w:szCs w:val="24"/>
          <w:lang w:val="en-US"/>
        </w:rPr>
        <w:t xml:space="preserve"> and </w:t>
      </w:r>
      <w:r w:rsidRPr="3C7507F0" w:rsidR="00A63308">
        <w:rPr>
          <w:color w:val="auto"/>
          <w:sz w:val="24"/>
          <w:szCs w:val="24"/>
          <w:lang w:val="en-US"/>
        </w:rPr>
        <w:t>submit</w:t>
      </w:r>
      <w:r w:rsidRPr="3C7507F0" w:rsidR="00A63308">
        <w:rPr>
          <w:color w:val="auto"/>
          <w:sz w:val="24"/>
          <w:szCs w:val="24"/>
          <w:lang w:val="en-US"/>
        </w:rPr>
        <w:t xml:space="preserve"> your worksheets as attachments to the narrative response. </w:t>
      </w:r>
    </w:p>
    <w:tbl>
      <w:tblPr>
        <w:tblStyle w:val="Tabelacomgrade"/>
        <w:tblW w:w="9920" w:type="dxa"/>
        <w:tblLook w:val="04A0" w:firstRow="1" w:lastRow="0" w:firstColumn="1" w:lastColumn="0" w:noHBand="0" w:noVBand="1"/>
      </w:tblPr>
      <w:tblGrid>
        <w:gridCol w:w="9920"/>
      </w:tblGrid>
      <w:tr w:rsidRPr="009F6502" w:rsidR="00A63308" w:rsidTr="3C7507F0" w14:paraId="29D33F68" w14:textId="77777777">
        <w:trPr>
          <w:trHeight w:val="340"/>
        </w:trPr>
        <w:tc>
          <w:tcPr>
            <w:tcW w:w="9920" w:type="dxa"/>
            <w:tcMar/>
          </w:tcPr>
          <w:p w:rsidRPr="009F6502" w:rsidR="00A63308" w:rsidP="3C7507F0" w:rsidRDefault="00A63308" w14:paraId="2F028DAD" w14:textId="77777777">
            <w:pPr>
              <w:jc w:val="both"/>
              <w:rPr>
                <w:rFonts w:cs="Calibri" w:cstheme="minorAscii"/>
                <w:b w:val="1"/>
                <w:bCs w:val="1"/>
                <w:color w:val="auto"/>
                <w:sz w:val="24"/>
                <w:szCs w:val="24"/>
                <w:lang w:val="en-US"/>
              </w:rPr>
            </w:pPr>
            <w:r w:rsidRPr="3C7507F0" w:rsidR="00A63308">
              <w:rPr>
                <w:rFonts w:cs="Calibri" w:cstheme="minorAscii"/>
                <w:b w:val="1"/>
                <w:bCs w:val="1"/>
                <w:color w:val="auto"/>
                <w:sz w:val="24"/>
                <w:szCs w:val="24"/>
                <w:lang w:val="en-US"/>
              </w:rPr>
              <w:t>Report data concerning the employee responsible for</w:t>
            </w:r>
            <w:r w:rsidRPr="3C7507F0" w:rsidR="0049356D">
              <w:rPr>
                <w:rFonts w:cs="Calibri" w:cstheme="minorAscii"/>
                <w:b w:val="1"/>
                <w:bCs w:val="1"/>
                <w:color w:val="auto"/>
                <w:sz w:val="24"/>
                <w:szCs w:val="24"/>
                <w:lang w:val="en-US"/>
              </w:rPr>
              <w:t xml:space="preserve"> </w:t>
            </w:r>
            <w:r w:rsidRPr="3C7507F0" w:rsidR="003A4120">
              <w:rPr>
                <w:rFonts w:cs="Calibri" w:cstheme="minorAscii"/>
                <w:b w:val="1"/>
                <w:bCs w:val="1"/>
                <w:color w:val="auto"/>
                <w:sz w:val="24"/>
                <w:szCs w:val="24"/>
                <w:lang w:val="en-US"/>
              </w:rPr>
              <w:t>answering the “D</w:t>
            </w:r>
            <w:r w:rsidRPr="3C7507F0" w:rsidR="0049356D">
              <w:rPr>
                <w:rFonts w:cs="Calibri" w:cstheme="minorAscii"/>
                <w:b w:val="1"/>
                <w:bCs w:val="1"/>
                <w:color w:val="auto"/>
                <w:sz w:val="24"/>
                <w:szCs w:val="24"/>
                <w:lang w:val="en-US"/>
              </w:rPr>
              <w:t xml:space="preserve">omestic </w:t>
            </w:r>
            <w:r w:rsidRPr="3C7507F0" w:rsidR="003A4120">
              <w:rPr>
                <w:rFonts w:cs="Calibri" w:cstheme="minorAscii"/>
                <w:b w:val="1"/>
                <w:bCs w:val="1"/>
                <w:color w:val="auto"/>
                <w:sz w:val="24"/>
                <w:szCs w:val="24"/>
                <w:lang w:val="en-US"/>
              </w:rPr>
              <w:t>M</w:t>
            </w:r>
            <w:r w:rsidRPr="3C7507F0" w:rsidR="0049356D">
              <w:rPr>
                <w:rFonts w:cs="Calibri" w:cstheme="minorAscii"/>
                <w:b w:val="1"/>
                <w:bCs w:val="1"/>
                <w:color w:val="auto"/>
                <w:sz w:val="24"/>
                <w:szCs w:val="24"/>
                <w:lang w:val="en-US"/>
              </w:rPr>
              <w:t>arket</w:t>
            </w:r>
            <w:r w:rsidRPr="3C7507F0" w:rsidR="003A4120">
              <w:rPr>
                <w:rFonts w:cs="Calibri" w:cstheme="minorAscii"/>
                <w:b w:val="1"/>
                <w:bCs w:val="1"/>
                <w:color w:val="auto"/>
                <w:sz w:val="24"/>
                <w:szCs w:val="24"/>
                <w:lang w:val="en-US"/>
              </w:rPr>
              <w:t xml:space="preserve"> and E</w:t>
            </w:r>
            <w:r w:rsidRPr="3C7507F0" w:rsidR="0049356D">
              <w:rPr>
                <w:rFonts w:cs="Calibri" w:cstheme="minorAscii"/>
                <w:b w:val="1"/>
                <w:bCs w:val="1"/>
                <w:color w:val="auto"/>
                <w:sz w:val="24"/>
                <w:szCs w:val="24"/>
                <w:lang w:val="en-US"/>
              </w:rPr>
              <w:t xml:space="preserve">xports to </w:t>
            </w:r>
            <w:r w:rsidRPr="3C7507F0" w:rsidR="003A4120">
              <w:rPr>
                <w:rFonts w:cs="Calibri" w:cstheme="minorAscii"/>
                <w:b w:val="1"/>
                <w:bCs w:val="1"/>
                <w:color w:val="auto"/>
                <w:sz w:val="24"/>
                <w:szCs w:val="24"/>
                <w:lang w:val="en-US"/>
              </w:rPr>
              <w:t>T</w:t>
            </w:r>
            <w:r w:rsidRPr="3C7507F0" w:rsidR="0049356D">
              <w:rPr>
                <w:rFonts w:cs="Calibri" w:cstheme="minorAscii"/>
                <w:b w:val="1"/>
                <w:bCs w:val="1"/>
                <w:color w:val="auto"/>
                <w:sz w:val="24"/>
                <w:szCs w:val="24"/>
                <w:lang w:val="en-US"/>
              </w:rPr>
              <w:t>hird-</w:t>
            </w:r>
            <w:r w:rsidRPr="3C7507F0" w:rsidR="003A4120">
              <w:rPr>
                <w:rFonts w:cs="Calibri" w:cstheme="minorAscii"/>
                <w:b w:val="1"/>
                <w:bCs w:val="1"/>
                <w:color w:val="auto"/>
                <w:sz w:val="24"/>
                <w:szCs w:val="24"/>
                <w:lang w:val="en-US"/>
              </w:rPr>
              <w:t>C</w:t>
            </w:r>
            <w:r w:rsidRPr="3C7507F0" w:rsidR="0049356D">
              <w:rPr>
                <w:rFonts w:cs="Calibri" w:cstheme="minorAscii"/>
                <w:b w:val="1"/>
                <w:bCs w:val="1"/>
                <w:color w:val="auto"/>
                <w:sz w:val="24"/>
                <w:szCs w:val="24"/>
                <w:lang w:val="en-US"/>
              </w:rPr>
              <w:t xml:space="preserve">ountry </w:t>
            </w:r>
            <w:r w:rsidRPr="3C7507F0" w:rsidR="003A4120">
              <w:rPr>
                <w:rFonts w:cs="Calibri" w:cstheme="minorAscii"/>
                <w:b w:val="1"/>
                <w:bCs w:val="1"/>
                <w:color w:val="auto"/>
                <w:sz w:val="24"/>
                <w:szCs w:val="24"/>
                <w:lang w:val="en-US"/>
              </w:rPr>
              <w:t>M</w:t>
            </w:r>
            <w:r w:rsidRPr="3C7507F0" w:rsidR="0049356D">
              <w:rPr>
                <w:rFonts w:cs="Calibri" w:cstheme="minorAscii"/>
                <w:b w:val="1"/>
                <w:bCs w:val="1"/>
                <w:color w:val="auto"/>
                <w:sz w:val="24"/>
                <w:szCs w:val="24"/>
                <w:lang w:val="en-US"/>
              </w:rPr>
              <w:t>arkets</w:t>
            </w:r>
            <w:r w:rsidRPr="3C7507F0" w:rsidR="003A4120">
              <w:rPr>
                <w:rFonts w:cs="Calibri" w:cstheme="minorAscii"/>
                <w:b w:val="1"/>
                <w:bCs w:val="1"/>
                <w:color w:val="auto"/>
                <w:sz w:val="24"/>
                <w:szCs w:val="24"/>
                <w:lang w:val="en-US"/>
              </w:rPr>
              <w:t>” section above</w:t>
            </w:r>
            <w:r w:rsidRPr="3C7507F0" w:rsidR="00A63308">
              <w:rPr>
                <w:rFonts w:cs="Calibri" w:cstheme="minorAscii"/>
                <w:b w:val="1"/>
                <w:bCs w:val="1"/>
                <w:color w:val="auto"/>
                <w:sz w:val="24"/>
                <w:szCs w:val="24"/>
                <w:lang w:val="en-US"/>
              </w:rPr>
              <w:t>.</w:t>
            </w:r>
          </w:p>
          <w:p w:rsidRPr="009F6502" w:rsidR="00A63308" w:rsidP="3C7507F0" w:rsidRDefault="00A63308" w14:paraId="1001FCEB" w14:textId="77777777">
            <w:pPr>
              <w:jc w:val="both"/>
              <w:rPr>
                <w:rFonts w:cs="Calibri" w:cstheme="minorAscii"/>
                <w:b w:val="1"/>
                <w:bCs w:val="1"/>
                <w:color w:val="auto"/>
                <w:sz w:val="24"/>
                <w:szCs w:val="24"/>
                <w:lang w:val="en-US"/>
              </w:rPr>
            </w:pPr>
          </w:p>
          <w:p w:rsidRPr="009F6502" w:rsidR="00A63308" w:rsidP="3C7507F0" w:rsidRDefault="00A63308" w14:paraId="37507965" w14:textId="77777777">
            <w:pPr>
              <w:jc w:val="both"/>
              <w:rPr>
                <w:rFonts w:cs="Calibri" w:cstheme="minorAscii"/>
                <w:color w:val="auto"/>
                <w:sz w:val="24"/>
                <w:szCs w:val="24"/>
                <w:lang w:val="en-US"/>
              </w:rPr>
            </w:pPr>
            <w:r w:rsidRPr="3C7507F0" w:rsidR="00A63308">
              <w:rPr>
                <w:rFonts w:cs="Calibri" w:cstheme="minorAscii"/>
                <w:color w:val="auto"/>
                <w:sz w:val="24"/>
                <w:szCs w:val="24"/>
                <w:lang w:val="en-US"/>
              </w:rPr>
              <w:t>Name:</w:t>
            </w:r>
          </w:p>
          <w:p w:rsidRPr="009F6502" w:rsidR="00A63308" w:rsidP="3C7507F0" w:rsidRDefault="00A63308" w14:paraId="254DF01C" w14:textId="77777777">
            <w:pPr>
              <w:jc w:val="both"/>
              <w:rPr>
                <w:rFonts w:cs="Calibri" w:cstheme="minorAscii"/>
                <w:color w:val="auto"/>
                <w:sz w:val="24"/>
                <w:szCs w:val="24"/>
                <w:lang w:val="en-US"/>
              </w:rPr>
            </w:pPr>
            <w:r w:rsidRPr="3C7507F0" w:rsidR="00A63308">
              <w:rPr>
                <w:rFonts w:cs="Calibri" w:cstheme="minorAscii"/>
                <w:color w:val="auto"/>
                <w:sz w:val="24"/>
                <w:szCs w:val="24"/>
                <w:lang w:val="en-US"/>
              </w:rPr>
              <w:t>Job Position:</w:t>
            </w:r>
          </w:p>
          <w:p w:rsidRPr="009F6502" w:rsidR="00A63308" w:rsidP="3C7507F0" w:rsidRDefault="00A63308" w14:paraId="3A012289" w14:textId="77777777">
            <w:pPr>
              <w:jc w:val="both"/>
              <w:rPr>
                <w:rFonts w:cs="Calibri" w:cstheme="minorAscii"/>
                <w:color w:val="auto"/>
                <w:sz w:val="24"/>
                <w:szCs w:val="24"/>
                <w:lang w:val="en-US"/>
              </w:rPr>
            </w:pPr>
            <w:r w:rsidRPr="3C7507F0" w:rsidR="00A63308">
              <w:rPr>
                <w:rFonts w:cs="Calibri" w:cstheme="minorAscii"/>
                <w:color w:val="auto"/>
                <w:sz w:val="24"/>
                <w:szCs w:val="24"/>
                <w:lang w:val="en-US"/>
              </w:rPr>
              <w:t>Telephone Number:</w:t>
            </w:r>
          </w:p>
          <w:p w:rsidRPr="009F6502" w:rsidR="00A63308" w:rsidP="3C7507F0" w:rsidRDefault="00A63308" w14:paraId="5896BCBB" w14:textId="77777777">
            <w:pPr>
              <w:jc w:val="both"/>
              <w:rPr>
                <w:rFonts w:cs="Calibri" w:cstheme="minorAscii"/>
                <w:color w:val="auto"/>
                <w:sz w:val="24"/>
                <w:szCs w:val="24"/>
                <w:lang w:val="en-US"/>
              </w:rPr>
            </w:pPr>
            <w:r w:rsidRPr="3C7507F0" w:rsidR="00A63308">
              <w:rPr>
                <w:rFonts w:cs="Calibri" w:cstheme="minorAscii"/>
                <w:color w:val="auto"/>
                <w:sz w:val="24"/>
                <w:szCs w:val="24"/>
                <w:lang w:val="en-US"/>
              </w:rPr>
              <w:t>E</w:t>
            </w:r>
            <w:r w:rsidRPr="3C7507F0" w:rsidR="003A4120">
              <w:rPr>
                <w:rFonts w:cs="Calibri" w:cstheme="minorAscii"/>
                <w:color w:val="auto"/>
                <w:sz w:val="24"/>
                <w:szCs w:val="24"/>
                <w:lang w:val="en-US"/>
              </w:rPr>
              <w:t>lectronic address (e-mail)</w:t>
            </w:r>
            <w:r w:rsidRPr="3C7507F0" w:rsidR="00A63308">
              <w:rPr>
                <w:rFonts w:cs="Calibri" w:cstheme="minorAscii"/>
                <w:color w:val="auto"/>
                <w:sz w:val="24"/>
                <w:szCs w:val="24"/>
                <w:lang w:val="en-US"/>
              </w:rPr>
              <w:t>:</w:t>
            </w:r>
          </w:p>
        </w:tc>
      </w:tr>
    </w:tbl>
    <w:p w:rsidRPr="009F6502" w:rsidR="00461A76" w:rsidP="3C7507F0" w:rsidRDefault="00461A76" w14:paraId="76BD78AF" w14:textId="77777777">
      <w:pPr>
        <w:rPr>
          <w:rFonts w:cs="Calibri" w:cstheme="minorAscii"/>
          <w:color w:val="auto"/>
        </w:rPr>
      </w:pPr>
      <w:r w:rsidRPr="3C7507F0">
        <w:rPr>
          <w:rFonts w:cs="Calibri" w:cstheme="minorAscii"/>
          <w:color w:val="auto"/>
        </w:rPr>
        <w:br w:type="page"/>
      </w:r>
    </w:p>
    <w:tbl>
      <w:tblPr>
        <w:tblStyle w:val="Tabelacomgrade"/>
        <w:tblW w:w="0" w:type="auto"/>
        <w:tblLook w:val="04A0" w:firstRow="1" w:lastRow="0" w:firstColumn="1" w:lastColumn="0" w:noHBand="0" w:noVBand="1"/>
      </w:tblPr>
      <w:tblGrid>
        <w:gridCol w:w="9947"/>
      </w:tblGrid>
      <w:tr w:rsidRPr="009F6502" w:rsidR="00A63308" w:rsidTr="3C7507F0" w14:paraId="70B4202C" w14:textId="77777777">
        <w:trPr>
          <w:trHeight w:val="339"/>
        </w:trPr>
        <w:tc>
          <w:tcPr>
            <w:tcW w:w="9947" w:type="dxa"/>
            <w:tcMar/>
            <w:vAlign w:val="center"/>
          </w:tcPr>
          <w:p w:rsidRPr="009F6502" w:rsidR="00A63308" w:rsidP="3C7507F0" w:rsidRDefault="00A63308" w14:paraId="5DCBDB97" w14:textId="142C41C0">
            <w:pPr>
              <w:jc w:val="center"/>
              <w:rPr>
                <w:b w:val="1"/>
                <w:bCs w:val="1"/>
                <w:color w:val="auto"/>
                <w:sz w:val="24"/>
                <w:szCs w:val="24"/>
                <w:lang w:val="en-US"/>
              </w:rPr>
            </w:pPr>
            <w:r w:rsidRPr="3C7507F0" w:rsidR="00A63308">
              <w:rPr>
                <w:b w:val="1"/>
                <w:bCs w:val="1"/>
                <w:color w:val="auto"/>
                <w:sz w:val="24"/>
                <w:szCs w:val="24"/>
                <w:lang w:val="en-US"/>
              </w:rPr>
              <w:t>tem</w:t>
            </w:r>
            <w:r w:rsidRPr="3C7507F0" w:rsidR="00A63308">
              <w:rPr>
                <w:b w:val="1"/>
                <w:bCs w:val="1"/>
                <w:color w:val="auto"/>
                <w:sz w:val="24"/>
                <w:szCs w:val="24"/>
                <w:lang w:val="en-US"/>
              </w:rPr>
              <w:t xml:space="preserve"> B -</w:t>
            </w:r>
            <w:r w:rsidRPr="3C7507F0" w:rsidR="00C51E4A">
              <w:rPr>
                <w:b w:val="1"/>
                <w:bCs w:val="1"/>
                <w:color w:val="auto"/>
                <w:sz w:val="24"/>
                <w:szCs w:val="24"/>
                <w:lang w:val="en-US"/>
              </w:rPr>
              <w:t xml:space="preserve"> </w:t>
            </w:r>
            <w:r w:rsidRPr="3C7507F0" w:rsidR="00832020">
              <w:rPr>
                <w:b w:val="1"/>
                <w:bCs w:val="1"/>
                <w:color w:val="auto"/>
                <w:sz w:val="24"/>
                <w:szCs w:val="24"/>
                <w:lang w:val="en-US"/>
              </w:rPr>
              <w:t>Total Cost</w:t>
            </w:r>
          </w:p>
        </w:tc>
      </w:tr>
    </w:tbl>
    <w:p w:rsidRPr="009F6502" w:rsidR="00A63308" w:rsidP="3C7507F0" w:rsidRDefault="00A63308" w14:paraId="49431C8A" w14:textId="77777777">
      <w:pPr>
        <w:spacing w:after="0" w:line="240" w:lineRule="auto"/>
        <w:jc w:val="both"/>
        <w:rPr>
          <w:rFonts w:cs="Calibri" w:cstheme="minorAscii"/>
          <w:color w:val="auto"/>
          <w:sz w:val="24"/>
          <w:szCs w:val="24"/>
          <w:lang w:val="en-US"/>
        </w:rPr>
      </w:pPr>
    </w:p>
    <w:p w:rsidRPr="009F6502" w:rsidR="00637CD6" w:rsidP="3C7507F0" w:rsidRDefault="00637CD6" w14:paraId="2EAAAAFB" w14:textId="24C40AA1">
      <w:pPr>
        <w:spacing w:after="0" w:line="240" w:lineRule="auto"/>
        <w:ind w:firstLine="708"/>
        <w:jc w:val="both"/>
        <w:rPr>
          <w:rFonts w:cs="Calibri" w:cstheme="minorAscii"/>
          <w:i w:val="1"/>
          <w:iCs w:val="1"/>
          <w:color w:val="auto"/>
          <w:sz w:val="24"/>
          <w:szCs w:val="24"/>
          <w:lang w:val="en-US"/>
        </w:rPr>
      </w:pPr>
      <w:r w:rsidRPr="3C7507F0" w:rsidR="00637CD6">
        <w:rPr>
          <w:rFonts w:cs="Calibri" w:cstheme="minorAscii"/>
          <w:i w:val="1"/>
          <w:iCs w:val="1"/>
          <w:color w:val="auto"/>
          <w:sz w:val="24"/>
          <w:szCs w:val="24"/>
          <w:lang w:val="en-US"/>
        </w:rPr>
        <w:t>This item provides instructions on how to register, in Appendix VI, data on the company costs.</w:t>
      </w:r>
      <w:r w:rsidRPr="3C7507F0" w:rsidR="00C51E4A">
        <w:rPr>
          <w:rFonts w:cs="Calibri" w:cstheme="minorAscii"/>
          <w:i w:val="1"/>
          <w:iCs w:val="1"/>
          <w:color w:val="auto"/>
          <w:sz w:val="24"/>
          <w:szCs w:val="24"/>
          <w:lang w:val="en-US"/>
        </w:rPr>
        <w:t xml:space="preserve"> </w:t>
      </w:r>
    </w:p>
    <w:p w:rsidRPr="009F6502" w:rsidR="00637CD6" w:rsidP="3C7507F0" w:rsidRDefault="00637CD6" w14:paraId="646E38A5" w14:textId="01C198E9">
      <w:pPr>
        <w:spacing w:after="0" w:line="240" w:lineRule="auto"/>
        <w:ind w:firstLine="708"/>
        <w:jc w:val="both"/>
        <w:rPr>
          <w:rFonts w:cs="Calibri" w:cstheme="minorAscii"/>
          <w:color w:val="auto"/>
          <w:sz w:val="24"/>
          <w:szCs w:val="24"/>
          <w:lang w:val="en-US"/>
        </w:rPr>
      </w:pPr>
      <w:r w:rsidRPr="3C7507F0" w:rsidR="00637CD6">
        <w:rPr>
          <w:rFonts w:cs="Calibri" w:cstheme="minorAscii"/>
          <w:i w:val="1"/>
          <w:iCs w:val="1"/>
          <w:color w:val="auto"/>
          <w:sz w:val="24"/>
          <w:szCs w:val="24"/>
          <w:lang w:val="en-US"/>
        </w:rPr>
        <w:t>Thereby</w:t>
      </w:r>
      <w:r w:rsidRPr="3C7507F0" w:rsidR="00637CD6">
        <w:rPr>
          <w:rFonts w:cs="Calibri" w:cstheme="minorAscii"/>
          <w:i w:val="1"/>
          <w:iCs w:val="1"/>
          <w:color w:val="auto"/>
          <w:sz w:val="24"/>
          <w:szCs w:val="24"/>
          <w:lang w:val="en-US"/>
        </w:rPr>
        <w:t xml:space="preserve">, the purpose of this item is </w:t>
      </w:r>
      <w:r w:rsidRPr="3C7507F0" w:rsidR="00637CD6">
        <w:rPr>
          <w:rFonts w:cs="Calibri" w:cstheme="minorAscii"/>
          <w:i w:val="1"/>
          <w:iCs w:val="1"/>
          <w:color w:val="auto"/>
          <w:sz w:val="24"/>
          <w:szCs w:val="24"/>
          <w:lang w:val="en-US"/>
        </w:rPr>
        <w:t>assess</w:t>
      </w:r>
      <w:r w:rsidRPr="3C7507F0" w:rsidR="00637CD6">
        <w:rPr>
          <w:rFonts w:cs="Calibri" w:cstheme="minorAscii"/>
          <w:i w:val="1"/>
          <w:iCs w:val="1"/>
          <w:color w:val="auto"/>
          <w:sz w:val="24"/>
          <w:szCs w:val="24"/>
          <w:lang w:val="en-US"/>
        </w:rPr>
        <w:t xml:space="preserve"> whether the information </w:t>
      </w:r>
      <w:r w:rsidRPr="3C7507F0" w:rsidR="00637CD6">
        <w:rPr>
          <w:rFonts w:cs="Calibri" w:cstheme="minorAscii"/>
          <w:i w:val="1"/>
          <w:iCs w:val="1"/>
          <w:color w:val="auto"/>
          <w:sz w:val="24"/>
          <w:szCs w:val="24"/>
          <w:lang w:val="en-US"/>
        </w:rPr>
        <w:t>of</w:t>
      </w:r>
      <w:r w:rsidRPr="3C7507F0" w:rsidR="00637CD6">
        <w:rPr>
          <w:rFonts w:cs="Calibri" w:cstheme="minorAscii"/>
          <w:i w:val="1"/>
          <w:iCs w:val="1"/>
          <w:color w:val="auto"/>
          <w:sz w:val="24"/>
          <w:szCs w:val="24"/>
          <w:lang w:val="en-US"/>
        </w:rPr>
        <w:t xml:space="preserve"> sales and exports are consistent with normal business operations of the company.</w:t>
      </w:r>
      <w:r w:rsidRPr="3C7507F0" w:rsidR="00C51E4A">
        <w:rPr>
          <w:rFonts w:cs="Calibri" w:cstheme="minorAscii"/>
          <w:i w:val="1"/>
          <w:iCs w:val="1"/>
          <w:color w:val="auto"/>
          <w:sz w:val="24"/>
          <w:szCs w:val="24"/>
          <w:lang w:val="en-US"/>
        </w:rPr>
        <w:t xml:space="preserve"> </w:t>
      </w:r>
      <w:r w:rsidRPr="3C7507F0" w:rsidR="00637CD6">
        <w:rPr>
          <w:rFonts w:cs="Calibri" w:cstheme="minorAscii"/>
          <w:i w:val="1"/>
          <w:iCs w:val="1"/>
          <w:color w:val="auto"/>
          <w:sz w:val="24"/>
          <w:szCs w:val="24"/>
          <w:lang w:val="en-US"/>
        </w:rPr>
        <w:t xml:space="preserve">Furthermore, the description of cost structure could contribute, when necessary, to </w:t>
      </w:r>
      <w:r w:rsidRPr="3C7507F0" w:rsidR="00637CD6">
        <w:rPr>
          <w:rFonts w:cs="Calibri" w:cstheme="minorAscii"/>
          <w:i w:val="1"/>
          <w:iCs w:val="1"/>
          <w:color w:val="auto"/>
          <w:sz w:val="24"/>
          <w:szCs w:val="24"/>
          <w:lang w:val="en-US"/>
        </w:rPr>
        <w:t>determine</w:t>
      </w:r>
      <w:r w:rsidRPr="3C7507F0" w:rsidR="00637CD6">
        <w:rPr>
          <w:rFonts w:cs="Calibri" w:cstheme="minorAscii"/>
          <w:i w:val="1"/>
          <w:iCs w:val="1"/>
          <w:color w:val="auto"/>
          <w:sz w:val="24"/>
          <w:szCs w:val="24"/>
          <w:lang w:val="en-US"/>
        </w:rPr>
        <w:t xml:space="preserve"> the normal value.</w:t>
      </w:r>
      <w:r>
        <w:tab/>
      </w:r>
    </w:p>
    <w:p w:rsidRPr="009F6502" w:rsidR="00361C67" w:rsidP="3C7507F0" w:rsidRDefault="00361C67" w14:paraId="73800D7F" w14:textId="77777777">
      <w:pPr>
        <w:spacing w:after="0" w:line="240" w:lineRule="auto"/>
        <w:ind w:firstLine="708"/>
        <w:jc w:val="both"/>
        <w:rPr>
          <w:rFonts w:cs="Calibri" w:cstheme="minorAscii"/>
          <w:i w:val="1"/>
          <w:iCs w:val="1"/>
          <w:color w:val="auto"/>
          <w:sz w:val="24"/>
          <w:szCs w:val="24"/>
          <w:lang w:val="en-US"/>
        </w:rPr>
      </w:pPr>
      <w:r w:rsidRPr="3C7507F0" w:rsidR="00361C67">
        <w:rPr>
          <w:rFonts w:cs="Calibri" w:cstheme="minorAscii"/>
          <w:i w:val="1"/>
          <w:iCs w:val="1"/>
          <w:color w:val="auto"/>
          <w:sz w:val="24"/>
          <w:szCs w:val="24"/>
          <w:lang w:val="en-US"/>
        </w:rPr>
        <w:t xml:space="preserve">Actual costs </w:t>
      </w:r>
      <w:r w:rsidRPr="3C7507F0" w:rsidR="008C3BCE">
        <w:rPr>
          <w:rFonts w:cs="Calibri" w:cstheme="minorAscii"/>
          <w:i w:val="1"/>
          <w:iCs w:val="1"/>
          <w:color w:val="auto"/>
          <w:sz w:val="24"/>
          <w:szCs w:val="24"/>
          <w:lang w:val="en-US"/>
        </w:rPr>
        <w:t xml:space="preserve">incurred by the company </w:t>
      </w:r>
      <w:r w:rsidRPr="3C7507F0" w:rsidR="00361C67">
        <w:rPr>
          <w:rFonts w:cs="Calibri" w:cstheme="minorAscii"/>
          <w:i w:val="1"/>
          <w:iCs w:val="1"/>
          <w:color w:val="auto"/>
          <w:sz w:val="24"/>
          <w:szCs w:val="24"/>
          <w:lang w:val="en-US"/>
        </w:rPr>
        <w:t xml:space="preserve">relating to the manufacture of the product should </w:t>
      </w:r>
      <w:r w:rsidRPr="3C7507F0" w:rsidR="00361C67">
        <w:rPr>
          <w:rFonts w:cs="Calibri" w:cstheme="minorAscii"/>
          <w:i w:val="1"/>
          <w:iCs w:val="1"/>
          <w:color w:val="auto"/>
          <w:sz w:val="24"/>
          <w:szCs w:val="24"/>
          <w:lang w:val="en-US"/>
        </w:rPr>
        <w:t>be informed</w:t>
      </w:r>
      <w:r w:rsidRPr="3C7507F0" w:rsidR="00361C67">
        <w:rPr>
          <w:rFonts w:cs="Calibri" w:cstheme="minorAscii"/>
          <w:i w:val="1"/>
          <w:iCs w:val="1"/>
          <w:color w:val="auto"/>
          <w:sz w:val="24"/>
          <w:szCs w:val="24"/>
          <w:lang w:val="en-US"/>
        </w:rPr>
        <w:t xml:space="preserve">, regardless of the destination (domestic market, exports to third countries or exports to Brazil). Hence, in case the company assesses standard cost, this cost should </w:t>
      </w:r>
      <w:r w:rsidRPr="3C7507F0" w:rsidR="00361C67">
        <w:rPr>
          <w:rFonts w:cs="Calibri" w:cstheme="minorAscii"/>
          <w:i w:val="1"/>
          <w:iCs w:val="1"/>
          <w:color w:val="auto"/>
          <w:sz w:val="24"/>
          <w:szCs w:val="24"/>
          <w:lang w:val="en-US"/>
        </w:rPr>
        <w:t>be adjusted</w:t>
      </w:r>
      <w:r w:rsidRPr="3C7507F0" w:rsidR="00361C67">
        <w:rPr>
          <w:rFonts w:cs="Calibri" w:cstheme="minorAscii"/>
          <w:i w:val="1"/>
          <w:iCs w:val="1"/>
          <w:color w:val="auto"/>
          <w:sz w:val="24"/>
          <w:szCs w:val="24"/>
          <w:lang w:val="en-US"/>
        </w:rPr>
        <w:t xml:space="preserve">, and the detailed </w:t>
      </w:r>
      <w:r w:rsidRPr="3C7507F0" w:rsidR="00361C67">
        <w:rPr>
          <w:rFonts w:cs="Calibri" w:cstheme="minorAscii"/>
          <w:i w:val="1"/>
          <w:iCs w:val="1"/>
          <w:color w:val="auto"/>
          <w:sz w:val="24"/>
          <w:szCs w:val="24"/>
          <w:lang w:val="en-US"/>
        </w:rPr>
        <w:t>methodology</w:t>
      </w:r>
      <w:r w:rsidRPr="3C7507F0" w:rsidR="00361C67">
        <w:rPr>
          <w:rFonts w:cs="Calibri" w:cstheme="minorAscii"/>
          <w:i w:val="1"/>
          <w:iCs w:val="1"/>
          <w:color w:val="auto"/>
          <w:sz w:val="24"/>
          <w:szCs w:val="24"/>
          <w:lang w:val="en-US"/>
        </w:rPr>
        <w:t xml:space="preserve"> of adjustment of standard cost to actual cost shall be provided.</w:t>
      </w:r>
    </w:p>
    <w:p w:rsidRPr="009F6502" w:rsidR="00A63308" w:rsidP="3C7507F0" w:rsidRDefault="00A63308" w14:paraId="1292AF22" w14:textId="77777777">
      <w:pPr>
        <w:spacing w:after="0" w:line="240" w:lineRule="auto"/>
        <w:jc w:val="both"/>
        <w:rPr>
          <w:rFonts w:cs="Calibri" w:cstheme="minorAscii"/>
          <w:color w:val="auto"/>
          <w:sz w:val="24"/>
          <w:szCs w:val="24"/>
          <w:lang w:val="en-US"/>
        </w:rPr>
      </w:pPr>
    </w:p>
    <w:p w:rsidRPr="009F6502" w:rsidR="00DE1635" w:rsidP="3C7507F0" w:rsidRDefault="00DE1635" w14:paraId="205577B5" w14:textId="77777777">
      <w:pPr>
        <w:rPr>
          <w:rFonts w:cs="Calibri" w:cstheme="minorAscii"/>
          <w:b w:val="1"/>
          <w:bCs w:val="1"/>
          <w:color w:val="auto"/>
          <w:sz w:val="24"/>
          <w:szCs w:val="24"/>
          <w:lang w:val="en-US"/>
        </w:rPr>
      </w:pPr>
      <w:r w:rsidRPr="3C7507F0" w:rsidR="00DE1635">
        <w:rPr>
          <w:rFonts w:cs="Calibri" w:cstheme="minorAscii"/>
          <w:b w:val="1"/>
          <w:bCs w:val="1"/>
          <w:color w:val="auto"/>
          <w:sz w:val="24"/>
          <w:szCs w:val="24"/>
          <w:lang w:val="en-US"/>
        </w:rPr>
        <w:t>B.1. DATA ON COSTS RECORD</w:t>
      </w:r>
    </w:p>
    <w:p w:rsidRPr="009F6502" w:rsidR="00DE1635" w:rsidP="3C7507F0" w:rsidRDefault="00DE1635" w14:paraId="09DE11C1" w14:textId="77777777">
      <w:pPr>
        <w:rPr>
          <w:rFonts w:cs="Calibri" w:cstheme="minorAscii"/>
          <w:color w:val="auto"/>
          <w:sz w:val="24"/>
          <w:szCs w:val="24"/>
          <w:lang w:val="en-US"/>
        </w:rPr>
      </w:pPr>
      <w:r w:rsidRPr="3C7507F0" w:rsidR="00DE1635">
        <w:rPr>
          <w:rFonts w:cs="Calibri" w:cstheme="minorAscii"/>
          <w:color w:val="auto"/>
          <w:sz w:val="24"/>
          <w:szCs w:val="24"/>
          <w:lang w:val="en-US"/>
        </w:rPr>
        <w:t>B.1.1.</w:t>
      </w:r>
      <w:r w:rsidRPr="3C7507F0" w:rsidR="00DE1635">
        <w:rPr>
          <w:rFonts w:cs="Calibri" w:cstheme="minorAscii"/>
          <w:b w:val="1"/>
          <w:bCs w:val="1"/>
          <w:color w:val="auto"/>
          <w:sz w:val="24"/>
          <w:szCs w:val="24"/>
          <w:lang w:val="en-US"/>
        </w:rPr>
        <w:t xml:space="preserve"> </w:t>
      </w:r>
      <w:r w:rsidRPr="3C7507F0" w:rsidR="00DE1635">
        <w:rPr>
          <w:rFonts w:cs="Calibri" w:cstheme="minorAscii"/>
          <w:color w:val="auto"/>
          <w:sz w:val="24"/>
          <w:szCs w:val="24"/>
          <w:lang w:val="en-US"/>
        </w:rPr>
        <w:t xml:space="preserve">Appendix VI must </w:t>
      </w:r>
      <w:r w:rsidRPr="3C7507F0" w:rsidR="00DE1635">
        <w:rPr>
          <w:rFonts w:cs="Calibri" w:cstheme="minorAscii"/>
          <w:color w:val="auto"/>
          <w:sz w:val="24"/>
          <w:szCs w:val="24"/>
          <w:lang w:val="en-US"/>
        </w:rPr>
        <w:t xml:space="preserve">be </w:t>
      </w:r>
      <w:r w:rsidRPr="3C7507F0" w:rsidR="00DE1635">
        <w:rPr>
          <w:rFonts w:cs="Calibri" w:cstheme="minorAscii"/>
          <w:color w:val="auto"/>
          <w:sz w:val="24"/>
          <w:szCs w:val="24"/>
          <w:lang w:val="en-US"/>
        </w:rPr>
        <w:t>filled</w:t>
      </w:r>
      <w:r w:rsidRPr="3C7507F0" w:rsidR="00417F4F">
        <w:rPr>
          <w:rFonts w:cs="Calibri" w:cstheme="minorAscii"/>
          <w:color w:val="auto"/>
          <w:sz w:val="24"/>
          <w:szCs w:val="24"/>
          <w:lang w:val="en-US"/>
        </w:rPr>
        <w:t>,</w:t>
      </w:r>
      <w:r w:rsidRPr="3C7507F0" w:rsidR="00417F4F">
        <w:rPr>
          <w:rFonts w:cs="Calibri" w:cstheme="minorAscii"/>
          <w:color w:val="auto"/>
          <w:sz w:val="24"/>
          <w:szCs w:val="24"/>
          <w:lang w:val="en-US"/>
        </w:rPr>
        <w:t xml:space="preserve"> with values in the local currency,</w:t>
      </w:r>
      <w:r w:rsidRPr="3C7507F0" w:rsidR="00DE1635">
        <w:rPr>
          <w:rFonts w:cs="Calibri" w:cstheme="minorAscii"/>
          <w:color w:val="auto"/>
          <w:sz w:val="24"/>
          <w:szCs w:val="24"/>
          <w:lang w:val="en-US"/>
        </w:rPr>
        <w:t xml:space="preserve"> according to the description of the fields below</w:t>
      </w:r>
      <w:r w:rsidRPr="3C7507F0" w:rsidR="00DE1635">
        <w:rPr>
          <w:rFonts w:cs="Calibri" w:cstheme="minorAscii"/>
          <w:b w:val="1"/>
          <w:bCs w:val="1"/>
          <w:color w:val="auto"/>
          <w:sz w:val="24"/>
          <w:szCs w:val="24"/>
          <w:lang w:val="en-US"/>
        </w:rPr>
        <w:t xml:space="preserve">. </w:t>
      </w:r>
    </w:p>
    <w:tbl>
      <w:tblPr>
        <w:tblStyle w:val="Tabelacomgrade"/>
        <w:tblW w:w="0" w:type="auto"/>
        <w:tblBorders>
          <w:left w:val="single" w:color="FFFFFF" w:themeColor="background1" w:sz="4" w:space="0"/>
          <w:right w:val="none" w:color="auto" w:sz="0" w:space="0"/>
          <w:insideV w:val="none" w:color="auto" w:sz="0" w:space="0"/>
        </w:tblBorders>
        <w:tblLook w:val="04A0" w:firstRow="1" w:lastRow="0" w:firstColumn="1" w:lastColumn="0" w:noHBand="0" w:noVBand="1"/>
      </w:tblPr>
      <w:tblGrid>
        <w:gridCol w:w="959"/>
        <w:gridCol w:w="3544"/>
        <w:gridCol w:w="5386"/>
      </w:tblGrid>
      <w:tr w:rsidRPr="00C51E4A" w:rsidR="00DE1635" w:rsidTr="3C7507F0" w14:paraId="2ABF3436" w14:textId="77777777">
        <w:tc>
          <w:tcPr>
            <w:tcW w:w="959" w:type="dxa"/>
            <w:tcMar/>
          </w:tcPr>
          <w:p w:rsidRPr="009F6502" w:rsidR="00DE1635" w:rsidP="3C7507F0" w:rsidRDefault="00DE1635" w14:paraId="275BD907" w14:textId="77777777">
            <w:pPr>
              <w:rPr>
                <w:rFonts w:cs="Calibri" w:cstheme="minorAscii"/>
                <w:b w:val="1"/>
                <w:bCs w:val="1"/>
                <w:color w:val="auto"/>
                <w:sz w:val="24"/>
                <w:szCs w:val="24"/>
                <w:lang w:val="en-US"/>
              </w:rPr>
            </w:pPr>
            <w:r w:rsidRPr="3C7507F0" w:rsidR="00DE1635">
              <w:rPr>
                <w:rFonts w:cs="Calibri" w:cstheme="minorAscii"/>
                <w:b w:val="1"/>
                <w:bCs w:val="1"/>
                <w:color w:val="auto"/>
                <w:sz w:val="24"/>
                <w:szCs w:val="24"/>
                <w:lang w:val="en-US"/>
              </w:rPr>
              <w:t>A</w:t>
            </w:r>
          </w:p>
        </w:tc>
        <w:tc>
          <w:tcPr>
            <w:tcW w:w="3544" w:type="dxa"/>
            <w:tcMar/>
            <w:vAlign w:val="center"/>
          </w:tcPr>
          <w:p w:rsidRPr="009F6502" w:rsidR="00DE1635" w:rsidP="3C7507F0" w:rsidRDefault="00DE1635" w14:paraId="09A1B910" w14:textId="77777777">
            <w:pPr>
              <w:jc w:val="center"/>
              <w:rPr>
                <w:rFonts w:cs="Calibri" w:cstheme="minorAscii"/>
                <w:color w:val="auto"/>
                <w:sz w:val="24"/>
                <w:szCs w:val="24"/>
                <w:lang w:val="en-US"/>
              </w:rPr>
            </w:pPr>
            <w:r w:rsidRPr="3C7507F0" w:rsidR="00DE1635">
              <w:rPr>
                <w:rFonts w:cs="Calibri" w:cstheme="minorAscii"/>
                <w:color w:val="auto"/>
                <w:sz w:val="24"/>
                <w:szCs w:val="24"/>
                <w:lang w:val="en-US"/>
              </w:rPr>
              <w:t>Variable Costs</w:t>
            </w:r>
          </w:p>
        </w:tc>
        <w:tc>
          <w:tcPr>
            <w:tcW w:w="5386" w:type="dxa"/>
            <w:tcMar/>
          </w:tcPr>
          <w:p w:rsidRPr="009F6502" w:rsidR="00DE1635" w:rsidP="3C7507F0" w:rsidRDefault="00417F4F" w14:paraId="1C455449" w14:textId="77777777">
            <w:pPr>
              <w:jc w:val="both"/>
              <w:rPr>
                <w:rFonts w:cs="Calibri" w:cstheme="minorAscii"/>
                <w:color w:val="auto"/>
                <w:sz w:val="24"/>
                <w:szCs w:val="24"/>
                <w:lang w:val="en-US"/>
              </w:rPr>
            </w:pPr>
            <w:r w:rsidRPr="3C7507F0" w:rsidR="00417F4F">
              <w:rPr>
                <w:rFonts w:cs="Calibri" w:cstheme="minorAscii"/>
                <w:color w:val="auto"/>
                <w:sz w:val="24"/>
                <w:szCs w:val="24"/>
                <w:lang w:val="en-US"/>
              </w:rPr>
              <w:t>Report the total variable cost, which shall correspond to the sum of columns A.1, A.2, A.3 and A.4.</w:t>
            </w:r>
          </w:p>
        </w:tc>
      </w:tr>
      <w:tr w:rsidRPr="00C51E4A" w:rsidR="00DE1635" w:rsidTr="3C7507F0" w14:paraId="02AE7954" w14:textId="77777777">
        <w:tc>
          <w:tcPr>
            <w:tcW w:w="959" w:type="dxa"/>
            <w:tcMar/>
          </w:tcPr>
          <w:p w:rsidRPr="009F6502" w:rsidR="00DE1635" w:rsidP="3C7507F0" w:rsidRDefault="00DE1635" w14:paraId="0442BE3B" w14:textId="77777777">
            <w:pPr>
              <w:rPr>
                <w:rFonts w:cs="Calibri" w:cstheme="minorAscii"/>
                <w:b w:val="1"/>
                <w:bCs w:val="1"/>
                <w:color w:val="auto"/>
                <w:sz w:val="24"/>
                <w:szCs w:val="24"/>
                <w:lang w:val="en-US"/>
              </w:rPr>
            </w:pPr>
            <w:r w:rsidRPr="3C7507F0" w:rsidR="00DE1635">
              <w:rPr>
                <w:rFonts w:cs="Calibri" w:cstheme="minorAscii"/>
                <w:b w:val="1"/>
                <w:bCs w:val="1"/>
                <w:color w:val="auto"/>
                <w:sz w:val="24"/>
                <w:szCs w:val="24"/>
                <w:lang w:val="en-US"/>
              </w:rPr>
              <w:t>A.1.n</w:t>
            </w:r>
          </w:p>
        </w:tc>
        <w:tc>
          <w:tcPr>
            <w:tcW w:w="3544" w:type="dxa"/>
            <w:tcMar/>
            <w:vAlign w:val="center"/>
          </w:tcPr>
          <w:p w:rsidRPr="009F6502" w:rsidR="00DE1635" w:rsidP="3C7507F0" w:rsidRDefault="002462A8" w14:paraId="0F88A345" w14:textId="77777777">
            <w:pPr>
              <w:jc w:val="center"/>
              <w:rPr>
                <w:rFonts w:cs="Calibri" w:cstheme="minorAscii"/>
                <w:color w:val="auto"/>
                <w:sz w:val="24"/>
                <w:szCs w:val="24"/>
                <w:lang w:val="en-US"/>
              </w:rPr>
            </w:pPr>
            <w:r w:rsidRPr="3C7507F0" w:rsidR="002462A8">
              <w:rPr>
                <w:rFonts w:cs="Calibri" w:cstheme="minorAscii"/>
                <w:color w:val="auto"/>
                <w:sz w:val="24"/>
                <w:szCs w:val="24"/>
                <w:lang w:val="en-US"/>
              </w:rPr>
              <w:t xml:space="preserve">Major </w:t>
            </w:r>
            <w:r w:rsidRPr="3C7507F0" w:rsidR="00DE1635">
              <w:rPr>
                <w:rFonts w:cs="Calibri" w:cstheme="minorAscii"/>
                <w:color w:val="auto"/>
                <w:sz w:val="24"/>
                <w:szCs w:val="24"/>
                <w:lang w:val="en-US"/>
              </w:rPr>
              <w:t>Raw Materials</w:t>
            </w:r>
            <w:r w:rsidRPr="3C7507F0" w:rsidR="004672CA">
              <w:rPr>
                <w:rFonts w:cs="Calibri" w:cstheme="minorAscii"/>
                <w:color w:val="auto"/>
                <w:sz w:val="24"/>
                <w:szCs w:val="24"/>
                <w:lang w:val="en-US"/>
              </w:rPr>
              <w:t xml:space="preserve"> </w:t>
            </w:r>
            <w:r w:rsidRPr="3C7507F0" w:rsidR="002462A8">
              <w:rPr>
                <w:rFonts w:cs="Calibri" w:cstheme="minorAscii"/>
                <w:color w:val="auto"/>
                <w:sz w:val="24"/>
                <w:szCs w:val="24"/>
                <w:lang w:val="en-US"/>
              </w:rPr>
              <w:t>/ Inputs</w:t>
            </w:r>
          </w:p>
        </w:tc>
        <w:tc>
          <w:tcPr>
            <w:tcW w:w="5386" w:type="dxa"/>
            <w:tcMar/>
          </w:tcPr>
          <w:p w:rsidRPr="009F6502" w:rsidR="00DE1635" w:rsidP="3C7507F0" w:rsidRDefault="00AC4C35" w14:paraId="07EC4CA3" w14:textId="77777777">
            <w:pPr>
              <w:jc w:val="both"/>
              <w:rPr>
                <w:rFonts w:cs="Calibri" w:cstheme="minorAscii"/>
                <w:color w:val="auto" w:themeColor="text1"/>
                <w:sz w:val="24"/>
                <w:szCs w:val="24"/>
                <w:lang w:val="en-US"/>
              </w:rPr>
            </w:pPr>
            <w:r w:rsidRPr="3C7507F0" w:rsidR="00AC4C35">
              <w:rPr>
                <w:rFonts w:cs="Calibri" w:cstheme="minorAscii"/>
                <w:color w:val="auto"/>
                <w:sz w:val="24"/>
                <w:szCs w:val="24"/>
                <w:lang w:val="en-US"/>
              </w:rPr>
              <w:t xml:space="preserve">Report the total cost incurred </w:t>
            </w:r>
            <w:r w:rsidRPr="3C7507F0" w:rsidR="004B5411">
              <w:rPr>
                <w:rFonts w:cs="Calibri" w:cstheme="minorAscii"/>
                <w:color w:val="auto"/>
                <w:sz w:val="24"/>
                <w:szCs w:val="24"/>
                <w:lang w:val="en-US"/>
              </w:rPr>
              <w:t>with</w:t>
            </w:r>
            <w:r w:rsidRPr="3C7507F0" w:rsidR="00AC4C35">
              <w:rPr>
                <w:rFonts w:cs="Calibri" w:cstheme="minorAscii"/>
                <w:color w:val="auto"/>
                <w:sz w:val="24"/>
                <w:szCs w:val="24"/>
                <w:lang w:val="en-US"/>
              </w:rPr>
              <w:t xml:space="preserve"> each one of the major raw materials and inputs used in the manufacturing of the product. Each rubric must </w:t>
            </w:r>
            <w:r w:rsidRPr="3C7507F0" w:rsidR="00AC4C35">
              <w:rPr>
                <w:rFonts w:cs="Calibri" w:cstheme="minorAscii"/>
                <w:color w:val="auto"/>
                <w:sz w:val="24"/>
                <w:szCs w:val="24"/>
                <w:lang w:val="en-US"/>
              </w:rPr>
              <w:t xml:space="preserve">be </w:t>
            </w:r>
            <w:r w:rsidRPr="3C7507F0" w:rsidR="00AC4C35">
              <w:rPr>
                <w:rFonts w:cs="Calibri" w:cstheme="minorAscii"/>
                <w:color w:val="auto"/>
                <w:sz w:val="24"/>
                <w:szCs w:val="24"/>
                <w:lang w:val="en-US"/>
              </w:rPr>
              <w:t>discriminated</w:t>
            </w:r>
            <w:r w:rsidRPr="3C7507F0" w:rsidR="00AC4C35">
              <w:rPr>
                <w:rFonts w:cs="Calibri" w:cstheme="minorAscii"/>
                <w:color w:val="auto"/>
                <w:sz w:val="24"/>
                <w:szCs w:val="24"/>
                <w:lang w:val="en-US"/>
              </w:rPr>
              <w:t xml:space="preserve"> by inserting a new column </w:t>
            </w:r>
            <w:r w:rsidRPr="3C7507F0" w:rsidR="000F2B96">
              <w:rPr>
                <w:rFonts w:cs="Calibri" w:cstheme="minorAscii"/>
                <w:color w:val="auto"/>
                <w:sz w:val="24"/>
                <w:szCs w:val="24"/>
                <w:lang w:val="en-US"/>
              </w:rPr>
              <w:t>i</w:t>
            </w:r>
            <w:r w:rsidRPr="3C7507F0" w:rsidR="00AC4C35">
              <w:rPr>
                <w:rFonts w:cs="Calibri" w:cstheme="minorAscii"/>
                <w:color w:val="auto"/>
                <w:sz w:val="24"/>
                <w:szCs w:val="24"/>
                <w:lang w:val="en-US"/>
              </w:rPr>
              <w:t xml:space="preserve">n the worksheet (A.1.1 to A.1.n). </w:t>
            </w:r>
            <w:r w:rsidRPr="3C7507F0" w:rsidR="00DE1635">
              <w:rPr>
                <w:rFonts w:cs="Calibri" w:cstheme="minorAscii"/>
                <w:color w:val="auto"/>
                <w:sz w:val="24"/>
                <w:szCs w:val="24"/>
                <w:lang w:val="en-US"/>
              </w:rPr>
              <w:t xml:space="preserve">The raw material cost must include transportation expenses, import tariffs and other costs normally associated </w:t>
            </w:r>
            <w:r w:rsidRPr="3C7507F0" w:rsidR="00DE1635">
              <w:rPr>
                <w:rFonts w:cs="Calibri" w:cstheme="minorAscii"/>
                <w:color w:val="auto"/>
                <w:sz w:val="24"/>
                <w:szCs w:val="24"/>
                <w:lang w:val="en-US"/>
              </w:rPr>
              <w:t>to</w:t>
            </w:r>
            <w:r w:rsidRPr="3C7507F0" w:rsidR="00DE1635">
              <w:rPr>
                <w:rFonts w:cs="Calibri" w:cstheme="minorAscii"/>
                <w:color w:val="auto"/>
                <w:sz w:val="24"/>
                <w:szCs w:val="24"/>
                <w:lang w:val="en-US"/>
              </w:rPr>
              <w:t xml:space="preserve"> the product </w:t>
            </w:r>
            <w:r w:rsidRPr="3C7507F0" w:rsidR="00DE1635">
              <w:rPr>
                <w:rFonts w:cs="Calibri" w:cstheme="minorAscii"/>
                <w:color w:val="auto"/>
                <w:sz w:val="24"/>
                <w:szCs w:val="24"/>
                <w:lang w:val="en-US"/>
              </w:rPr>
              <w:t>acquisition. However, costs related to i</w:t>
            </w:r>
            <w:r w:rsidRPr="3C7507F0" w:rsidR="00DE1635">
              <w:rPr>
                <w:rFonts w:cs="Calibri" w:cstheme="minorAscii"/>
                <w:color w:val="auto"/>
                <w:sz w:val="24"/>
                <w:szCs w:val="24"/>
                <w:lang w:val="en-US"/>
              </w:rPr>
              <w:t xml:space="preserve">nternal indirect taxes must </w:t>
            </w:r>
            <w:r w:rsidRPr="3C7507F0" w:rsidR="00DE1635">
              <w:rPr>
                <w:rFonts w:cs="Calibri" w:cstheme="minorAscii"/>
                <w:color w:val="auto"/>
                <w:sz w:val="24"/>
                <w:szCs w:val="24"/>
                <w:lang w:val="en-US"/>
              </w:rPr>
              <w:t>be excluded</w:t>
            </w:r>
            <w:r w:rsidRPr="3C7507F0" w:rsidR="00DE1635">
              <w:rPr>
                <w:rFonts w:cs="Calibri" w:cstheme="minorAscii"/>
                <w:color w:val="auto"/>
                <w:sz w:val="24"/>
                <w:szCs w:val="24"/>
                <w:lang w:val="en-US"/>
              </w:rPr>
              <w:t xml:space="preserve"> (</w:t>
            </w:r>
            <w:r w:rsidRPr="3C7507F0" w:rsidR="00DE1635">
              <w:rPr>
                <w:rFonts w:cs="Calibri" w:cstheme="minorAscii"/>
                <w:color w:val="auto"/>
                <w:sz w:val="24"/>
                <w:szCs w:val="24"/>
                <w:lang w:val="en-US"/>
              </w:rPr>
              <w:t>e.g</w:t>
            </w:r>
            <w:r w:rsidRPr="3C7507F0" w:rsidR="00DE1635">
              <w:rPr>
                <w:rFonts w:cs="Calibri" w:cstheme="minorAscii"/>
                <w:color w:val="auto"/>
                <w:sz w:val="24"/>
                <w:szCs w:val="24"/>
                <w:lang w:val="en-US"/>
              </w:rPr>
              <w:t xml:space="preserve"> VAT).</w:t>
            </w:r>
          </w:p>
          <w:p w:rsidRPr="009F6502" w:rsidR="000F2B96" w:rsidP="3C7507F0" w:rsidRDefault="000F2B96" w14:paraId="0F44B008" w14:textId="77777777">
            <w:pPr>
              <w:jc w:val="both"/>
              <w:rPr>
                <w:rFonts w:cs="Calibri" w:cstheme="minorAscii"/>
                <w:color w:val="auto" w:themeColor="text1"/>
                <w:sz w:val="24"/>
                <w:szCs w:val="24"/>
                <w:lang w:val="en-US"/>
              </w:rPr>
            </w:pPr>
          </w:p>
          <w:p w:rsidRPr="009F6502" w:rsidR="000F2B96" w:rsidP="3C7507F0" w:rsidRDefault="000F2B96" w14:paraId="5921D9D4" w14:textId="77777777">
            <w:pPr>
              <w:jc w:val="both"/>
              <w:rPr>
                <w:rFonts w:cs="Calibri" w:cstheme="minorAscii"/>
                <w:color w:val="auto"/>
                <w:sz w:val="24"/>
                <w:szCs w:val="24"/>
                <w:lang w:val="en-US"/>
              </w:rPr>
            </w:pPr>
            <w:r w:rsidRPr="3C7507F0" w:rsidR="000F2B96">
              <w:rPr>
                <w:rFonts w:cs="Calibri" w:cstheme="minorAscii"/>
                <w:color w:val="auto"/>
                <w:sz w:val="24"/>
                <w:szCs w:val="24"/>
                <w:lang w:val="en-US"/>
              </w:rPr>
              <w:t xml:space="preserve">For each major raw material or input reported, add </w:t>
            </w:r>
            <w:r w:rsidRPr="3C7507F0" w:rsidR="00900EE2">
              <w:rPr>
                <w:rFonts w:cs="Calibri" w:cstheme="minorAscii"/>
                <w:color w:val="auto"/>
                <w:sz w:val="24"/>
                <w:szCs w:val="24"/>
                <w:lang w:val="en-US"/>
              </w:rPr>
              <w:t xml:space="preserve">a </w:t>
            </w:r>
            <w:r w:rsidRPr="3C7507F0" w:rsidR="000F2B96">
              <w:rPr>
                <w:rFonts w:cs="Calibri" w:cstheme="minorAscii"/>
                <w:color w:val="auto"/>
                <w:sz w:val="24"/>
                <w:szCs w:val="24"/>
                <w:lang w:val="en-US"/>
              </w:rPr>
              <w:t xml:space="preserve">column in the worksheet, </w:t>
            </w:r>
            <w:r w:rsidRPr="3C7507F0" w:rsidR="000F2B96">
              <w:rPr>
                <w:rFonts w:cs="Calibri" w:cstheme="minorAscii"/>
                <w:color w:val="auto"/>
                <w:sz w:val="24"/>
                <w:szCs w:val="24"/>
                <w:lang w:val="en-US"/>
              </w:rPr>
              <w:t>containing</w:t>
            </w:r>
            <w:r w:rsidRPr="3C7507F0" w:rsidR="000F2B96">
              <w:rPr>
                <w:rFonts w:cs="Calibri" w:cstheme="minorAscii"/>
                <w:color w:val="auto"/>
                <w:sz w:val="24"/>
                <w:szCs w:val="24"/>
                <w:lang w:val="en-US"/>
              </w:rPr>
              <w:t xml:space="preserve"> the effective </w:t>
            </w:r>
            <w:r w:rsidRPr="3C7507F0" w:rsidR="00EF24BE">
              <w:rPr>
                <w:rFonts w:cs="Calibri" w:cstheme="minorAscii"/>
                <w:color w:val="auto"/>
                <w:sz w:val="24"/>
                <w:szCs w:val="24"/>
                <w:lang w:val="en-US"/>
              </w:rPr>
              <w:t>unit</w:t>
            </w:r>
            <w:r w:rsidRPr="3C7507F0" w:rsidR="000F2B96">
              <w:rPr>
                <w:rFonts w:cs="Calibri" w:cstheme="minorAscii"/>
                <w:color w:val="auto"/>
                <w:sz w:val="24"/>
                <w:szCs w:val="24"/>
                <w:lang w:val="en-US"/>
              </w:rPr>
              <w:t xml:space="preserve"> consumption which refers to that major raw material or input and the unit in which that information will </w:t>
            </w:r>
            <w:r w:rsidRPr="3C7507F0" w:rsidR="000F2B96">
              <w:rPr>
                <w:rFonts w:cs="Calibri" w:cstheme="minorAscii"/>
                <w:color w:val="auto"/>
                <w:sz w:val="24"/>
                <w:szCs w:val="24"/>
                <w:lang w:val="en-US"/>
              </w:rPr>
              <w:t>be reported</w:t>
            </w:r>
            <w:r w:rsidRPr="3C7507F0" w:rsidR="000F2B96">
              <w:rPr>
                <w:rFonts w:cs="Calibri" w:cstheme="minorAscii"/>
                <w:color w:val="auto"/>
                <w:sz w:val="24"/>
                <w:szCs w:val="24"/>
                <w:lang w:val="en-US"/>
              </w:rPr>
              <w:t xml:space="preserve">. </w:t>
            </w:r>
            <w:r w:rsidRPr="3C7507F0" w:rsidR="000F2B96">
              <w:rPr>
                <w:rFonts w:cs="Calibri" w:cstheme="minorAscii"/>
                <w:color w:val="auto"/>
                <w:sz w:val="24"/>
                <w:szCs w:val="24"/>
                <w:lang w:val="en-US"/>
              </w:rPr>
              <w:t>For the purpose of</w:t>
            </w:r>
            <w:r w:rsidRPr="3C7507F0" w:rsidR="000F2B96">
              <w:rPr>
                <w:rFonts w:cs="Calibri" w:cstheme="minorAscii"/>
                <w:color w:val="auto"/>
                <w:sz w:val="24"/>
                <w:szCs w:val="24"/>
                <w:lang w:val="en-US"/>
              </w:rPr>
              <w:t xml:space="preserve"> fulfilling this field,</w:t>
            </w:r>
            <w:r w:rsidRPr="3C7507F0" w:rsidR="00EF24BE">
              <w:rPr>
                <w:rFonts w:cs="Calibri" w:cstheme="minorAscii"/>
                <w:color w:val="auto"/>
                <w:sz w:val="24"/>
                <w:szCs w:val="24"/>
                <w:lang w:val="en-US"/>
              </w:rPr>
              <w:t xml:space="preserve"> unit</w:t>
            </w:r>
            <w:r w:rsidRPr="3C7507F0" w:rsidR="000F2B96">
              <w:rPr>
                <w:rFonts w:cs="Calibri" w:cstheme="minorAscii"/>
                <w:color w:val="auto"/>
                <w:sz w:val="24"/>
                <w:szCs w:val="24"/>
                <w:lang w:val="en-US"/>
              </w:rPr>
              <w:t xml:space="preserve"> consumption shall be understood as the quantity of a certain major raw material or input needed for the manufacturing of one unit of the product. </w:t>
            </w:r>
          </w:p>
        </w:tc>
      </w:tr>
      <w:tr w:rsidRPr="00C51E4A" w:rsidR="00DE1635" w:rsidTr="3C7507F0" w14:paraId="5990C398" w14:textId="77777777">
        <w:tc>
          <w:tcPr>
            <w:tcW w:w="959" w:type="dxa"/>
            <w:tcMar/>
          </w:tcPr>
          <w:p w:rsidRPr="009F6502" w:rsidR="00DE1635" w:rsidP="3C7507F0" w:rsidRDefault="00DE1635" w14:paraId="7A7140C9" w14:textId="77777777">
            <w:pPr>
              <w:rPr>
                <w:rFonts w:cs="Calibri" w:cstheme="minorAscii"/>
                <w:b w:val="1"/>
                <w:bCs w:val="1"/>
                <w:color w:val="auto"/>
                <w:sz w:val="24"/>
                <w:szCs w:val="24"/>
                <w:lang w:val="en-US"/>
              </w:rPr>
            </w:pPr>
            <w:r w:rsidRPr="3C7507F0" w:rsidR="00DE1635">
              <w:rPr>
                <w:rFonts w:cs="Calibri" w:cstheme="minorAscii"/>
                <w:b w:val="1"/>
                <w:bCs w:val="1"/>
                <w:color w:val="auto"/>
                <w:sz w:val="24"/>
                <w:szCs w:val="24"/>
                <w:lang w:val="en-US"/>
              </w:rPr>
              <w:t>A.2</w:t>
            </w:r>
          </w:p>
        </w:tc>
        <w:tc>
          <w:tcPr>
            <w:tcW w:w="3544" w:type="dxa"/>
            <w:tcMar/>
            <w:vAlign w:val="center"/>
          </w:tcPr>
          <w:p w:rsidRPr="009F6502" w:rsidR="00DE1635" w:rsidP="3C7507F0" w:rsidRDefault="004672CA" w14:paraId="65CF64D8" w14:textId="77777777">
            <w:pPr>
              <w:jc w:val="center"/>
              <w:rPr>
                <w:rFonts w:cs="Calibri" w:cstheme="minorAscii"/>
                <w:color w:val="auto"/>
                <w:sz w:val="24"/>
                <w:szCs w:val="24"/>
                <w:lang w:val="en-US"/>
              </w:rPr>
            </w:pPr>
            <w:r w:rsidRPr="3C7507F0" w:rsidR="004672CA">
              <w:rPr>
                <w:rFonts w:cs="Calibri" w:cstheme="minorAscii"/>
                <w:color w:val="auto"/>
                <w:sz w:val="24"/>
                <w:szCs w:val="24"/>
                <w:lang w:val="en-US"/>
              </w:rPr>
              <w:t>Other Raw</w:t>
            </w:r>
            <w:r w:rsidRPr="3C7507F0" w:rsidR="00DE1635">
              <w:rPr>
                <w:rFonts w:cs="Calibri" w:cstheme="minorAscii"/>
                <w:color w:val="auto"/>
                <w:sz w:val="24"/>
                <w:szCs w:val="24"/>
                <w:lang w:val="en-US"/>
              </w:rPr>
              <w:t xml:space="preserve"> Materials</w:t>
            </w:r>
            <w:r w:rsidRPr="3C7507F0" w:rsidR="004672CA">
              <w:rPr>
                <w:rFonts w:cs="Calibri" w:cstheme="minorAscii"/>
                <w:color w:val="auto"/>
                <w:sz w:val="24"/>
                <w:szCs w:val="24"/>
                <w:lang w:val="en-US"/>
              </w:rPr>
              <w:t xml:space="preserve"> / Inputs</w:t>
            </w:r>
          </w:p>
        </w:tc>
        <w:tc>
          <w:tcPr>
            <w:tcW w:w="5386" w:type="dxa"/>
            <w:tcMar/>
          </w:tcPr>
          <w:p w:rsidRPr="009F6502" w:rsidR="00DE1635" w:rsidP="3C7507F0" w:rsidRDefault="004672CA" w14:paraId="605C8CC1" w14:textId="77777777">
            <w:pPr>
              <w:jc w:val="both"/>
              <w:rPr>
                <w:rFonts w:cs="Calibri" w:cstheme="minorAscii"/>
                <w:color w:val="auto"/>
                <w:sz w:val="24"/>
                <w:szCs w:val="24"/>
                <w:lang w:val="en-US"/>
              </w:rPr>
            </w:pPr>
            <w:r w:rsidRPr="3C7507F0" w:rsidR="004672CA">
              <w:rPr>
                <w:rFonts w:cs="Calibri" w:cstheme="minorAscii"/>
                <w:color w:val="auto"/>
                <w:sz w:val="24"/>
                <w:szCs w:val="24"/>
                <w:lang w:val="en-US"/>
              </w:rPr>
              <w:t xml:space="preserve">Report the total cost incurred with other raw materials or inputs used in the manufacturing of the product. </w:t>
            </w:r>
          </w:p>
        </w:tc>
      </w:tr>
      <w:tr w:rsidRPr="00C51E4A" w:rsidR="00DE1635" w:rsidTr="3C7507F0" w14:paraId="4FF88851" w14:textId="77777777">
        <w:tc>
          <w:tcPr>
            <w:tcW w:w="959" w:type="dxa"/>
            <w:tcMar/>
          </w:tcPr>
          <w:p w:rsidRPr="009F6502" w:rsidR="00DE1635" w:rsidP="3C7507F0" w:rsidRDefault="00DE1635" w14:paraId="21AC853F" w14:textId="77777777">
            <w:pPr>
              <w:rPr>
                <w:rFonts w:cs="Calibri" w:cstheme="minorAscii"/>
                <w:b w:val="1"/>
                <w:bCs w:val="1"/>
                <w:color w:val="auto"/>
                <w:sz w:val="24"/>
                <w:szCs w:val="24"/>
                <w:lang w:val="en-US"/>
              </w:rPr>
            </w:pPr>
            <w:r w:rsidRPr="3C7507F0" w:rsidR="00DE1635">
              <w:rPr>
                <w:rFonts w:cs="Calibri" w:cstheme="minorAscii"/>
                <w:b w:val="1"/>
                <w:bCs w:val="1"/>
                <w:color w:val="auto"/>
                <w:sz w:val="24"/>
                <w:szCs w:val="24"/>
                <w:lang w:val="en-US"/>
              </w:rPr>
              <w:t>A.3</w:t>
            </w:r>
            <w:r w:rsidRPr="3C7507F0" w:rsidR="00BF1F64">
              <w:rPr>
                <w:rFonts w:cs="Calibri" w:cstheme="minorAscii"/>
                <w:b w:val="1"/>
                <w:bCs w:val="1"/>
                <w:color w:val="auto"/>
                <w:sz w:val="24"/>
                <w:szCs w:val="24"/>
                <w:lang w:val="en-US"/>
              </w:rPr>
              <w:t>.n</w:t>
            </w:r>
          </w:p>
        </w:tc>
        <w:tc>
          <w:tcPr>
            <w:tcW w:w="3544" w:type="dxa"/>
            <w:tcMar/>
            <w:vAlign w:val="center"/>
          </w:tcPr>
          <w:p w:rsidRPr="009F6502" w:rsidR="00DE1635" w:rsidP="3C7507F0" w:rsidRDefault="00DE1635" w14:paraId="7280925B" w14:textId="77777777">
            <w:pPr>
              <w:jc w:val="center"/>
              <w:rPr>
                <w:rFonts w:cs="Calibri" w:cstheme="minorAscii"/>
                <w:color w:val="auto"/>
                <w:sz w:val="24"/>
                <w:szCs w:val="24"/>
                <w:lang w:val="en-US"/>
              </w:rPr>
            </w:pPr>
            <w:r w:rsidRPr="3C7507F0" w:rsidR="00DE1635">
              <w:rPr>
                <w:rFonts w:cs="Calibri" w:cstheme="minorAscii"/>
                <w:color w:val="auto"/>
                <w:sz w:val="24"/>
                <w:szCs w:val="24"/>
                <w:lang w:val="en-US"/>
              </w:rPr>
              <w:t>Utilities</w:t>
            </w:r>
          </w:p>
        </w:tc>
        <w:tc>
          <w:tcPr>
            <w:tcW w:w="5386" w:type="dxa"/>
            <w:tcMar/>
          </w:tcPr>
          <w:p w:rsidRPr="009F6502" w:rsidR="00DE1635" w:rsidP="3C7507F0" w:rsidRDefault="00DE1635" w14:paraId="497BB068" w14:textId="77777777">
            <w:pPr>
              <w:jc w:val="both"/>
              <w:rPr>
                <w:rFonts w:cs="Calibri" w:cstheme="minorAscii"/>
                <w:color w:val="auto"/>
                <w:sz w:val="24"/>
                <w:szCs w:val="24"/>
                <w:lang w:val="en-US"/>
              </w:rPr>
            </w:pPr>
            <w:r w:rsidRPr="3C7507F0" w:rsidR="00DE1635">
              <w:rPr>
                <w:rFonts w:cs="Calibri" w:cstheme="minorAscii"/>
                <w:color w:val="auto"/>
                <w:sz w:val="24"/>
                <w:szCs w:val="24"/>
                <w:lang w:val="en-US"/>
              </w:rPr>
              <w:t xml:space="preserve">Report the total cost with utilities </w:t>
            </w:r>
            <w:r w:rsidRPr="3C7507F0" w:rsidR="00350CC7">
              <w:rPr>
                <w:rFonts w:cs="Calibri" w:cstheme="minorAscii"/>
                <w:color w:val="auto"/>
                <w:sz w:val="24"/>
                <w:szCs w:val="24"/>
                <w:lang w:val="en-US"/>
              </w:rPr>
              <w:t xml:space="preserve">incurred in the </w:t>
            </w:r>
            <w:r w:rsidRPr="3C7507F0" w:rsidR="00BF1F64">
              <w:rPr>
                <w:rFonts w:cs="Calibri" w:cstheme="minorAscii"/>
                <w:color w:val="auto"/>
                <w:sz w:val="24"/>
                <w:szCs w:val="24"/>
                <w:lang w:val="en-US"/>
              </w:rPr>
              <w:t xml:space="preserve">manufacturing </w:t>
            </w:r>
            <w:r w:rsidRPr="3C7507F0" w:rsidR="00350CC7">
              <w:rPr>
                <w:rFonts w:cs="Calibri" w:cstheme="minorAscii"/>
                <w:color w:val="auto"/>
                <w:sz w:val="24"/>
                <w:szCs w:val="24"/>
                <w:lang w:val="en-US"/>
              </w:rPr>
              <w:t xml:space="preserve">of the product. The cost incurred with utilities </w:t>
            </w:r>
            <w:r w:rsidRPr="3C7507F0" w:rsidR="00DE1635">
              <w:rPr>
                <w:rFonts w:cs="Calibri" w:cstheme="minorAscii"/>
                <w:color w:val="auto"/>
                <w:sz w:val="24"/>
                <w:szCs w:val="24"/>
                <w:lang w:val="en-US"/>
              </w:rPr>
              <w:t xml:space="preserve">such as </w:t>
            </w:r>
            <w:r w:rsidRPr="3C7507F0" w:rsidR="00350CC7">
              <w:rPr>
                <w:rFonts w:cs="Calibri" w:cstheme="minorAscii"/>
                <w:color w:val="auto"/>
                <w:sz w:val="24"/>
                <w:szCs w:val="24"/>
                <w:lang w:val="en-US"/>
              </w:rPr>
              <w:t xml:space="preserve">water, </w:t>
            </w:r>
            <w:r w:rsidRPr="3C7507F0" w:rsidR="00DE1635">
              <w:rPr>
                <w:rFonts w:cs="Calibri" w:cstheme="minorAscii"/>
                <w:color w:val="auto"/>
                <w:sz w:val="24"/>
                <w:szCs w:val="24"/>
                <w:lang w:val="en-US"/>
              </w:rPr>
              <w:t xml:space="preserve">electrical </w:t>
            </w:r>
            <w:r w:rsidRPr="3C7507F0" w:rsidR="00DE1635">
              <w:rPr>
                <w:rFonts w:cs="Calibri" w:cstheme="minorAscii"/>
                <w:color w:val="auto"/>
                <w:sz w:val="24"/>
                <w:szCs w:val="24"/>
                <w:lang w:val="en-US"/>
              </w:rPr>
              <w:t>energy</w:t>
            </w:r>
            <w:r w:rsidRPr="3C7507F0" w:rsidR="00DE1635">
              <w:rPr>
                <w:rFonts w:cs="Calibri" w:cstheme="minorAscii"/>
                <w:color w:val="auto"/>
                <w:sz w:val="24"/>
                <w:szCs w:val="24"/>
                <w:lang w:val="en-US"/>
              </w:rPr>
              <w:t xml:space="preserve"> or any other energy source (</w:t>
            </w:r>
            <w:r w:rsidRPr="3C7507F0" w:rsidR="00DE1635">
              <w:rPr>
                <w:rFonts w:cs="Calibri" w:cstheme="minorAscii"/>
                <w:color w:val="auto"/>
                <w:sz w:val="24"/>
                <w:szCs w:val="24"/>
                <w:lang w:val="en-US"/>
              </w:rPr>
              <w:t>e.g.</w:t>
            </w:r>
            <w:r w:rsidRPr="3C7507F0" w:rsidR="00DE1635">
              <w:rPr>
                <w:rFonts w:cs="Calibri" w:cstheme="minorAscii"/>
                <w:color w:val="auto"/>
                <w:sz w:val="24"/>
                <w:szCs w:val="24"/>
                <w:lang w:val="en-US"/>
              </w:rPr>
              <w:t xml:space="preserve"> </w:t>
            </w:r>
            <w:r w:rsidRPr="3C7507F0" w:rsidR="00DE1635">
              <w:rPr>
                <w:rFonts w:cs="Calibri" w:cstheme="minorAscii"/>
                <w:color w:val="auto"/>
                <w:sz w:val="24"/>
                <w:szCs w:val="24"/>
                <w:lang w:val="en-US"/>
              </w:rPr>
              <w:t>termic</w:t>
            </w:r>
            <w:r w:rsidRPr="3C7507F0" w:rsidR="00DE1635">
              <w:rPr>
                <w:rFonts w:cs="Calibri" w:cstheme="minorAscii"/>
                <w:color w:val="auto"/>
                <w:sz w:val="24"/>
                <w:szCs w:val="24"/>
                <w:lang w:val="en-US"/>
              </w:rPr>
              <w:t>, steam or gas)</w:t>
            </w:r>
            <w:r w:rsidRPr="3C7507F0" w:rsidR="00350CC7">
              <w:rPr>
                <w:rFonts w:cs="Calibri" w:cstheme="minorAscii"/>
                <w:color w:val="auto"/>
                <w:sz w:val="24"/>
                <w:szCs w:val="24"/>
                <w:lang w:val="en-US"/>
              </w:rPr>
              <w:t xml:space="preserve">, among </w:t>
            </w:r>
            <w:r w:rsidRPr="3C7507F0" w:rsidR="00350CC7">
              <w:rPr>
                <w:rFonts w:cs="Calibri" w:cstheme="minorAscii"/>
                <w:color w:val="auto"/>
                <w:sz w:val="24"/>
                <w:szCs w:val="24"/>
                <w:lang w:val="en-US"/>
              </w:rPr>
              <w:t>other</w:t>
            </w:r>
            <w:r w:rsidRPr="3C7507F0" w:rsidR="00350CC7">
              <w:rPr>
                <w:rFonts w:cs="Calibri" w:cstheme="minorAscii"/>
                <w:color w:val="auto"/>
                <w:sz w:val="24"/>
                <w:szCs w:val="24"/>
                <w:lang w:val="en-US"/>
              </w:rPr>
              <w:t xml:space="preserve">, must be reported. Each one of the rubrics must </w:t>
            </w:r>
            <w:r w:rsidRPr="3C7507F0" w:rsidR="00350CC7">
              <w:rPr>
                <w:rFonts w:cs="Calibri" w:cstheme="minorAscii"/>
                <w:color w:val="auto"/>
                <w:sz w:val="24"/>
                <w:szCs w:val="24"/>
                <w:lang w:val="en-US"/>
              </w:rPr>
              <w:t xml:space="preserve">be </w:t>
            </w:r>
            <w:r w:rsidRPr="3C7507F0" w:rsidR="00350CC7">
              <w:rPr>
                <w:rFonts w:cs="Calibri" w:cstheme="minorAscii"/>
                <w:color w:val="auto"/>
                <w:sz w:val="24"/>
                <w:szCs w:val="24"/>
                <w:lang w:val="en-US"/>
              </w:rPr>
              <w:t>discriminated</w:t>
            </w:r>
            <w:r w:rsidRPr="3C7507F0" w:rsidR="00350CC7">
              <w:rPr>
                <w:rFonts w:cs="Calibri" w:cstheme="minorAscii"/>
                <w:color w:val="auto"/>
                <w:sz w:val="24"/>
                <w:szCs w:val="24"/>
                <w:lang w:val="en-US"/>
              </w:rPr>
              <w:t xml:space="preserve"> by inserting a new column in the worksheet (A.3.1 to A.3.n).</w:t>
            </w:r>
          </w:p>
          <w:p w:rsidRPr="009F6502" w:rsidR="00900EE2" w:rsidP="3C7507F0" w:rsidRDefault="00900EE2" w14:paraId="292B6FA8" w14:textId="77777777">
            <w:pPr>
              <w:jc w:val="both"/>
              <w:rPr>
                <w:rFonts w:cs="Calibri" w:cstheme="minorAscii"/>
                <w:color w:val="auto"/>
                <w:sz w:val="24"/>
                <w:szCs w:val="24"/>
                <w:lang w:val="en-US"/>
              </w:rPr>
            </w:pPr>
          </w:p>
          <w:p w:rsidRPr="009F6502" w:rsidR="00900EE2" w:rsidP="3C7507F0" w:rsidRDefault="00900EE2" w14:paraId="02674CC3" w14:textId="77777777">
            <w:pPr>
              <w:jc w:val="both"/>
              <w:rPr>
                <w:rFonts w:cs="Calibri" w:cstheme="minorAscii"/>
                <w:color w:val="auto"/>
                <w:sz w:val="24"/>
                <w:szCs w:val="24"/>
                <w:lang w:val="en-US"/>
              </w:rPr>
            </w:pPr>
            <w:r w:rsidRPr="3C7507F0" w:rsidR="00900EE2">
              <w:rPr>
                <w:rFonts w:cs="Calibri" w:cstheme="minorAscii"/>
                <w:color w:val="auto"/>
                <w:sz w:val="24"/>
                <w:szCs w:val="24"/>
                <w:lang w:val="en-US"/>
              </w:rPr>
              <w:t xml:space="preserve">For each rubric reported, </w:t>
            </w:r>
            <w:r w:rsidRPr="3C7507F0" w:rsidR="00900EE2">
              <w:rPr>
                <w:rFonts w:cs="Calibri" w:cstheme="minorAscii"/>
                <w:color w:val="auto"/>
                <w:sz w:val="24"/>
                <w:szCs w:val="24"/>
                <w:lang w:val="en-US"/>
              </w:rPr>
              <w:t xml:space="preserve">add a column in the worksheet, </w:t>
            </w:r>
            <w:r w:rsidRPr="3C7507F0" w:rsidR="00900EE2">
              <w:rPr>
                <w:rFonts w:cs="Calibri" w:cstheme="minorAscii"/>
                <w:color w:val="auto"/>
                <w:sz w:val="24"/>
                <w:szCs w:val="24"/>
                <w:lang w:val="en-US"/>
              </w:rPr>
              <w:t>containing</w:t>
            </w:r>
            <w:r w:rsidRPr="3C7507F0" w:rsidR="00900EE2">
              <w:rPr>
                <w:rFonts w:cs="Calibri" w:cstheme="minorAscii"/>
                <w:color w:val="auto"/>
                <w:sz w:val="24"/>
                <w:szCs w:val="24"/>
                <w:lang w:val="en-US"/>
              </w:rPr>
              <w:t xml:space="preserve"> the effective </w:t>
            </w:r>
            <w:r w:rsidRPr="3C7507F0" w:rsidR="00EF24BE">
              <w:rPr>
                <w:rFonts w:cs="Calibri" w:cstheme="minorAscii"/>
                <w:color w:val="auto"/>
                <w:sz w:val="24"/>
                <w:szCs w:val="24"/>
                <w:lang w:val="en-US"/>
              </w:rPr>
              <w:t>unit</w:t>
            </w:r>
            <w:r w:rsidRPr="3C7507F0" w:rsidR="00900EE2">
              <w:rPr>
                <w:rFonts w:cs="Calibri" w:cstheme="minorAscii"/>
                <w:color w:val="auto"/>
                <w:sz w:val="24"/>
                <w:szCs w:val="24"/>
                <w:lang w:val="en-US"/>
              </w:rPr>
              <w:t xml:space="preserve"> consumption which refers to that utility and the unit in which that information will </w:t>
            </w:r>
            <w:r w:rsidRPr="3C7507F0" w:rsidR="00900EE2">
              <w:rPr>
                <w:rFonts w:cs="Calibri" w:cstheme="minorAscii"/>
                <w:color w:val="auto"/>
                <w:sz w:val="24"/>
                <w:szCs w:val="24"/>
                <w:lang w:val="en-US"/>
              </w:rPr>
              <w:t>be reported</w:t>
            </w:r>
            <w:r w:rsidRPr="3C7507F0" w:rsidR="00900EE2">
              <w:rPr>
                <w:rFonts w:cs="Calibri" w:cstheme="minorAscii"/>
                <w:color w:val="auto"/>
                <w:sz w:val="24"/>
                <w:szCs w:val="24"/>
                <w:lang w:val="en-US"/>
              </w:rPr>
              <w:t xml:space="preserve">. </w:t>
            </w:r>
            <w:r w:rsidRPr="3C7507F0" w:rsidR="00900EE2">
              <w:rPr>
                <w:rFonts w:cs="Calibri" w:cstheme="minorAscii"/>
                <w:color w:val="auto"/>
                <w:sz w:val="24"/>
                <w:szCs w:val="24"/>
                <w:lang w:val="en-US"/>
              </w:rPr>
              <w:t>For the purpose of</w:t>
            </w:r>
            <w:r w:rsidRPr="3C7507F0" w:rsidR="00900EE2">
              <w:rPr>
                <w:rFonts w:cs="Calibri" w:cstheme="minorAscii"/>
                <w:color w:val="auto"/>
                <w:sz w:val="24"/>
                <w:szCs w:val="24"/>
                <w:lang w:val="en-US"/>
              </w:rPr>
              <w:t xml:space="preserve"> fulfilling this field,</w:t>
            </w:r>
            <w:r w:rsidRPr="3C7507F0" w:rsidR="00EF24BE">
              <w:rPr>
                <w:rFonts w:cs="Calibri" w:cstheme="minorAscii"/>
                <w:color w:val="auto"/>
                <w:sz w:val="24"/>
                <w:szCs w:val="24"/>
                <w:lang w:val="en-US"/>
              </w:rPr>
              <w:t xml:space="preserve"> unit</w:t>
            </w:r>
            <w:r w:rsidRPr="3C7507F0" w:rsidR="00900EE2">
              <w:rPr>
                <w:rFonts w:cs="Calibri" w:cstheme="minorAscii"/>
                <w:color w:val="auto"/>
                <w:sz w:val="24"/>
                <w:szCs w:val="24"/>
                <w:lang w:val="en-US"/>
              </w:rPr>
              <w:t xml:space="preserve"> consumption shall be understood as the quantity of a certain utility needed for the manufacturing of one unit of the product.</w:t>
            </w:r>
          </w:p>
        </w:tc>
      </w:tr>
      <w:tr w:rsidRPr="00C51E4A" w:rsidR="00BF1F64" w:rsidTr="3C7507F0" w14:paraId="3AD16E83" w14:textId="77777777">
        <w:tc>
          <w:tcPr>
            <w:tcW w:w="959" w:type="dxa"/>
            <w:tcMar/>
          </w:tcPr>
          <w:p w:rsidRPr="009F6502" w:rsidR="00BF1F64" w:rsidP="3C7507F0" w:rsidRDefault="00BF1F64" w14:paraId="0C925D1A" w14:textId="77777777">
            <w:pPr>
              <w:rPr>
                <w:rFonts w:cs="Calibri" w:cstheme="minorAscii"/>
                <w:b w:val="1"/>
                <w:bCs w:val="1"/>
                <w:color w:val="auto"/>
                <w:sz w:val="24"/>
                <w:szCs w:val="24"/>
                <w:lang w:val="en-US"/>
              </w:rPr>
            </w:pPr>
            <w:r w:rsidRPr="3C7507F0" w:rsidR="00BF1F64">
              <w:rPr>
                <w:rFonts w:cs="Calibri" w:cstheme="minorAscii"/>
                <w:b w:val="1"/>
                <w:bCs w:val="1"/>
                <w:color w:val="auto"/>
                <w:sz w:val="24"/>
                <w:szCs w:val="24"/>
                <w:lang w:val="en-US"/>
              </w:rPr>
              <w:t>A.4.n</w:t>
            </w:r>
          </w:p>
        </w:tc>
        <w:tc>
          <w:tcPr>
            <w:tcW w:w="3544" w:type="dxa"/>
            <w:tcMar/>
            <w:vAlign w:val="center"/>
          </w:tcPr>
          <w:p w:rsidRPr="009F6502" w:rsidR="00BF1F64" w:rsidP="3C7507F0" w:rsidRDefault="00731ADC" w14:paraId="660A7879" w14:textId="77777777">
            <w:pPr>
              <w:jc w:val="center"/>
              <w:rPr>
                <w:rFonts w:cs="Calibri" w:cstheme="minorAscii"/>
                <w:color w:val="auto"/>
                <w:sz w:val="24"/>
                <w:szCs w:val="24"/>
                <w:lang w:val="en-US"/>
              </w:rPr>
            </w:pPr>
            <w:r w:rsidRPr="3C7507F0" w:rsidR="00731ADC">
              <w:rPr>
                <w:rFonts w:cs="Calibri" w:cstheme="minorAscii"/>
                <w:color w:val="auto"/>
                <w:sz w:val="24"/>
                <w:szCs w:val="24"/>
                <w:lang w:val="en-US"/>
              </w:rPr>
              <w:t>Other variable costs</w:t>
            </w:r>
          </w:p>
        </w:tc>
        <w:tc>
          <w:tcPr>
            <w:tcW w:w="5386" w:type="dxa"/>
            <w:tcMar/>
          </w:tcPr>
          <w:p w:rsidRPr="009F6502" w:rsidR="00BF1F64" w:rsidP="3C7507F0" w:rsidRDefault="00BF1F64" w14:paraId="3ABCA57B" w14:textId="77777777">
            <w:pPr>
              <w:jc w:val="both"/>
              <w:rPr>
                <w:rFonts w:cs="Calibri" w:cstheme="minorAscii"/>
                <w:color w:val="auto"/>
                <w:sz w:val="24"/>
                <w:szCs w:val="24"/>
                <w:lang w:val="en-US"/>
              </w:rPr>
            </w:pPr>
            <w:r w:rsidRPr="3C7507F0" w:rsidR="00BF1F64">
              <w:rPr>
                <w:rFonts w:cs="Calibri" w:cstheme="minorAscii"/>
                <w:color w:val="auto"/>
                <w:sz w:val="24"/>
                <w:szCs w:val="24"/>
                <w:lang w:val="en-US"/>
              </w:rPr>
              <w:t xml:space="preserve">Report the total cost </w:t>
            </w:r>
            <w:r w:rsidRPr="3C7507F0" w:rsidR="008D2CE0">
              <w:rPr>
                <w:rFonts w:cs="Calibri" w:cstheme="minorAscii"/>
                <w:color w:val="auto"/>
                <w:sz w:val="24"/>
                <w:szCs w:val="24"/>
                <w:lang w:val="en-US"/>
              </w:rPr>
              <w:t xml:space="preserve">incurred </w:t>
            </w:r>
            <w:r w:rsidRPr="3C7507F0" w:rsidR="00BF1F64">
              <w:rPr>
                <w:rFonts w:cs="Calibri" w:cstheme="minorAscii"/>
                <w:color w:val="auto"/>
                <w:sz w:val="24"/>
                <w:szCs w:val="24"/>
                <w:lang w:val="en-US"/>
              </w:rPr>
              <w:t xml:space="preserve">with other variable costs in the manufacturing of the product. </w:t>
            </w:r>
            <w:r w:rsidRPr="3C7507F0" w:rsidR="008D2CE0">
              <w:rPr>
                <w:rFonts w:cs="Calibri" w:cstheme="minorAscii"/>
                <w:color w:val="auto"/>
                <w:sz w:val="24"/>
                <w:szCs w:val="24"/>
                <w:lang w:val="en-US"/>
              </w:rPr>
              <w:t>On this field</w:t>
            </w:r>
            <w:r w:rsidRPr="3C7507F0" w:rsidR="00C20A64">
              <w:rPr>
                <w:rFonts w:cs="Calibri" w:cstheme="minorAscii"/>
                <w:color w:val="auto"/>
                <w:sz w:val="24"/>
                <w:szCs w:val="24"/>
                <w:lang w:val="en-US"/>
              </w:rPr>
              <w:t xml:space="preserve"> it must </w:t>
            </w:r>
            <w:r w:rsidRPr="3C7507F0" w:rsidR="00C20A64">
              <w:rPr>
                <w:rFonts w:cs="Calibri" w:cstheme="minorAscii"/>
                <w:color w:val="auto"/>
                <w:sz w:val="24"/>
                <w:szCs w:val="24"/>
                <w:lang w:val="en-US"/>
              </w:rPr>
              <w:t>be discriminated</w:t>
            </w:r>
            <w:r w:rsidRPr="3C7507F0" w:rsidR="008D2CE0">
              <w:rPr>
                <w:rFonts w:cs="Calibri" w:cstheme="minorAscii"/>
                <w:color w:val="auto"/>
                <w:sz w:val="24"/>
                <w:szCs w:val="24"/>
                <w:lang w:val="en-US"/>
              </w:rPr>
              <w:t xml:space="preserve"> other variable costs </w:t>
            </w:r>
            <w:r w:rsidRPr="3C7507F0" w:rsidR="008D2CE0">
              <w:rPr>
                <w:rFonts w:cs="Calibri" w:cstheme="minorAscii"/>
                <w:color w:val="auto"/>
                <w:sz w:val="24"/>
                <w:szCs w:val="24"/>
                <w:lang w:val="en-US"/>
              </w:rPr>
              <w:t>deemed</w:t>
            </w:r>
            <w:r w:rsidRPr="3C7507F0" w:rsidR="008D2CE0">
              <w:rPr>
                <w:rFonts w:cs="Calibri" w:cstheme="minorAscii"/>
                <w:color w:val="auto"/>
                <w:sz w:val="24"/>
                <w:szCs w:val="24"/>
                <w:lang w:val="en-US"/>
              </w:rPr>
              <w:t xml:space="preserve"> relevant for the manufacturing cost. </w:t>
            </w:r>
            <w:r w:rsidRPr="3C7507F0" w:rsidR="00BF1F64">
              <w:rPr>
                <w:rFonts w:cs="Calibri" w:cstheme="minorAscii"/>
                <w:color w:val="auto"/>
                <w:sz w:val="24"/>
                <w:szCs w:val="24"/>
                <w:lang w:val="en-US"/>
              </w:rPr>
              <w:t xml:space="preserve">Each one of the rubrics must </w:t>
            </w:r>
            <w:r w:rsidRPr="3C7507F0" w:rsidR="00BF1F64">
              <w:rPr>
                <w:rFonts w:cs="Calibri" w:cstheme="minorAscii"/>
                <w:color w:val="auto"/>
                <w:sz w:val="24"/>
                <w:szCs w:val="24"/>
                <w:lang w:val="en-US"/>
              </w:rPr>
              <w:t xml:space="preserve">be </w:t>
            </w:r>
            <w:r w:rsidRPr="3C7507F0" w:rsidR="00BF1F64">
              <w:rPr>
                <w:rFonts w:cs="Calibri" w:cstheme="minorAscii"/>
                <w:color w:val="auto"/>
                <w:sz w:val="24"/>
                <w:szCs w:val="24"/>
                <w:lang w:val="en-US"/>
              </w:rPr>
              <w:t>discriminated</w:t>
            </w:r>
            <w:r w:rsidRPr="3C7507F0" w:rsidR="00BF1F64">
              <w:rPr>
                <w:rFonts w:cs="Calibri" w:cstheme="minorAscii"/>
                <w:color w:val="auto"/>
                <w:sz w:val="24"/>
                <w:szCs w:val="24"/>
                <w:lang w:val="en-US"/>
              </w:rPr>
              <w:t xml:space="preserve"> by inserting a new column in the worksheet (A.</w:t>
            </w:r>
            <w:r w:rsidRPr="3C7507F0" w:rsidR="008D2CE0">
              <w:rPr>
                <w:rFonts w:cs="Calibri" w:cstheme="minorAscii"/>
                <w:color w:val="auto"/>
                <w:sz w:val="24"/>
                <w:szCs w:val="24"/>
                <w:lang w:val="en-US"/>
              </w:rPr>
              <w:t>4</w:t>
            </w:r>
            <w:r w:rsidRPr="3C7507F0" w:rsidR="00BF1F64">
              <w:rPr>
                <w:rFonts w:cs="Calibri" w:cstheme="minorAscii"/>
                <w:color w:val="auto"/>
                <w:sz w:val="24"/>
                <w:szCs w:val="24"/>
                <w:lang w:val="en-US"/>
              </w:rPr>
              <w:t>.1 to A.</w:t>
            </w:r>
            <w:r w:rsidRPr="3C7507F0" w:rsidR="008D2CE0">
              <w:rPr>
                <w:rFonts w:cs="Calibri" w:cstheme="minorAscii"/>
                <w:color w:val="auto"/>
                <w:sz w:val="24"/>
                <w:szCs w:val="24"/>
                <w:lang w:val="en-US"/>
              </w:rPr>
              <w:t>4</w:t>
            </w:r>
            <w:r w:rsidRPr="3C7507F0" w:rsidR="00BF1F64">
              <w:rPr>
                <w:rFonts w:cs="Calibri" w:cstheme="minorAscii"/>
                <w:color w:val="auto"/>
                <w:sz w:val="24"/>
                <w:szCs w:val="24"/>
                <w:lang w:val="en-US"/>
              </w:rPr>
              <w:t>.n).</w:t>
            </w:r>
            <w:r w:rsidRPr="3C7507F0" w:rsidR="008D2CE0">
              <w:rPr>
                <w:rFonts w:cs="Calibri" w:cstheme="minorAscii"/>
                <w:color w:val="auto"/>
                <w:sz w:val="24"/>
                <w:szCs w:val="24"/>
                <w:lang w:val="en-US"/>
              </w:rPr>
              <w:t xml:space="preserve"> The last column (A.4.n) may </w:t>
            </w:r>
            <w:r w:rsidRPr="3C7507F0" w:rsidR="008D2CE0">
              <w:rPr>
                <w:rFonts w:cs="Calibri" w:cstheme="minorAscii"/>
                <w:color w:val="auto"/>
                <w:sz w:val="24"/>
                <w:szCs w:val="24"/>
                <w:lang w:val="en-US"/>
              </w:rPr>
              <w:t>contain</w:t>
            </w:r>
            <w:r w:rsidRPr="3C7507F0" w:rsidR="008D2CE0">
              <w:rPr>
                <w:rFonts w:cs="Calibri" w:cstheme="minorAscii"/>
                <w:color w:val="auto"/>
                <w:sz w:val="24"/>
                <w:szCs w:val="24"/>
                <w:lang w:val="en-US"/>
              </w:rPr>
              <w:t xml:space="preserve"> the sum of all other variable costs </w:t>
            </w:r>
            <w:r w:rsidRPr="3C7507F0" w:rsidR="008D2CE0">
              <w:rPr>
                <w:rFonts w:cs="Calibri" w:cstheme="minorAscii"/>
                <w:color w:val="auto"/>
                <w:sz w:val="24"/>
                <w:szCs w:val="24"/>
                <w:lang w:val="en-US"/>
              </w:rPr>
              <w:t>deemed</w:t>
            </w:r>
            <w:r w:rsidRPr="3C7507F0" w:rsidR="008D2CE0">
              <w:rPr>
                <w:rFonts w:cs="Calibri" w:cstheme="minorAscii"/>
                <w:color w:val="auto"/>
                <w:sz w:val="24"/>
                <w:szCs w:val="24"/>
                <w:lang w:val="en-US"/>
              </w:rPr>
              <w:t xml:space="preserve"> irrelevant, </w:t>
            </w:r>
            <w:r w:rsidRPr="3C7507F0" w:rsidR="00C20A64">
              <w:rPr>
                <w:rFonts w:cs="Calibri" w:cstheme="minorAscii"/>
                <w:color w:val="auto"/>
                <w:sz w:val="24"/>
                <w:szCs w:val="24"/>
                <w:lang w:val="en-US"/>
              </w:rPr>
              <w:t xml:space="preserve">i.e., the variable costs that </w:t>
            </w:r>
            <w:r w:rsidRPr="3C7507F0" w:rsidR="00C20A64">
              <w:rPr>
                <w:rFonts w:cs="Calibri" w:cstheme="minorAscii"/>
                <w:color w:val="auto"/>
                <w:sz w:val="24"/>
                <w:szCs w:val="24"/>
                <w:lang w:val="en-US"/>
              </w:rPr>
              <w:t>are not individually discriminated</w:t>
            </w:r>
            <w:r w:rsidRPr="3C7507F0" w:rsidR="007D3DE2">
              <w:rPr>
                <w:rFonts w:cs="Calibri" w:cstheme="minorAscii"/>
                <w:color w:val="auto"/>
                <w:sz w:val="24"/>
                <w:szCs w:val="24"/>
                <w:lang w:val="en-US"/>
              </w:rPr>
              <w:t xml:space="preserve">, </w:t>
            </w:r>
            <w:r w:rsidRPr="3C7507F0" w:rsidR="00731ADC">
              <w:rPr>
                <w:rFonts w:cs="Calibri" w:cstheme="minorAscii"/>
                <w:color w:val="auto"/>
                <w:sz w:val="24"/>
                <w:szCs w:val="24"/>
                <w:lang w:val="en-US"/>
              </w:rPr>
              <w:t xml:space="preserve">without the </w:t>
            </w:r>
            <w:r w:rsidRPr="3C7507F0" w:rsidR="007D3DE2">
              <w:rPr>
                <w:rFonts w:cs="Calibri" w:cstheme="minorAscii"/>
                <w:color w:val="auto"/>
                <w:sz w:val="24"/>
                <w:szCs w:val="24"/>
                <w:lang w:val="en-US"/>
              </w:rPr>
              <w:t>need to specify such costs.</w:t>
            </w:r>
          </w:p>
          <w:p w:rsidRPr="009F6502" w:rsidR="00BF1F64" w:rsidP="3C7507F0" w:rsidRDefault="00BF1F64" w14:paraId="72252C42" w14:textId="77777777">
            <w:pPr>
              <w:jc w:val="both"/>
              <w:rPr>
                <w:rFonts w:cs="Calibri" w:cstheme="minorAscii"/>
                <w:color w:val="auto"/>
                <w:sz w:val="24"/>
                <w:szCs w:val="24"/>
                <w:lang w:val="en-US"/>
              </w:rPr>
            </w:pPr>
          </w:p>
          <w:p w:rsidRPr="009F6502" w:rsidR="00BF1F64" w:rsidP="3C7507F0" w:rsidRDefault="00BF1F64" w14:paraId="171FD23F" w14:textId="77777777">
            <w:pPr>
              <w:jc w:val="both"/>
              <w:rPr>
                <w:rFonts w:cs="Calibri" w:cstheme="minorAscii"/>
                <w:color w:val="auto"/>
                <w:sz w:val="24"/>
                <w:szCs w:val="24"/>
                <w:lang w:val="en-US"/>
              </w:rPr>
            </w:pPr>
            <w:r w:rsidRPr="3C7507F0" w:rsidR="00BF1F64">
              <w:rPr>
                <w:rFonts w:cs="Calibri" w:cstheme="minorAscii"/>
                <w:color w:val="auto"/>
                <w:sz w:val="24"/>
                <w:szCs w:val="24"/>
                <w:lang w:val="en-US"/>
              </w:rPr>
              <w:t xml:space="preserve">For each rubric reported, </w:t>
            </w:r>
            <w:r w:rsidRPr="3C7507F0" w:rsidR="00BF1F64">
              <w:rPr>
                <w:rFonts w:cs="Calibri" w:cstheme="minorAscii"/>
                <w:color w:val="auto"/>
                <w:sz w:val="24"/>
                <w:szCs w:val="24"/>
                <w:lang w:val="en-US"/>
              </w:rPr>
              <w:t xml:space="preserve">add a column in the worksheet, </w:t>
            </w:r>
            <w:r w:rsidRPr="3C7507F0" w:rsidR="00BF1F64">
              <w:rPr>
                <w:rFonts w:cs="Calibri" w:cstheme="minorAscii"/>
                <w:color w:val="auto"/>
                <w:sz w:val="24"/>
                <w:szCs w:val="24"/>
                <w:lang w:val="en-US"/>
              </w:rPr>
              <w:t>containing</w:t>
            </w:r>
            <w:r w:rsidRPr="3C7507F0" w:rsidR="00BF1F64">
              <w:rPr>
                <w:rFonts w:cs="Calibri" w:cstheme="minorAscii"/>
                <w:color w:val="auto"/>
                <w:sz w:val="24"/>
                <w:szCs w:val="24"/>
                <w:lang w:val="en-US"/>
              </w:rPr>
              <w:t xml:space="preserve"> the effective </w:t>
            </w:r>
            <w:r w:rsidRPr="3C7507F0" w:rsidR="00EF24BE">
              <w:rPr>
                <w:rFonts w:cs="Calibri" w:cstheme="minorAscii"/>
                <w:color w:val="auto"/>
                <w:sz w:val="24"/>
                <w:szCs w:val="24"/>
                <w:lang w:val="en-US"/>
              </w:rPr>
              <w:t>unit</w:t>
            </w:r>
            <w:r w:rsidRPr="3C7507F0" w:rsidR="00BF1F64">
              <w:rPr>
                <w:rFonts w:cs="Calibri" w:cstheme="minorAscii"/>
                <w:color w:val="auto"/>
                <w:sz w:val="24"/>
                <w:szCs w:val="24"/>
                <w:lang w:val="en-US"/>
              </w:rPr>
              <w:t xml:space="preserve"> consumption which refers to that utility and the unit in which that information will </w:t>
            </w:r>
            <w:r w:rsidRPr="3C7507F0" w:rsidR="00BF1F64">
              <w:rPr>
                <w:rFonts w:cs="Calibri" w:cstheme="minorAscii"/>
                <w:color w:val="auto"/>
                <w:sz w:val="24"/>
                <w:szCs w:val="24"/>
                <w:lang w:val="en-US"/>
              </w:rPr>
              <w:t>be reported</w:t>
            </w:r>
            <w:r w:rsidRPr="3C7507F0" w:rsidR="00BF1F64">
              <w:rPr>
                <w:rFonts w:cs="Calibri" w:cstheme="minorAscii"/>
                <w:color w:val="auto"/>
                <w:sz w:val="24"/>
                <w:szCs w:val="24"/>
                <w:lang w:val="en-US"/>
              </w:rPr>
              <w:t xml:space="preserve">. </w:t>
            </w:r>
            <w:r w:rsidRPr="3C7507F0" w:rsidR="00BF1F64">
              <w:rPr>
                <w:rFonts w:cs="Calibri" w:cstheme="minorAscii"/>
                <w:color w:val="auto"/>
                <w:sz w:val="24"/>
                <w:szCs w:val="24"/>
                <w:lang w:val="en-US"/>
              </w:rPr>
              <w:t>For the purpose of</w:t>
            </w:r>
            <w:r w:rsidRPr="3C7507F0" w:rsidR="00BF1F64">
              <w:rPr>
                <w:rFonts w:cs="Calibri" w:cstheme="minorAscii"/>
                <w:color w:val="auto"/>
                <w:sz w:val="24"/>
                <w:szCs w:val="24"/>
                <w:lang w:val="en-US"/>
              </w:rPr>
              <w:t xml:space="preserve"> fulfilling this field,</w:t>
            </w:r>
            <w:r w:rsidRPr="3C7507F0" w:rsidR="00EF24BE">
              <w:rPr>
                <w:rFonts w:cs="Calibri" w:cstheme="minorAscii"/>
                <w:color w:val="auto"/>
                <w:sz w:val="24"/>
                <w:szCs w:val="24"/>
                <w:lang w:val="en-US"/>
              </w:rPr>
              <w:t xml:space="preserve"> unit</w:t>
            </w:r>
            <w:r w:rsidRPr="3C7507F0" w:rsidR="00BF1F64">
              <w:rPr>
                <w:rFonts w:cs="Calibri" w:cstheme="minorAscii"/>
                <w:color w:val="auto"/>
                <w:sz w:val="24"/>
                <w:szCs w:val="24"/>
                <w:lang w:val="en-US"/>
              </w:rPr>
              <w:t xml:space="preserve"> consumption shall be understood as the quantity of a certain utility needed for the manufacturing of one unit of the product.</w:t>
            </w:r>
          </w:p>
        </w:tc>
      </w:tr>
      <w:tr w:rsidRPr="00C51E4A" w:rsidR="00DE1635" w:rsidTr="3C7507F0" w14:paraId="7C6FBF81" w14:textId="77777777">
        <w:tc>
          <w:tcPr>
            <w:tcW w:w="959" w:type="dxa"/>
            <w:tcMar/>
          </w:tcPr>
          <w:p w:rsidRPr="009F6502" w:rsidR="00DE1635" w:rsidP="3C7507F0" w:rsidRDefault="00DE1635" w14:paraId="0F897734" w14:textId="77777777">
            <w:pPr>
              <w:rPr>
                <w:rFonts w:cs="Calibri" w:cstheme="minorAscii"/>
                <w:b w:val="1"/>
                <w:bCs w:val="1"/>
                <w:color w:val="auto"/>
                <w:sz w:val="24"/>
                <w:szCs w:val="24"/>
                <w:lang w:val="en-US"/>
              </w:rPr>
            </w:pPr>
            <w:r w:rsidRPr="3C7507F0" w:rsidR="00DE1635">
              <w:rPr>
                <w:rFonts w:cs="Calibri" w:cstheme="minorAscii"/>
                <w:b w:val="1"/>
                <w:bCs w:val="1"/>
                <w:color w:val="auto"/>
                <w:sz w:val="24"/>
                <w:szCs w:val="24"/>
                <w:lang w:val="en-US"/>
              </w:rPr>
              <w:t>B</w:t>
            </w:r>
          </w:p>
        </w:tc>
        <w:tc>
          <w:tcPr>
            <w:tcW w:w="3544" w:type="dxa"/>
            <w:tcMar/>
            <w:vAlign w:val="center"/>
          </w:tcPr>
          <w:p w:rsidRPr="009F6502" w:rsidR="00DE1635" w:rsidP="3C7507F0" w:rsidRDefault="00315185" w14:paraId="27AEB0AD" w14:textId="77777777">
            <w:pPr>
              <w:jc w:val="center"/>
              <w:rPr>
                <w:rFonts w:cs="Calibri" w:cstheme="minorAscii"/>
                <w:color w:val="auto"/>
                <w:sz w:val="24"/>
                <w:szCs w:val="24"/>
                <w:lang w:val="en-US"/>
              </w:rPr>
            </w:pPr>
            <w:r w:rsidRPr="3C7507F0" w:rsidR="00315185">
              <w:rPr>
                <w:rFonts w:cs="Calibri" w:cstheme="minorAscii"/>
                <w:color w:val="auto"/>
                <w:sz w:val="24"/>
                <w:szCs w:val="24"/>
                <w:lang w:val="en-US"/>
              </w:rPr>
              <w:t>Labo</w:t>
            </w:r>
            <w:r w:rsidRPr="3C7507F0" w:rsidR="00DE1635">
              <w:rPr>
                <w:rFonts w:cs="Calibri" w:cstheme="minorAscii"/>
                <w:color w:val="auto"/>
                <w:sz w:val="24"/>
                <w:szCs w:val="24"/>
                <w:lang w:val="en-US"/>
              </w:rPr>
              <w:t xml:space="preserve">r </w:t>
            </w:r>
          </w:p>
        </w:tc>
        <w:tc>
          <w:tcPr>
            <w:tcW w:w="5386" w:type="dxa"/>
            <w:tcMar/>
          </w:tcPr>
          <w:p w:rsidRPr="009F6502" w:rsidR="00EF24BE" w:rsidP="3C7507F0" w:rsidRDefault="00EF24BE" w14:paraId="73BCABD2" w14:textId="77777777">
            <w:pPr>
              <w:jc w:val="both"/>
              <w:rPr>
                <w:rFonts w:cs="Calibri" w:cstheme="minorAscii"/>
                <w:color w:val="auto"/>
                <w:sz w:val="24"/>
                <w:szCs w:val="24"/>
                <w:lang w:val="en-US"/>
              </w:rPr>
            </w:pPr>
            <w:r w:rsidRPr="3C7507F0" w:rsidR="00EF24BE">
              <w:rPr>
                <w:rFonts w:cs="Calibri" w:cstheme="minorAscii"/>
                <w:color w:val="auto"/>
                <w:sz w:val="24"/>
                <w:szCs w:val="24"/>
                <w:lang w:val="en-US"/>
              </w:rPr>
              <w:t xml:space="preserve">Report the total cost incurred with labor, which </w:t>
            </w:r>
            <w:r w:rsidRPr="3C7507F0" w:rsidR="00617131">
              <w:rPr>
                <w:rFonts w:cs="Calibri" w:cstheme="minorAscii"/>
                <w:color w:val="auto"/>
                <w:sz w:val="24"/>
                <w:szCs w:val="24"/>
                <w:lang w:val="en-US"/>
              </w:rPr>
              <w:t>shall</w:t>
            </w:r>
            <w:r w:rsidRPr="3C7507F0" w:rsidR="00EF24BE">
              <w:rPr>
                <w:rFonts w:cs="Calibri" w:cstheme="minorAscii"/>
                <w:color w:val="auto"/>
                <w:sz w:val="24"/>
                <w:szCs w:val="24"/>
                <w:lang w:val="en-US"/>
              </w:rPr>
              <w:t xml:space="preserve"> correspond to the sum of columns B.1 and B.2</w:t>
            </w:r>
          </w:p>
          <w:p w:rsidRPr="009F6502" w:rsidR="00EF24BE" w:rsidP="3C7507F0" w:rsidRDefault="00EF24BE" w14:paraId="2818825D" w14:textId="77777777">
            <w:pPr>
              <w:jc w:val="both"/>
              <w:rPr>
                <w:rFonts w:cs="Calibri" w:cstheme="minorAscii"/>
                <w:color w:val="auto"/>
                <w:sz w:val="24"/>
                <w:szCs w:val="24"/>
                <w:lang w:val="en-US"/>
              </w:rPr>
            </w:pPr>
          </w:p>
          <w:p w:rsidRPr="009F6502" w:rsidR="00DE1635" w:rsidP="3C7507F0" w:rsidRDefault="00DE1635" w14:paraId="4F4DF2FD" w14:textId="77777777">
            <w:pPr>
              <w:jc w:val="both"/>
              <w:rPr>
                <w:rFonts w:cs="Calibri" w:cstheme="minorAscii"/>
                <w:color w:val="auto"/>
                <w:sz w:val="24"/>
                <w:szCs w:val="24"/>
                <w:lang w:val="en-US"/>
              </w:rPr>
            </w:pPr>
            <w:r w:rsidRPr="3C7507F0" w:rsidR="00DE1635">
              <w:rPr>
                <w:rFonts w:cs="Calibri" w:cstheme="minorAscii"/>
                <w:color w:val="auto"/>
                <w:sz w:val="24"/>
                <w:szCs w:val="24"/>
                <w:lang w:val="en-US"/>
              </w:rPr>
              <w:t xml:space="preserve">It must </w:t>
            </w:r>
            <w:r w:rsidRPr="3C7507F0" w:rsidR="00DE1635">
              <w:rPr>
                <w:rFonts w:cs="Calibri" w:cstheme="minorAscii"/>
                <w:color w:val="auto"/>
                <w:sz w:val="24"/>
                <w:szCs w:val="24"/>
                <w:lang w:val="en-US"/>
              </w:rPr>
              <w:t>comprehend</w:t>
            </w:r>
            <w:r w:rsidRPr="3C7507F0" w:rsidR="00DE1635">
              <w:rPr>
                <w:rFonts w:cs="Calibri" w:cstheme="minorAscii"/>
                <w:color w:val="auto"/>
                <w:sz w:val="24"/>
                <w:szCs w:val="24"/>
                <w:lang w:val="en-US"/>
              </w:rPr>
              <w:t xml:space="preserve"> all employees involved in </w:t>
            </w:r>
            <w:r w:rsidRPr="3C7507F0" w:rsidR="00DE1635">
              <w:rPr>
                <w:rFonts w:cs="Calibri" w:cstheme="minorAscii"/>
                <w:color w:val="auto"/>
                <w:sz w:val="24"/>
                <w:szCs w:val="24"/>
                <w:lang w:val="en-US"/>
              </w:rPr>
              <w:t>the production</w:t>
            </w:r>
            <w:r w:rsidRPr="3C7507F0" w:rsidR="00DE1635">
              <w:rPr>
                <w:rFonts w:cs="Calibri" w:cstheme="minorAscii"/>
                <w:color w:val="auto"/>
                <w:sz w:val="24"/>
                <w:szCs w:val="24"/>
                <w:lang w:val="en-US"/>
              </w:rPr>
              <w:t>. It includes wages, bonuses, overtime, vacations, insurance, illness aid and other benefits</w:t>
            </w:r>
          </w:p>
        </w:tc>
      </w:tr>
      <w:tr w:rsidRPr="00C51E4A" w:rsidR="008D2CE0" w:rsidTr="3C7507F0" w14:paraId="2A0A8FC1" w14:textId="77777777">
        <w:tc>
          <w:tcPr>
            <w:tcW w:w="959" w:type="dxa"/>
            <w:tcMar/>
          </w:tcPr>
          <w:p w:rsidRPr="009F6502" w:rsidR="008D2CE0" w:rsidP="3C7507F0" w:rsidRDefault="008D2CE0" w14:paraId="6612B1C5" w14:textId="77777777">
            <w:pPr>
              <w:rPr>
                <w:rFonts w:cs="Calibri" w:cstheme="minorAscii"/>
                <w:b w:val="1"/>
                <w:bCs w:val="1"/>
                <w:color w:val="auto"/>
                <w:sz w:val="24"/>
                <w:szCs w:val="24"/>
                <w:lang w:val="en-US"/>
              </w:rPr>
            </w:pPr>
            <w:r w:rsidRPr="3C7507F0" w:rsidR="008D2CE0">
              <w:rPr>
                <w:rFonts w:cs="Calibri" w:cstheme="minorAscii"/>
                <w:b w:val="1"/>
                <w:bCs w:val="1"/>
                <w:color w:val="auto"/>
                <w:sz w:val="24"/>
                <w:szCs w:val="24"/>
                <w:lang w:val="en-US"/>
              </w:rPr>
              <w:t>B.1</w:t>
            </w:r>
          </w:p>
        </w:tc>
        <w:tc>
          <w:tcPr>
            <w:tcW w:w="3544" w:type="dxa"/>
            <w:tcMar/>
            <w:vAlign w:val="center"/>
          </w:tcPr>
          <w:p w:rsidRPr="009F6502" w:rsidR="008D2CE0" w:rsidP="3C7507F0" w:rsidRDefault="00EF24BE" w14:paraId="763AC0C8" w14:textId="77777777">
            <w:pPr>
              <w:jc w:val="center"/>
              <w:rPr>
                <w:rFonts w:cs="Calibri" w:cstheme="minorAscii"/>
                <w:color w:val="auto"/>
                <w:sz w:val="24"/>
                <w:szCs w:val="24"/>
                <w:lang w:val="en-US"/>
              </w:rPr>
            </w:pPr>
            <w:r w:rsidRPr="3C7507F0" w:rsidR="00EF24BE">
              <w:rPr>
                <w:rFonts w:cs="Calibri" w:cstheme="minorAscii"/>
                <w:color w:val="auto"/>
                <w:sz w:val="24"/>
                <w:szCs w:val="24"/>
                <w:lang w:val="en-US"/>
              </w:rPr>
              <w:t>Direct Labor</w:t>
            </w:r>
          </w:p>
        </w:tc>
        <w:tc>
          <w:tcPr>
            <w:tcW w:w="5386" w:type="dxa"/>
            <w:tcMar/>
          </w:tcPr>
          <w:p w:rsidRPr="009F6502" w:rsidR="008D2CE0" w:rsidP="3C7507F0" w:rsidRDefault="00EF24BE" w14:paraId="4702C047" w14:textId="77777777">
            <w:pPr>
              <w:jc w:val="both"/>
              <w:rPr>
                <w:rFonts w:cs="Calibri" w:cstheme="minorAscii"/>
                <w:color w:val="auto"/>
                <w:sz w:val="24"/>
                <w:szCs w:val="24"/>
                <w:lang w:val="en-US"/>
              </w:rPr>
            </w:pPr>
            <w:r w:rsidRPr="3C7507F0" w:rsidR="00EF24BE">
              <w:rPr>
                <w:rFonts w:cs="Calibri" w:cstheme="minorAscii"/>
                <w:color w:val="auto"/>
                <w:sz w:val="24"/>
                <w:szCs w:val="24"/>
                <w:lang w:val="en-US"/>
              </w:rPr>
              <w:t>Report the total cost incurred with all employees involved directly in the manufacturing of the product. It shall include wages, bonuses, overtime, vacations, insurance, illness aid and other benefits.</w:t>
            </w:r>
          </w:p>
          <w:p w:rsidRPr="009F6502" w:rsidR="00EF24BE" w:rsidP="3C7507F0" w:rsidRDefault="00EF24BE" w14:paraId="4F9734F1" w14:textId="77777777">
            <w:pPr>
              <w:jc w:val="both"/>
              <w:rPr>
                <w:rFonts w:cs="Calibri" w:cstheme="minorAscii"/>
                <w:color w:val="auto"/>
                <w:sz w:val="24"/>
                <w:szCs w:val="24"/>
                <w:lang w:val="en-US"/>
              </w:rPr>
            </w:pPr>
          </w:p>
          <w:p w:rsidRPr="009F6502" w:rsidR="00EF24BE" w:rsidP="3C7507F0" w:rsidRDefault="00EF24BE" w14:paraId="76D6D086" w14:textId="77777777">
            <w:pPr>
              <w:jc w:val="both"/>
              <w:rPr>
                <w:rFonts w:cs="Calibri" w:cstheme="minorAscii"/>
                <w:color w:val="auto"/>
                <w:sz w:val="24"/>
                <w:szCs w:val="24"/>
                <w:lang w:val="en-US"/>
              </w:rPr>
            </w:pPr>
            <w:r w:rsidRPr="3C7507F0" w:rsidR="00EF24BE">
              <w:rPr>
                <w:rFonts w:cs="Calibri" w:cstheme="minorAscii"/>
                <w:color w:val="auto"/>
                <w:sz w:val="24"/>
                <w:szCs w:val="24"/>
                <w:lang w:val="en-US"/>
              </w:rPr>
              <w:t xml:space="preserve">In addition, report, in the column to the right, the unit consumption which refers to direct labor, </w:t>
            </w:r>
            <w:r w:rsidRPr="3C7507F0" w:rsidR="00EF24BE">
              <w:rPr>
                <w:rFonts w:cs="Calibri" w:cstheme="minorAscii"/>
                <w:color w:val="auto"/>
                <w:sz w:val="24"/>
                <w:szCs w:val="24"/>
                <w:lang w:val="en-US"/>
              </w:rPr>
              <w:t>i</w:t>
            </w:r>
            <w:r w:rsidRPr="3C7507F0" w:rsidR="00EF24BE">
              <w:rPr>
                <w:rFonts w:cs="Calibri" w:cstheme="minorAscii"/>
                <w:color w:val="auto"/>
                <w:sz w:val="24"/>
                <w:szCs w:val="24"/>
                <w:lang w:val="en-US"/>
              </w:rPr>
              <w:t>. e</w:t>
            </w:r>
            <w:r w:rsidRPr="3C7507F0" w:rsidR="00EF24BE">
              <w:rPr>
                <w:rFonts w:cs="Calibri" w:cstheme="minorAscii"/>
                <w:color w:val="auto"/>
                <w:sz w:val="24"/>
                <w:szCs w:val="24"/>
                <w:lang w:val="en-US"/>
              </w:rPr>
              <w:t>., the number of hours worked needed to the manufacturing of one unit of the product.</w:t>
            </w:r>
          </w:p>
        </w:tc>
      </w:tr>
      <w:tr w:rsidRPr="00C51E4A" w:rsidR="008D2CE0" w:rsidTr="3C7507F0" w14:paraId="2EBAEB5A" w14:textId="77777777">
        <w:tc>
          <w:tcPr>
            <w:tcW w:w="959" w:type="dxa"/>
            <w:tcMar/>
          </w:tcPr>
          <w:p w:rsidRPr="009F6502" w:rsidR="008D2CE0" w:rsidP="3C7507F0" w:rsidRDefault="008D2CE0" w14:paraId="7239A851" w14:textId="77777777">
            <w:pPr>
              <w:rPr>
                <w:rFonts w:cs="Calibri" w:cstheme="minorAscii"/>
                <w:b w:val="1"/>
                <w:bCs w:val="1"/>
                <w:color w:val="auto"/>
                <w:sz w:val="24"/>
                <w:szCs w:val="24"/>
                <w:lang w:val="en-US"/>
              </w:rPr>
            </w:pPr>
            <w:r w:rsidRPr="3C7507F0" w:rsidR="008D2CE0">
              <w:rPr>
                <w:rFonts w:cs="Calibri" w:cstheme="minorAscii"/>
                <w:b w:val="1"/>
                <w:bCs w:val="1"/>
                <w:color w:val="auto"/>
                <w:sz w:val="24"/>
                <w:szCs w:val="24"/>
                <w:lang w:val="en-US"/>
              </w:rPr>
              <w:t>B.2</w:t>
            </w:r>
          </w:p>
        </w:tc>
        <w:tc>
          <w:tcPr>
            <w:tcW w:w="3544" w:type="dxa"/>
            <w:tcMar/>
            <w:vAlign w:val="center"/>
          </w:tcPr>
          <w:p w:rsidRPr="009F6502" w:rsidR="008D2CE0" w:rsidP="3C7507F0" w:rsidRDefault="00EF24BE" w14:paraId="28FB1706" w14:textId="77777777">
            <w:pPr>
              <w:jc w:val="center"/>
              <w:rPr>
                <w:rFonts w:cs="Calibri" w:cstheme="minorAscii"/>
                <w:color w:val="auto"/>
                <w:sz w:val="24"/>
                <w:szCs w:val="24"/>
                <w:lang w:val="en-US"/>
              </w:rPr>
            </w:pPr>
            <w:r w:rsidRPr="3C7507F0" w:rsidR="00EF24BE">
              <w:rPr>
                <w:rFonts w:cs="Calibri" w:cstheme="minorAscii"/>
                <w:color w:val="auto"/>
                <w:sz w:val="24"/>
                <w:szCs w:val="24"/>
                <w:lang w:val="en-US"/>
              </w:rPr>
              <w:t>Indirect Labor</w:t>
            </w:r>
          </w:p>
        </w:tc>
        <w:tc>
          <w:tcPr>
            <w:tcW w:w="5386" w:type="dxa"/>
            <w:tcMar/>
          </w:tcPr>
          <w:p w:rsidRPr="009F6502" w:rsidR="008D2CE0" w:rsidP="3C7507F0" w:rsidRDefault="00AC5239" w14:paraId="43AF14BA" w14:textId="77777777">
            <w:pPr>
              <w:jc w:val="both"/>
              <w:rPr>
                <w:rFonts w:cs="Calibri" w:cstheme="minorAscii"/>
                <w:color w:val="auto"/>
                <w:sz w:val="24"/>
                <w:szCs w:val="24"/>
                <w:lang w:val="en-US"/>
              </w:rPr>
            </w:pPr>
            <w:r w:rsidRPr="3C7507F0" w:rsidR="00AC5239">
              <w:rPr>
                <w:rFonts w:cs="Calibri" w:cstheme="minorAscii"/>
                <w:color w:val="auto"/>
                <w:sz w:val="24"/>
                <w:szCs w:val="24"/>
                <w:lang w:val="en-US"/>
              </w:rPr>
              <w:t>Report the total cost incurred with all employees involved indirectly in the manufacturing of the product. It shall include wages, bonuses, overtime, vacations, insurance, illness aid and other benefits.</w:t>
            </w:r>
          </w:p>
        </w:tc>
      </w:tr>
      <w:tr w:rsidRPr="00C51E4A" w:rsidR="00617131" w:rsidTr="3C7507F0" w14:paraId="7F27B07D" w14:textId="77777777">
        <w:tc>
          <w:tcPr>
            <w:tcW w:w="959" w:type="dxa"/>
            <w:tcMar/>
          </w:tcPr>
          <w:p w:rsidRPr="009F6502" w:rsidR="00617131" w:rsidP="3C7507F0" w:rsidRDefault="00617131" w14:paraId="53E3B5FC" w14:textId="77777777">
            <w:pPr>
              <w:rPr>
                <w:rFonts w:cs="Calibri" w:cstheme="minorAscii"/>
                <w:b w:val="1"/>
                <w:bCs w:val="1"/>
                <w:color w:val="auto"/>
                <w:sz w:val="24"/>
                <w:szCs w:val="24"/>
                <w:lang w:val="en-US"/>
              </w:rPr>
            </w:pPr>
            <w:r w:rsidRPr="3C7507F0" w:rsidR="00617131">
              <w:rPr>
                <w:rFonts w:cs="Calibri" w:cstheme="minorAscii"/>
                <w:b w:val="1"/>
                <w:bCs w:val="1"/>
                <w:color w:val="auto"/>
                <w:sz w:val="24"/>
                <w:szCs w:val="24"/>
                <w:lang w:val="en-US"/>
              </w:rPr>
              <w:t>C</w:t>
            </w:r>
          </w:p>
        </w:tc>
        <w:tc>
          <w:tcPr>
            <w:tcW w:w="3544" w:type="dxa"/>
            <w:tcMar/>
            <w:vAlign w:val="center"/>
          </w:tcPr>
          <w:p w:rsidRPr="009F6502" w:rsidR="00617131" w:rsidP="3C7507F0" w:rsidRDefault="00617131" w14:paraId="61C959AA" w14:textId="77777777">
            <w:pPr>
              <w:jc w:val="center"/>
              <w:rPr>
                <w:rFonts w:cs="Calibri" w:cstheme="minorAscii"/>
                <w:color w:val="auto"/>
                <w:sz w:val="24"/>
                <w:szCs w:val="24"/>
                <w:lang w:val="en-US"/>
              </w:rPr>
            </w:pPr>
            <w:r w:rsidRPr="3C7507F0" w:rsidR="00617131">
              <w:rPr>
                <w:rFonts w:cs="Calibri" w:cstheme="minorAscii"/>
                <w:color w:val="auto"/>
                <w:sz w:val="24"/>
                <w:szCs w:val="24"/>
                <w:lang w:val="en-US"/>
              </w:rPr>
              <w:t>Fixed cost</w:t>
            </w:r>
          </w:p>
        </w:tc>
        <w:tc>
          <w:tcPr>
            <w:tcW w:w="5386" w:type="dxa"/>
            <w:tcMar/>
          </w:tcPr>
          <w:p w:rsidRPr="009F6502" w:rsidR="00617131" w:rsidP="3C7507F0" w:rsidRDefault="00617131" w14:paraId="0481B5CA" w14:textId="77777777">
            <w:pPr>
              <w:jc w:val="both"/>
              <w:rPr>
                <w:rFonts w:cs="Calibri" w:cstheme="minorAscii"/>
                <w:color w:val="auto"/>
                <w:sz w:val="24"/>
                <w:szCs w:val="24"/>
                <w:lang w:val="en-US"/>
              </w:rPr>
            </w:pPr>
            <w:r w:rsidRPr="3C7507F0" w:rsidR="00617131">
              <w:rPr>
                <w:rFonts w:cs="Calibri" w:cstheme="minorAscii"/>
                <w:color w:val="auto"/>
                <w:sz w:val="24"/>
                <w:szCs w:val="24"/>
                <w:lang w:val="en-US"/>
              </w:rPr>
              <w:t xml:space="preserve">Report the total fixed cost, which shall correspond to </w:t>
            </w:r>
            <w:r w:rsidRPr="3C7507F0" w:rsidR="00617131">
              <w:rPr>
                <w:rFonts w:cs="Calibri" w:cstheme="minorAscii"/>
                <w:color w:val="auto"/>
                <w:sz w:val="24"/>
                <w:szCs w:val="24"/>
                <w:lang w:val="en-US"/>
              </w:rPr>
              <w:t>the sum of columns C.1 and C.2.</w:t>
            </w:r>
          </w:p>
        </w:tc>
      </w:tr>
      <w:tr w:rsidRPr="009F6502" w:rsidR="00DE1635" w:rsidTr="3C7507F0" w14:paraId="1A863A94" w14:textId="77777777">
        <w:tc>
          <w:tcPr>
            <w:tcW w:w="959" w:type="dxa"/>
            <w:tcMar/>
          </w:tcPr>
          <w:p w:rsidRPr="009F6502" w:rsidR="00DE1635" w:rsidP="3C7507F0" w:rsidRDefault="00911867" w14:paraId="30AAAEC3" w14:textId="77777777">
            <w:pPr>
              <w:rPr>
                <w:rFonts w:cs="Calibri" w:cstheme="minorAscii"/>
                <w:b w:val="1"/>
                <w:bCs w:val="1"/>
                <w:color w:val="auto"/>
                <w:sz w:val="24"/>
                <w:szCs w:val="24"/>
                <w:lang w:val="en-US"/>
              </w:rPr>
            </w:pPr>
            <w:r w:rsidRPr="3C7507F0" w:rsidR="00911867">
              <w:rPr>
                <w:rFonts w:cs="Calibri" w:cstheme="minorAscii"/>
                <w:b w:val="1"/>
                <w:bCs w:val="1"/>
                <w:color w:val="auto"/>
                <w:sz w:val="24"/>
                <w:szCs w:val="24"/>
                <w:lang w:val="en-US"/>
              </w:rPr>
              <w:t>C.1</w:t>
            </w:r>
          </w:p>
        </w:tc>
        <w:tc>
          <w:tcPr>
            <w:tcW w:w="3544" w:type="dxa"/>
            <w:tcMar/>
            <w:vAlign w:val="center"/>
          </w:tcPr>
          <w:p w:rsidRPr="009F6502" w:rsidR="00DE1635" w:rsidP="3C7507F0" w:rsidRDefault="00DE1635" w14:paraId="1EFF325A" w14:textId="77777777">
            <w:pPr>
              <w:jc w:val="center"/>
              <w:rPr>
                <w:rFonts w:cs="Calibri" w:cstheme="minorAscii"/>
                <w:color w:val="auto"/>
                <w:sz w:val="24"/>
                <w:szCs w:val="24"/>
                <w:lang w:val="en-US"/>
              </w:rPr>
            </w:pPr>
            <w:r w:rsidRPr="3C7507F0" w:rsidR="00DE1635">
              <w:rPr>
                <w:rFonts w:cs="Calibri" w:cstheme="minorAscii"/>
                <w:color w:val="auto"/>
                <w:sz w:val="24"/>
                <w:szCs w:val="24"/>
                <w:lang w:val="en-US"/>
              </w:rPr>
              <w:t>Depreciation</w:t>
            </w:r>
          </w:p>
        </w:tc>
        <w:tc>
          <w:tcPr>
            <w:tcW w:w="5386" w:type="dxa"/>
            <w:tcMar/>
          </w:tcPr>
          <w:p w:rsidRPr="009F6502" w:rsidR="00DE1635" w:rsidP="3C7507F0" w:rsidRDefault="00911867" w14:paraId="3F3B736C" w14:textId="77777777">
            <w:pPr>
              <w:jc w:val="both"/>
              <w:rPr>
                <w:rFonts w:cs="Calibri" w:cstheme="minorAscii"/>
                <w:color w:val="auto"/>
                <w:sz w:val="24"/>
                <w:szCs w:val="24"/>
                <w:lang w:val="en-US"/>
              </w:rPr>
            </w:pPr>
            <w:r w:rsidRPr="3C7507F0" w:rsidR="00911867">
              <w:rPr>
                <w:rFonts w:cs="Calibri" w:cstheme="minorAscii"/>
                <w:color w:val="auto"/>
                <w:sz w:val="24"/>
                <w:szCs w:val="24"/>
                <w:lang w:val="en-US"/>
              </w:rPr>
              <w:t xml:space="preserve">Report the total cost incurred with the depreciation </w:t>
            </w:r>
            <w:r w:rsidRPr="3C7507F0" w:rsidR="00911867">
              <w:rPr>
                <w:rFonts w:cs="Calibri" w:cstheme="minorAscii"/>
                <w:color w:val="auto"/>
                <w:sz w:val="24"/>
                <w:szCs w:val="24"/>
                <w:lang w:val="en-US"/>
              </w:rPr>
              <w:t>allocated</w:t>
            </w:r>
            <w:r w:rsidRPr="3C7507F0" w:rsidR="00911867">
              <w:rPr>
                <w:rFonts w:cs="Calibri" w:cstheme="minorAscii"/>
                <w:color w:val="auto"/>
                <w:sz w:val="24"/>
                <w:szCs w:val="24"/>
                <w:lang w:val="en-US"/>
              </w:rPr>
              <w:t xml:space="preserve"> to the product. Explain the calculation </w:t>
            </w:r>
            <w:r w:rsidRPr="3C7507F0" w:rsidR="00911867">
              <w:rPr>
                <w:rFonts w:cs="Calibri" w:cstheme="minorAscii"/>
                <w:color w:val="auto"/>
                <w:sz w:val="24"/>
                <w:szCs w:val="24"/>
                <w:lang w:val="en-US"/>
              </w:rPr>
              <w:t>methodology</w:t>
            </w:r>
            <w:r w:rsidRPr="3C7507F0" w:rsidR="00911867">
              <w:rPr>
                <w:rFonts w:cs="Calibri" w:cstheme="minorAscii"/>
                <w:color w:val="auto"/>
                <w:sz w:val="24"/>
                <w:szCs w:val="24"/>
                <w:lang w:val="en-US"/>
              </w:rPr>
              <w:t xml:space="preserve"> used </w:t>
            </w:r>
            <w:r w:rsidRPr="3C7507F0" w:rsidR="00731ADC">
              <w:rPr>
                <w:rFonts w:cs="Calibri" w:cstheme="minorAscii"/>
                <w:color w:val="auto"/>
                <w:sz w:val="24"/>
                <w:szCs w:val="24"/>
                <w:lang w:val="en-US"/>
              </w:rPr>
              <w:t>for</w:t>
            </w:r>
            <w:r w:rsidRPr="3C7507F0" w:rsidR="00911867">
              <w:rPr>
                <w:rFonts w:cs="Calibri" w:cstheme="minorAscii"/>
                <w:color w:val="auto"/>
                <w:sz w:val="24"/>
                <w:szCs w:val="24"/>
                <w:lang w:val="en-US"/>
              </w:rPr>
              <w:t xml:space="preserve"> the allocation of this cost. </w:t>
            </w:r>
            <w:r w:rsidRPr="3C7507F0" w:rsidR="00DE1635">
              <w:rPr>
                <w:rFonts w:cs="Calibri" w:cstheme="minorAscii"/>
                <w:color w:val="auto"/>
                <w:sz w:val="24"/>
                <w:szCs w:val="24"/>
                <w:lang w:val="en-US"/>
              </w:rPr>
              <w:t>Reconcile such costs with the respective financial statements.</w:t>
            </w:r>
          </w:p>
          <w:p w:rsidRPr="009F6502" w:rsidR="00911867" w:rsidP="3C7507F0" w:rsidRDefault="00911867" w14:paraId="66C7D012" w14:textId="77777777">
            <w:pPr>
              <w:jc w:val="both"/>
              <w:rPr>
                <w:rFonts w:cs="Calibri" w:cstheme="minorAscii"/>
                <w:color w:val="auto"/>
                <w:sz w:val="24"/>
                <w:szCs w:val="24"/>
                <w:lang w:val="en-US"/>
              </w:rPr>
            </w:pPr>
          </w:p>
        </w:tc>
      </w:tr>
      <w:tr w:rsidRPr="00C51E4A" w:rsidR="00DE1635" w:rsidTr="3C7507F0" w14:paraId="060A1BF8" w14:textId="77777777">
        <w:tc>
          <w:tcPr>
            <w:tcW w:w="959" w:type="dxa"/>
            <w:tcMar/>
          </w:tcPr>
          <w:p w:rsidRPr="009F6502" w:rsidR="00DE1635" w:rsidP="3C7507F0" w:rsidRDefault="00911867" w14:paraId="2A81F2CB" w14:textId="77777777">
            <w:pPr>
              <w:rPr>
                <w:rFonts w:cs="Calibri" w:cstheme="minorAscii"/>
                <w:b w:val="1"/>
                <w:bCs w:val="1"/>
                <w:color w:val="auto"/>
                <w:sz w:val="24"/>
                <w:szCs w:val="24"/>
                <w:lang w:val="en-US"/>
              </w:rPr>
            </w:pPr>
            <w:r w:rsidRPr="3C7507F0" w:rsidR="00911867">
              <w:rPr>
                <w:rFonts w:cs="Calibri" w:cstheme="minorAscii"/>
                <w:b w:val="1"/>
                <w:bCs w:val="1"/>
                <w:color w:val="auto"/>
                <w:sz w:val="24"/>
                <w:szCs w:val="24"/>
                <w:lang w:val="en-US"/>
              </w:rPr>
              <w:t>C.2.n</w:t>
            </w:r>
          </w:p>
        </w:tc>
        <w:tc>
          <w:tcPr>
            <w:tcW w:w="3544" w:type="dxa"/>
            <w:tcMar/>
            <w:vAlign w:val="center"/>
          </w:tcPr>
          <w:p w:rsidRPr="009F6502" w:rsidR="00DE1635" w:rsidP="3C7507F0" w:rsidRDefault="00DE1635" w14:paraId="564C23F8" w14:textId="77777777">
            <w:pPr>
              <w:jc w:val="center"/>
              <w:rPr>
                <w:rFonts w:cs="Calibri" w:cstheme="minorAscii"/>
                <w:color w:val="auto"/>
                <w:sz w:val="24"/>
                <w:szCs w:val="24"/>
                <w:lang w:val="en-US"/>
              </w:rPr>
            </w:pPr>
            <w:r w:rsidRPr="3C7507F0" w:rsidR="00DE1635">
              <w:rPr>
                <w:rFonts w:cs="Calibri" w:cstheme="minorAscii"/>
                <w:color w:val="auto"/>
                <w:sz w:val="24"/>
                <w:szCs w:val="24"/>
                <w:lang w:val="en-US"/>
              </w:rPr>
              <w:t>Other Fixed General Costs</w:t>
            </w:r>
          </w:p>
        </w:tc>
        <w:tc>
          <w:tcPr>
            <w:tcW w:w="5386" w:type="dxa"/>
            <w:tcMar/>
          </w:tcPr>
          <w:p w:rsidRPr="009F6502" w:rsidR="00DE1635" w:rsidP="3C7507F0" w:rsidRDefault="00BB095B" w14:paraId="420CD336" w14:textId="77777777">
            <w:pPr>
              <w:jc w:val="both"/>
              <w:rPr>
                <w:rFonts w:cs="Calibri" w:cstheme="minorAscii"/>
                <w:color w:val="auto"/>
                <w:sz w:val="24"/>
                <w:szCs w:val="24"/>
                <w:lang w:val="en-US"/>
              </w:rPr>
            </w:pPr>
            <w:r w:rsidRPr="3C7507F0" w:rsidR="00BB095B">
              <w:rPr>
                <w:rFonts w:cs="Calibri" w:cstheme="minorAscii"/>
                <w:color w:val="auto"/>
                <w:sz w:val="24"/>
                <w:szCs w:val="24"/>
                <w:lang w:val="en-US"/>
              </w:rPr>
              <w:t xml:space="preserve">Report the total cost incurred with other fixed costs in the manufacturing of the product. Explain the calculation </w:t>
            </w:r>
            <w:r w:rsidRPr="3C7507F0" w:rsidR="00BB095B">
              <w:rPr>
                <w:rFonts w:cs="Calibri" w:cstheme="minorAscii"/>
                <w:color w:val="auto"/>
                <w:sz w:val="24"/>
                <w:szCs w:val="24"/>
                <w:lang w:val="en-US"/>
              </w:rPr>
              <w:t>methodology</w:t>
            </w:r>
            <w:r w:rsidRPr="3C7507F0" w:rsidR="00BB095B">
              <w:rPr>
                <w:rFonts w:cs="Calibri" w:cstheme="minorAscii"/>
                <w:color w:val="auto"/>
                <w:sz w:val="24"/>
                <w:szCs w:val="24"/>
                <w:lang w:val="en-US"/>
              </w:rPr>
              <w:t xml:space="preserve"> used for the allocation of this cost. </w:t>
            </w:r>
            <w:r w:rsidRPr="3C7507F0" w:rsidR="00DE1635">
              <w:rPr>
                <w:rFonts w:cs="Calibri" w:cstheme="minorAscii"/>
                <w:color w:val="auto"/>
                <w:sz w:val="24"/>
                <w:szCs w:val="24"/>
                <w:lang w:val="en-US"/>
              </w:rPr>
              <w:t>Reconcile such costs with the respective financial statements.</w:t>
            </w:r>
          </w:p>
          <w:p w:rsidRPr="009F6502" w:rsidR="00731ADC" w:rsidP="3C7507F0" w:rsidRDefault="00731ADC" w14:paraId="010F8A99" w14:textId="77777777">
            <w:pPr>
              <w:jc w:val="both"/>
              <w:rPr>
                <w:rFonts w:cs="Calibri" w:cstheme="minorAscii"/>
                <w:color w:val="auto"/>
                <w:sz w:val="24"/>
                <w:szCs w:val="24"/>
                <w:lang w:val="en-US"/>
              </w:rPr>
            </w:pPr>
          </w:p>
          <w:p w:rsidRPr="009F6502" w:rsidR="00731ADC" w:rsidP="3C7507F0" w:rsidRDefault="00731ADC" w14:paraId="4C44CA1A" w14:textId="77777777">
            <w:pPr>
              <w:jc w:val="both"/>
              <w:rPr>
                <w:rFonts w:cs="Calibri" w:cstheme="minorAscii"/>
                <w:color w:val="auto"/>
                <w:sz w:val="24"/>
                <w:szCs w:val="24"/>
                <w:lang w:val="en-US"/>
              </w:rPr>
            </w:pPr>
            <w:r w:rsidRPr="3C7507F0" w:rsidR="00731ADC">
              <w:rPr>
                <w:rFonts w:cs="Calibri" w:cstheme="minorAscii"/>
                <w:color w:val="auto"/>
                <w:sz w:val="24"/>
                <w:szCs w:val="24"/>
                <w:lang w:val="en-US"/>
              </w:rPr>
              <w:t xml:space="preserve">On this field it must </w:t>
            </w:r>
            <w:r w:rsidRPr="3C7507F0" w:rsidR="00731ADC">
              <w:rPr>
                <w:rFonts w:cs="Calibri" w:cstheme="minorAscii"/>
                <w:color w:val="auto"/>
                <w:sz w:val="24"/>
                <w:szCs w:val="24"/>
                <w:lang w:val="en-US"/>
              </w:rPr>
              <w:t>be discriminated</w:t>
            </w:r>
            <w:r w:rsidRPr="3C7507F0" w:rsidR="00731ADC">
              <w:rPr>
                <w:rFonts w:cs="Calibri" w:cstheme="minorAscii"/>
                <w:color w:val="auto"/>
                <w:sz w:val="24"/>
                <w:szCs w:val="24"/>
                <w:lang w:val="en-US"/>
              </w:rPr>
              <w:t xml:space="preserve"> other fixed costs </w:t>
            </w:r>
            <w:r w:rsidRPr="3C7507F0" w:rsidR="00731ADC">
              <w:rPr>
                <w:rFonts w:cs="Calibri" w:cstheme="minorAscii"/>
                <w:color w:val="auto"/>
                <w:sz w:val="24"/>
                <w:szCs w:val="24"/>
                <w:lang w:val="en-US"/>
              </w:rPr>
              <w:t>deemed</w:t>
            </w:r>
            <w:r w:rsidRPr="3C7507F0" w:rsidR="00731ADC">
              <w:rPr>
                <w:rFonts w:cs="Calibri" w:cstheme="minorAscii"/>
                <w:color w:val="auto"/>
                <w:sz w:val="24"/>
                <w:szCs w:val="24"/>
                <w:lang w:val="en-US"/>
              </w:rPr>
              <w:t xml:space="preserve"> relevant for the manufacturing cost. Each one of the rubrics must </w:t>
            </w:r>
            <w:r w:rsidRPr="3C7507F0" w:rsidR="00731ADC">
              <w:rPr>
                <w:rFonts w:cs="Calibri" w:cstheme="minorAscii"/>
                <w:color w:val="auto"/>
                <w:sz w:val="24"/>
                <w:szCs w:val="24"/>
                <w:lang w:val="en-US"/>
              </w:rPr>
              <w:t xml:space="preserve">be </w:t>
            </w:r>
            <w:r w:rsidRPr="3C7507F0" w:rsidR="00731ADC">
              <w:rPr>
                <w:rFonts w:cs="Calibri" w:cstheme="minorAscii"/>
                <w:color w:val="auto"/>
                <w:sz w:val="24"/>
                <w:szCs w:val="24"/>
                <w:lang w:val="en-US"/>
              </w:rPr>
              <w:t>discriminated</w:t>
            </w:r>
            <w:r w:rsidRPr="3C7507F0" w:rsidR="00731ADC">
              <w:rPr>
                <w:rFonts w:cs="Calibri" w:cstheme="minorAscii"/>
                <w:color w:val="auto"/>
                <w:sz w:val="24"/>
                <w:szCs w:val="24"/>
                <w:lang w:val="en-US"/>
              </w:rPr>
              <w:t xml:space="preserve"> by inserting a new column in the worksheet (C.2.1 to C.2.n). The last column (C.2.n) may </w:t>
            </w:r>
            <w:r w:rsidRPr="3C7507F0" w:rsidR="00731ADC">
              <w:rPr>
                <w:rFonts w:cs="Calibri" w:cstheme="minorAscii"/>
                <w:color w:val="auto"/>
                <w:sz w:val="24"/>
                <w:szCs w:val="24"/>
                <w:lang w:val="en-US"/>
              </w:rPr>
              <w:t>contain</w:t>
            </w:r>
            <w:r w:rsidRPr="3C7507F0" w:rsidR="00731ADC">
              <w:rPr>
                <w:rFonts w:cs="Calibri" w:cstheme="minorAscii"/>
                <w:color w:val="auto"/>
                <w:sz w:val="24"/>
                <w:szCs w:val="24"/>
                <w:lang w:val="en-US"/>
              </w:rPr>
              <w:t xml:space="preserve"> the sum of all other fixed costs </w:t>
            </w:r>
            <w:r w:rsidRPr="3C7507F0" w:rsidR="00731ADC">
              <w:rPr>
                <w:rFonts w:cs="Calibri" w:cstheme="minorAscii"/>
                <w:color w:val="auto"/>
                <w:sz w:val="24"/>
                <w:szCs w:val="24"/>
                <w:lang w:val="en-US"/>
              </w:rPr>
              <w:t>deemed</w:t>
            </w:r>
            <w:r w:rsidRPr="3C7507F0" w:rsidR="00731ADC">
              <w:rPr>
                <w:rFonts w:cs="Calibri" w:cstheme="minorAscii"/>
                <w:color w:val="auto"/>
                <w:sz w:val="24"/>
                <w:szCs w:val="24"/>
                <w:lang w:val="en-US"/>
              </w:rPr>
              <w:t xml:space="preserve"> irrelevant, i.e., the fixed costs that </w:t>
            </w:r>
            <w:r w:rsidRPr="3C7507F0" w:rsidR="00731ADC">
              <w:rPr>
                <w:rFonts w:cs="Calibri" w:cstheme="minorAscii"/>
                <w:color w:val="auto"/>
                <w:sz w:val="24"/>
                <w:szCs w:val="24"/>
                <w:lang w:val="en-US"/>
              </w:rPr>
              <w:t>are not individually discriminated</w:t>
            </w:r>
            <w:r w:rsidRPr="3C7507F0" w:rsidR="00731ADC">
              <w:rPr>
                <w:rFonts w:cs="Calibri" w:cstheme="minorAscii"/>
                <w:color w:val="auto"/>
                <w:sz w:val="24"/>
                <w:szCs w:val="24"/>
                <w:lang w:val="en-US"/>
              </w:rPr>
              <w:t>, without the need to specify such costs.</w:t>
            </w:r>
          </w:p>
        </w:tc>
      </w:tr>
      <w:tr w:rsidRPr="00C51E4A" w:rsidR="00DE1635" w:rsidTr="3C7507F0" w14:paraId="699E0E1E" w14:textId="77777777">
        <w:tc>
          <w:tcPr>
            <w:tcW w:w="959" w:type="dxa"/>
            <w:tcMar/>
          </w:tcPr>
          <w:p w:rsidRPr="009F6502" w:rsidR="00DE1635" w:rsidP="3C7507F0" w:rsidRDefault="00091246" w14:paraId="4CDFB3D6" w14:textId="77777777">
            <w:pPr>
              <w:rPr>
                <w:rFonts w:cs="Calibri" w:cstheme="minorAscii"/>
                <w:b w:val="1"/>
                <w:bCs w:val="1"/>
                <w:color w:val="auto"/>
                <w:sz w:val="24"/>
                <w:szCs w:val="24"/>
                <w:lang w:val="en-US"/>
              </w:rPr>
            </w:pPr>
            <w:r w:rsidRPr="3C7507F0" w:rsidR="00091246">
              <w:rPr>
                <w:rFonts w:cs="Calibri" w:cstheme="minorAscii"/>
                <w:b w:val="1"/>
                <w:bCs w:val="1"/>
                <w:color w:val="auto"/>
                <w:sz w:val="24"/>
                <w:szCs w:val="24"/>
                <w:lang w:val="en-US"/>
              </w:rPr>
              <w:t>D</w:t>
            </w:r>
          </w:p>
        </w:tc>
        <w:tc>
          <w:tcPr>
            <w:tcW w:w="3544" w:type="dxa"/>
            <w:tcMar/>
            <w:vAlign w:val="center"/>
          </w:tcPr>
          <w:p w:rsidRPr="009F6502" w:rsidR="00DE1635" w:rsidP="3C7507F0" w:rsidRDefault="00220AB9" w14:paraId="3D03022B" w14:textId="77777777">
            <w:pPr>
              <w:jc w:val="center"/>
              <w:rPr>
                <w:rFonts w:cs="Calibri" w:cstheme="minorAscii"/>
                <w:color w:val="auto"/>
                <w:sz w:val="24"/>
                <w:szCs w:val="24"/>
                <w:lang w:val="en-US"/>
              </w:rPr>
            </w:pPr>
            <w:r w:rsidRPr="3C7507F0" w:rsidR="00220AB9">
              <w:rPr>
                <w:rFonts w:cs="Calibri" w:cstheme="minorAscii"/>
                <w:color w:val="auto"/>
                <w:sz w:val="24"/>
                <w:szCs w:val="24"/>
                <w:lang w:val="en-US"/>
              </w:rPr>
              <w:t>Manufacturing</w:t>
            </w:r>
            <w:r w:rsidRPr="3C7507F0" w:rsidR="00DE1635">
              <w:rPr>
                <w:rFonts w:cs="Calibri" w:cstheme="minorAscii"/>
                <w:color w:val="auto"/>
                <w:sz w:val="24"/>
                <w:szCs w:val="24"/>
                <w:lang w:val="en-US"/>
              </w:rPr>
              <w:t xml:space="preserve"> Costs</w:t>
            </w:r>
          </w:p>
        </w:tc>
        <w:tc>
          <w:tcPr>
            <w:tcW w:w="5386" w:type="dxa"/>
            <w:tcMar/>
          </w:tcPr>
          <w:p w:rsidRPr="009F6502" w:rsidR="00DE1635" w:rsidP="3C7507F0" w:rsidRDefault="00DE1635" w14:paraId="3776F4E7" w14:textId="77777777">
            <w:pPr>
              <w:jc w:val="both"/>
              <w:rPr>
                <w:rFonts w:cs="Calibri" w:cstheme="minorAscii"/>
                <w:color w:val="auto"/>
                <w:sz w:val="24"/>
                <w:szCs w:val="24"/>
                <w:lang w:val="en-US"/>
              </w:rPr>
            </w:pPr>
            <w:r w:rsidRPr="3C7507F0" w:rsidR="00DE1635">
              <w:rPr>
                <w:rFonts w:cs="Calibri" w:cstheme="minorAscii"/>
                <w:color w:val="auto"/>
                <w:sz w:val="24"/>
                <w:szCs w:val="24"/>
                <w:lang w:val="en-US"/>
              </w:rPr>
              <w:t>Report the A+B+C sum</w:t>
            </w:r>
          </w:p>
        </w:tc>
      </w:tr>
      <w:tr w:rsidRPr="00C51E4A" w:rsidR="00DE1635" w:rsidTr="3C7507F0" w14:paraId="79271247" w14:textId="77777777">
        <w:tc>
          <w:tcPr>
            <w:tcW w:w="959" w:type="dxa"/>
            <w:tcMar/>
          </w:tcPr>
          <w:p w:rsidRPr="009F6502" w:rsidR="00DE1635" w:rsidP="3C7507F0" w:rsidRDefault="0080175B" w14:paraId="6F908AAF" w14:textId="77777777">
            <w:pPr>
              <w:rPr>
                <w:rFonts w:cs="Calibri" w:cstheme="minorAscii"/>
                <w:b w:val="1"/>
                <w:bCs w:val="1"/>
                <w:color w:val="auto"/>
                <w:sz w:val="24"/>
                <w:szCs w:val="24"/>
                <w:lang w:val="en-US"/>
              </w:rPr>
            </w:pPr>
            <w:r w:rsidRPr="3C7507F0" w:rsidR="0080175B">
              <w:rPr>
                <w:rFonts w:cs="Calibri" w:cstheme="minorAscii"/>
                <w:b w:val="1"/>
                <w:bCs w:val="1"/>
                <w:color w:val="auto"/>
                <w:sz w:val="24"/>
                <w:szCs w:val="24"/>
                <w:lang w:val="en-US"/>
              </w:rPr>
              <w:t>E</w:t>
            </w:r>
          </w:p>
        </w:tc>
        <w:tc>
          <w:tcPr>
            <w:tcW w:w="3544" w:type="dxa"/>
            <w:tcMar/>
            <w:vAlign w:val="center"/>
          </w:tcPr>
          <w:p w:rsidRPr="009F6502" w:rsidR="00DE1635" w:rsidP="3C7507F0" w:rsidRDefault="00DE1635" w14:paraId="17254A19" w14:textId="77777777">
            <w:pPr>
              <w:jc w:val="center"/>
              <w:rPr>
                <w:rFonts w:cs="Calibri" w:cstheme="minorAscii"/>
                <w:color w:val="auto"/>
                <w:sz w:val="24"/>
                <w:szCs w:val="24"/>
                <w:lang w:val="en-US"/>
              </w:rPr>
            </w:pPr>
            <w:r w:rsidRPr="3C7507F0" w:rsidR="00DE1635">
              <w:rPr>
                <w:rFonts w:cs="Calibri" w:cstheme="minorAscii"/>
                <w:color w:val="auto"/>
                <w:sz w:val="24"/>
                <w:szCs w:val="24"/>
                <w:lang w:val="en-US"/>
              </w:rPr>
              <w:t>Administrative and General Expenses</w:t>
            </w:r>
          </w:p>
        </w:tc>
        <w:tc>
          <w:tcPr>
            <w:tcW w:w="5386" w:type="dxa"/>
            <w:tcMar/>
          </w:tcPr>
          <w:p w:rsidRPr="009F6502" w:rsidR="00DE1635" w:rsidP="3C7507F0" w:rsidRDefault="0080175B" w14:paraId="0C985190" w14:textId="77777777">
            <w:pPr>
              <w:jc w:val="both"/>
              <w:rPr>
                <w:rFonts w:cs="Calibri" w:cstheme="minorAscii"/>
                <w:color w:val="auto"/>
                <w:sz w:val="24"/>
                <w:szCs w:val="24"/>
                <w:lang w:val="en-US"/>
              </w:rPr>
            </w:pPr>
            <w:r w:rsidRPr="3C7507F0" w:rsidR="0080175B">
              <w:rPr>
                <w:rFonts w:cs="Calibri" w:cstheme="minorAscii"/>
                <w:color w:val="auto"/>
                <w:sz w:val="24"/>
                <w:szCs w:val="24"/>
                <w:lang w:val="en-US"/>
              </w:rPr>
              <w:t xml:space="preserve">Calculate the ratio </w:t>
            </w:r>
            <w:r w:rsidRPr="3C7507F0" w:rsidR="00DE1635">
              <w:rPr>
                <w:rFonts w:cs="Calibri" w:cstheme="minorAscii"/>
                <w:color w:val="auto"/>
                <w:sz w:val="24"/>
                <w:szCs w:val="24"/>
                <w:lang w:val="en-US"/>
              </w:rPr>
              <w:t xml:space="preserve">of such expenses and </w:t>
            </w:r>
            <w:r w:rsidRPr="3C7507F0" w:rsidR="00DE1635">
              <w:rPr>
                <w:rFonts w:cs="Calibri" w:cstheme="minorAscii"/>
                <w:color w:val="auto"/>
                <w:sz w:val="24"/>
                <w:szCs w:val="24"/>
                <w:lang w:val="en-US"/>
              </w:rPr>
              <w:t xml:space="preserve">the </w:t>
            </w:r>
            <w:r w:rsidRPr="3C7507F0" w:rsidR="00651AC2">
              <w:rPr>
                <w:rFonts w:cs="Calibri" w:cstheme="minorAscii"/>
                <w:color w:val="auto"/>
                <w:sz w:val="24"/>
                <w:szCs w:val="24"/>
                <w:lang w:val="en-US"/>
              </w:rPr>
              <w:t xml:space="preserve">cost of </w:t>
            </w:r>
            <w:r w:rsidRPr="3C7507F0" w:rsidR="0080175B">
              <w:rPr>
                <w:rFonts w:cs="Calibri" w:cstheme="minorAscii"/>
                <w:color w:val="auto"/>
                <w:sz w:val="24"/>
                <w:szCs w:val="24"/>
                <w:lang w:val="en-US"/>
              </w:rPr>
              <w:t xml:space="preserve">goods </w:t>
            </w:r>
            <w:r w:rsidRPr="3C7507F0" w:rsidR="00DE1635">
              <w:rPr>
                <w:rFonts w:cs="Calibri" w:cstheme="minorAscii"/>
                <w:color w:val="auto"/>
                <w:sz w:val="24"/>
                <w:szCs w:val="24"/>
                <w:lang w:val="en-US"/>
              </w:rPr>
              <w:t>sold</w:t>
            </w:r>
            <w:r w:rsidRPr="3C7507F0" w:rsidR="0080175B">
              <w:rPr>
                <w:rFonts w:cs="Calibri" w:cstheme="minorAscii"/>
                <w:color w:val="auto"/>
                <w:sz w:val="24"/>
                <w:szCs w:val="24"/>
                <w:lang w:val="en-US"/>
              </w:rPr>
              <w:t xml:space="preserve"> (CGS)</w:t>
            </w:r>
            <w:r w:rsidRPr="3C7507F0" w:rsidR="00DE1635">
              <w:rPr>
                <w:rFonts w:cs="Calibri" w:cstheme="minorAscii"/>
                <w:color w:val="auto"/>
                <w:sz w:val="24"/>
                <w:szCs w:val="24"/>
                <w:lang w:val="en-US"/>
              </w:rPr>
              <w:t xml:space="preserve">, </w:t>
            </w:r>
            <w:r w:rsidRPr="3C7507F0" w:rsidR="0080175B">
              <w:rPr>
                <w:rFonts w:cs="Calibri" w:cstheme="minorAscii"/>
                <w:color w:val="auto"/>
                <w:sz w:val="24"/>
                <w:szCs w:val="24"/>
                <w:lang w:val="en-US"/>
              </w:rPr>
              <w:t xml:space="preserve">as </w:t>
            </w:r>
            <w:r w:rsidRPr="3C7507F0" w:rsidR="00DE1635">
              <w:rPr>
                <w:rFonts w:cs="Calibri" w:cstheme="minorAscii"/>
                <w:color w:val="auto"/>
                <w:sz w:val="24"/>
                <w:szCs w:val="24"/>
                <w:lang w:val="en-US"/>
              </w:rPr>
              <w:t xml:space="preserve">described </w:t>
            </w:r>
            <w:r w:rsidRPr="3C7507F0" w:rsidR="00DE1635">
              <w:rPr>
                <w:rFonts w:cs="Calibri" w:cstheme="minorAscii"/>
                <w:color w:val="auto"/>
                <w:sz w:val="24"/>
                <w:szCs w:val="24"/>
                <w:lang w:val="en-US"/>
              </w:rPr>
              <w:t xml:space="preserve">in your company’s financial statement. </w:t>
            </w:r>
            <w:r w:rsidRPr="3C7507F0" w:rsidR="00E22825">
              <w:rPr>
                <w:rFonts w:cs="Calibri" w:cstheme="minorAscii"/>
                <w:color w:val="auto"/>
                <w:sz w:val="24"/>
                <w:szCs w:val="24"/>
                <w:lang w:val="en-US"/>
              </w:rPr>
              <w:t>The referred ratio</w:t>
            </w:r>
            <w:r w:rsidRPr="3C7507F0" w:rsidR="00DE1635">
              <w:rPr>
                <w:rFonts w:cs="Calibri" w:cstheme="minorAscii"/>
                <w:color w:val="auto"/>
                <w:sz w:val="24"/>
                <w:szCs w:val="24"/>
                <w:lang w:val="en-US"/>
              </w:rPr>
              <w:t xml:space="preserve"> must </w:t>
            </w:r>
            <w:r w:rsidRPr="3C7507F0" w:rsidR="00DE1635">
              <w:rPr>
                <w:rFonts w:cs="Calibri" w:cstheme="minorAscii"/>
                <w:color w:val="auto"/>
                <w:sz w:val="24"/>
                <w:szCs w:val="24"/>
                <w:lang w:val="en-US"/>
              </w:rPr>
              <w:t>be applied</w:t>
            </w:r>
            <w:r w:rsidRPr="3C7507F0" w:rsidR="00DE1635">
              <w:rPr>
                <w:rFonts w:cs="Calibri" w:cstheme="minorAscii"/>
                <w:color w:val="auto"/>
                <w:sz w:val="24"/>
                <w:szCs w:val="24"/>
                <w:lang w:val="en-US"/>
              </w:rPr>
              <w:t xml:space="preserve"> to the </w:t>
            </w:r>
            <w:r w:rsidRPr="3C7507F0" w:rsidR="00DD05AA">
              <w:rPr>
                <w:rFonts w:cs="Calibri" w:cstheme="minorAscii"/>
                <w:color w:val="auto"/>
                <w:sz w:val="24"/>
                <w:szCs w:val="24"/>
                <w:lang w:val="en-US"/>
              </w:rPr>
              <w:t xml:space="preserve">manufacturing </w:t>
            </w:r>
            <w:r w:rsidRPr="3C7507F0" w:rsidR="00DE1635">
              <w:rPr>
                <w:rFonts w:cs="Calibri" w:cstheme="minorAscii"/>
                <w:color w:val="auto"/>
                <w:sz w:val="24"/>
                <w:szCs w:val="24"/>
                <w:lang w:val="en-US"/>
              </w:rPr>
              <w:t xml:space="preserve">cost reported in </w:t>
            </w:r>
            <w:r w:rsidRPr="3C7507F0" w:rsidR="00DD05AA">
              <w:rPr>
                <w:rFonts w:cs="Calibri" w:cstheme="minorAscii"/>
                <w:color w:val="auto"/>
                <w:sz w:val="24"/>
                <w:szCs w:val="24"/>
                <w:lang w:val="en-US"/>
              </w:rPr>
              <w:t>column D</w:t>
            </w:r>
            <w:r w:rsidRPr="3C7507F0" w:rsidR="00DE1635">
              <w:rPr>
                <w:rFonts w:cs="Calibri" w:cstheme="minorAscii"/>
                <w:color w:val="auto"/>
                <w:sz w:val="24"/>
                <w:szCs w:val="24"/>
                <w:lang w:val="en-US"/>
              </w:rPr>
              <w:t>.</w:t>
            </w:r>
          </w:p>
          <w:p w:rsidRPr="009F6502" w:rsidR="00A358F6" w:rsidP="3C7507F0" w:rsidRDefault="00A358F6" w14:paraId="4A7DC8CB" w14:textId="77777777">
            <w:pPr>
              <w:jc w:val="both"/>
              <w:rPr>
                <w:rFonts w:cs="Calibri" w:cstheme="minorAscii"/>
                <w:color w:val="auto"/>
                <w:sz w:val="24"/>
                <w:szCs w:val="24"/>
                <w:lang w:val="en-US"/>
              </w:rPr>
            </w:pPr>
          </w:p>
          <w:p w:rsidRPr="009F6502" w:rsidR="00A358F6" w:rsidP="3C7507F0" w:rsidRDefault="00A358F6" w14:paraId="568CF886" w14:textId="77777777">
            <w:pPr>
              <w:jc w:val="both"/>
              <w:rPr>
                <w:rFonts w:cs="Calibri" w:cstheme="minorAscii"/>
                <w:color w:val="auto"/>
                <w:sz w:val="24"/>
                <w:szCs w:val="24"/>
                <w:lang w:val="en-US"/>
              </w:rPr>
            </w:pPr>
            <w:r w:rsidRPr="3C7507F0" w:rsidR="00A358F6">
              <w:rPr>
                <w:rFonts w:cs="Calibri" w:cstheme="minorAscii"/>
                <w:color w:val="auto"/>
                <w:sz w:val="24"/>
                <w:szCs w:val="24"/>
                <w:lang w:val="en-US"/>
              </w:rPr>
              <w:t xml:space="preserve">Provide the calculation memory of the abovementioned ratio, which must </w:t>
            </w:r>
            <w:r w:rsidRPr="3C7507F0" w:rsidR="00A358F6">
              <w:rPr>
                <w:rFonts w:cs="Calibri" w:cstheme="minorAscii"/>
                <w:color w:val="auto"/>
                <w:sz w:val="24"/>
                <w:szCs w:val="24"/>
                <w:lang w:val="en-US"/>
              </w:rPr>
              <w:t>contain</w:t>
            </w:r>
            <w:r w:rsidRPr="3C7507F0" w:rsidR="00A358F6">
              <w:rPr>
                <w:rFonts w:cs="Calibri" w:cstheme="minorAscii"/>
                <w:color w:val="auto"/>
                <w:sz w:val="24"/>
                <w:szCs w:val="24"/>
                <w:lang w:val="en-US"/>
              </w:rPr>
              <w:t xml:space="preserve"> the names and total values of each G/L account classified by your company as administrative and general expenses.</w:t>
            </w:r>
          </w:p>
        </w:tc>
      </w:tr>
      <w:tr w:rsidRPr="00C51E4A" w:rsidR="00DD05AA" w:rsidTr="3C7507F0" w14:paraId="1AAEBB0F" w14:textId="77777777">
        <w:tc>
          <w:tcPr>
            <w:tcW w:w="959" w:type="dxa"/>
            <w:tcMar/>
          </w:tcPr>
          <w:p w:rsidRPr="009F6502" w:rsidR="00DD05AA" w:rsidP="3C7507F0" w:rsidRDefault="00234EFC" w14:paraId="6AF539AF" w14:textId="77777777">
            <w:pPr>
              <w:rPr>
                <w:rFonts w:cs="Calibri" w:cstheme="minorAscii"/>
                <w:b w:val="1"/>
                <w:bCs w:val="1"/>
                <w:color w:val="auto"/>
                <w:sz w:val="24"/>
                <w:szCs w:val="24"/>
                <w:lang w:val="en-US"/>
              </w:rPr>
            </w:pPr>
            <w:r w:rsidRPr="3C7507F0" w:rsidR="00234EFC">
              <w:rPr>
                <w:rFonts w:cs="Calibri" w:cstheme="minorAscii"/>
                <w:b w:val="1"/>
                <w:bCs w:val="1"/>
                <w:color w:val="auto"/>
                <w:sz w:val="24"/>
                <w:szCs w:val="24"/>
                <w:lang w:val="en-US"/>
              </w:rPr>
              <w:t>F</w:t>
            </w:r>
          </w:p>
        </w:tc>
        <w:tc>
          <w:tcPr>
            <w:tcW w:w="3544" w:type="dxa"/>
            <w:tcMar/>
            <w:vAlign w:val="center"/>
          </w:tcPr>
          <w:p w:rsidRPr="009F6502" w:rsidR="00DD05AA" w:rsidP="3C7507F0" w:rsidRDefault="003860B8" w14:paraId="5CB2CD35" w14:textId="17B450CB">
            <w:pPr>
              <w:jc w:val="center"/>
              <w:rPr>
                <w:rFonts w:cs="Calibri" w:cstheme="minorAscii"/>
                <w:color w:val="auto"/>
                <w:sz w:val="24"/>
                <w:szCs w:val="24"/>
                <w:lang w:val="en-US"/>
              </w:rPr>
            </w:pPr>
            <w:r w:rsidRPr="3C7507F0" w:rsidR="003860B8">
              <w:rPr>
                <w:rFonts w:cs="Calibri" w:cstheme="minorAscii"/>
                <w:color w:val="auto"/>
                <w:sz w:val="24"/>
                <w:szCs w:val="24"/>
                <w:lang w:val="en-US"/>
              </w:rPr>
              <w:t>Financial</w:t>
            </w:r>
            <w:r w:rsidRPr="3C7507F0" w:rsidR="00DD05AA">
              <w:rPr>
                <w:rFonts w:cs="Calibri" w:cstheme="minorAscii"/>
                <w:color w:val="auto"/>
                <w:sz w:val="24"/>
                <w:szCs w:val="24"/>
                <w:lang w:val="en-US"/>
              </w:rPr>
              <w:t xml:space="preserve"> Expenses (Revenues)</w:t>
            </w:r>
          </w:p>
        </w:tc>
        <w:tc>
          <w:tcPr>
            <w:tcW w:w="5386" w:type="dxa"/>
            <w:tcMar/>
          </w:tcPr>
          <w:p w:rsidRPr="009F6502" w:rsidR="00DD05AA" w:rsidP="3C7507F0" w:rsidRDefault="00DD05AA" w14:paraId="527753FA" w14:textId="77777777">
            <w:pPr>
              <w:jc w:val="both"/>
              <w:rPr>
                <w:rFonts w:cs="Calibri" w:cstheme="minorAscii"/>
                <w:color w:val="auto"/>
                <w:sz w:val="24"/>
                <w:szCs w:val="24"/>
                <w:lang w:val="en-US"/>
              </w:rPr>
            </w:pPr>
            <w:r w:rsidRPr="3C7507F0" w:rsidR="00DD05AA">
              <w:rPr>
                <w:rFonts w:cs="Calibri" w:cstheme="minorAscii"/>
                <w:color w:val="auto"/>
                <w:sz w:val="24"/>
                <w:szCs w:val="24"/>
                <w:lang w:val="en-US"/>
              </w:rPr>
              <w:t xml:space="preserve">Calculate the ratio of such expenses and </w:t>
            </w:r>
            <w:r w:rsidRPr="3C7507F0" w:rsidR="00DD05AA">
              <w:rPr>
                <w:rFonts w:cs="Calibri" w:cstheme="minorAscii"/>
                <w:color w:val="auto"/>
                <w:sz w:val="24"/>
                <w:szCs w:val="24"/>
                <w:lang w:val="en-US"/>
              </w:rPr>
              <w:t xml:space="preserve">the cost of goods sold (CGS), as described </w:t>
            </w:r>
            <w:r w:rsidRPr="3C7507F0" w:rsidR="00DD05AA">
              <w:rPr>
                <w:rFonts w:cs="Calibri" w:cstheme="minorAscii"/>
                <w:color w:val="auto"/>
                <w:sz w:val="24"/>
                <w:szCs w:val="24"/>
                <w:lang w:val="en-US"/>
              </w:rPr>
              <w:t xml:space="preserve">in your company’s financial statement. The referred ratio must </w:t>
            </w:r>
            <w:r w:rsidRPr="3C7507F0" w:rsidR="00DD05AA">
              <w:rPr>
                <w:rFonts w:cs="Calibri" w:cstheme="minorAscii"/>
                <w:color w:val="auto"/>
                <w:sz w:val="24"/>
                <w:szCs w:val="24"/>
                <w:lang w:val="en-US"/>
              </w:rPr>
              <w:t>be applied</w:t>
            </w:r>
            <w:r w:rsidRPr="3C7507F0" w:rsidR="00DD05AA">
              <w:rPr>
                <w:rFonts w:cs="Calibri" w:cstheme="minorAscii"/>
                <w:color w:val="auto"/>
                <w:sz w:val="24"/>
                <w:szCs w:val="24"/>
                <w:lang w:val="en-US"/>
              </w:rPr>
              <w:t xml:space="preserve"> to the manufacturing cost reported in column D.</w:t>
            </w:r>
          </w:p>
          <w:p w:rsidRPr="009F6502" w:rsidR="009B0FB7" w:rsidP="3C7507F0" w:rsidRDefault="009B0FB7" w14:paraId="46DD82F9" w14:textId="77777777">
            <w:pPr>
              <w:jc w:val="both"/>
              <w:rPr>
                <w:rFonts w:cs="Calibri" w:cstheme="minorAscii"/>
                <w:color w:val="auto"/>
                <w:sz w:val="24"/>
                <w:szCs w:val="24"/>
                <w:lang w:val="en-US"/>
              </w:rPr>
            </w:pPr>
          </w:p>
          <w:p w:rsidRPr="009F6502" w:rsidR="009B0FB7" w:rsidP="3C7507F0" w:rsidRDefault="009B0FB7" w14:paraId="3AF66C8A" w14:textId="6ABCD156">
            <w:pPr>
              <w:jc w:val="both"/>
              <w:rPr>
                <w:rFonts w:cs="Calibri" w:cstheme="minorAscii"/>
                <w:color w:val="auto"/>
                <w:sz w:val="24"/>
                <w:szCs w:val="24"/>
                <w:lang w:val="en-US"/>
              </w:rPr>
            </w:pPr>
            <w:r w:rsidRPr="3C7507F0" w:rsidR="009B0FB7">
              <w:rPr>
                <w:rFonts w:cs="Calibri" w:cstheme="minorAscii"/>
                <w:color w:val="auto"/>
                <w:sz w:val="24"/>
                <w:szCs w:val="24"/>
                <w:lang w:val="en-US"/>
              </w:rPr>
              <w:t xml:space="preserve">Provide the calculation memory of the abovementioned ratio, which must </w:t>
            </w:r>
            <w:r w:rsidRPr="3C7507F0" w:rsidR="009B0FB7">
              <w:rPr>
                <w:rFonts w:cs="Calibri" w:cstheme="minorAscii"/>
                <w:color w:val="auto"/>
                <w:sz w:val="24"/>
                <w:szCs w:val="24"/>
                <w:lang w:val="en-US"/>
              </w:rPr>
              <w:t>contain</w:t>
            </w:r>
            <w:r w:rsidRPr="3C7507F0" w:rsidR="009B0FB7">
              <w:rPr>
                <w:rFonts w:cs="Calibri" w:cstheme="minorAscii"/>
                <w:color w:val="auto"/>
                <w:sz w:val="24"/>
                <w:szCs w:val="24"/>
                <w:lang w:val="en-US"/>
              </w:rPr>
              <w:t xml:space="preserve"> the names and total values of each G/L account</w:t>
            </w:r>
            <w:r w:rsidRPr="3C7507F0" w:rsidR="00A358F6">
              <w:rPr>
                <w:rFonts w:cs="Calibri" w:cstheme="minorAscii"/>
                <w:color w:val="auto"/>
                <w:sz w:val="24"/>
                <w:szCs w:val="24"/>
                <w:lang w:val="en-US"/>
              </w:rPr>
              <w:t xml:space="preserve"> classified by your company as </w:t>
            </w:r>
            <w:r w:rsidRPr="3C7507F0" w:rsidR="003860B8">
              <w:rPr>
                <w:rFonts w:cs="Calibri" w:cstheme="minorAscii"/>
                <w:color w:val="auto"/>
                <w:sz w:val="24"/>
                <w:szCs w:val="24"/>
                <w:lang w:val="en-US"/>
              </w:rPr>
              <w:t>financial</w:t>
            </w:r>
            <w:r w:rsidRPr="3C7507F0" w:rsidR="00A358F6">
              <w:rPr>
                <w:rFonts w:cs="Calibri" w:cstheme="minorAscii"/>
                <w:color w:val="auto"/>
                <w:sz w:val="24"/>
                <w:szCs w:val="24"/>
                <w:lang w:val="en-US"/>
              </w:rPr>
              <w:t xml:space="preserve"> expenses (revenues).</w:t>
            </w:r>
          </w:p>
        </w:tc>
      </w:tr>
      <w:tr w:rsidRPr="00C51E4A" w:rsidR="00DD05AA" w:rsidTr="3C7507F0" w14:paraId="0EF6B3F9" w14:textId="77777777">
        <w:tc>
          <w:tcPr>
            <w:tcW w:w="959" w:type="dxa"/>
            <w:tcMar/>
          </w:tcPr>
          <w:p w:rsidRPr="009F6502" w:rsidR="00DD05AA" w:rsidP="3C7507F0" w:rsidRDefault="00234EFC" w14:paraId="3C4AE885" w14:textId="77777777">
            <w:pPr>
              <w:rPr>
                <w:rFonts w:cs="Calibri" w:cstheme="minorAscii"/>
                <w:b w:val="1"/>
                <w:bCs w:val="1"/>
                <w:color w:val="auto"/>
                <w:sz w:val="24"/>
                <w:szCs w:val="24"/>
                <w:lang w:val="en-US"/>
              </w:rPr>
            </w:pPr>
            <w:r w:rsidRPr="3C7507F0" w:rsidR="00234EFC">
              <w:rPr>
                <w:rFonts w:cs="Calibri" w:cstheme="minorAscii"/>
                <w:b w:val="1"/>
                <w:bCs w:val="1"/>
                <w:color w:val="auto"/>
                <w:sz w:val="24"/>
                <w:szCs w:val="24"/>
                <w:lang w:val="en-US"/>
              </w:rPr>
              <w:t>G</w:t>
            </w:r>
          </w:p>
        </w:tc>
        <w:tc>
          <w:tcPr>
            <w:tcW w:w="3544" w:type="dxa"/>
            <w:tcMar/>
            <w:vAlign w:val="center"/>
          </w:tcPr>
          <w:p w:rsidRPr="009F6502" w:rsidR="00DD05AA" w:rsidP="3C7507F0" w:rsidRDefault="00DD05AA" w14:paraId="20C70764" w14:textId="77777777">
            <w:pPr>
              <w:jc w:val="center"/>
              <w:rPr>
                <w:rFonts w:cs="Calibri" w:cstheme="minorAscii"/>
                <w:color w:val="auto"/>
                <w:sz w:val="24"/>
                <w:szCs w:val="24"/>
                <w:lang w:val="en-US"/>
              </w:rPr>
            </w:pPr>
            <w:r w:rsidRPr="3C7507F0" w:rsidR="00DD05AA">
              <w:rPr>
                <w:rFonts w:cs="Calibri" w:cstheme="minorAscii"/>
                <w:color w:val="auto"/>
                <w:sz w:val="24"/>
                <w:szCs w:val="24"/>
                <w:lang w:val="en-US"/>
              </w:rPr>
              <w:t>Other Expenses (Revenues)</w:t>
            </w:r>
          </w:p>
        </w:tc>
        <w:tc>
          <w:tcPr>
            <w:tcW w:w="5386" w:type="dxa"/>
            <w:tcMar/>
          </w:tcPr>
          <w:p w:rsidRPr="009F6502" w:rsidR="00DD05AA" w:rsidP="3C7507F0" w:rsidRDefault="00DD05AA" w14:paraId="0E734F56" w14:textId="77777777">
            <w:pPr>
              <w:jc w:val="both"/>
              <w:rPr>
                <w:rFonts w:cs="Calibri" w:cstheme="minorAscii"/>
                <w:color w:val="auto"/>
                <w:sz w:val="24"/>
                <w:szCs w:val="24"/>
                <w:lang w:val="en-US"/>
              </w:rPr>
            </w:pPr>
          </w:p>
          <w:p w:rsidRPr="009F6502" w:rsidR="003807D1" w:rsidP="3C7507F0" w:rsidRDefault="003807D1" w14:paraId="78B75F12" w14:textId="77777777">
            <w:pPr>
              <w:jc w:val="both"/>
              <w:rPr>
                <w:rFonts w:cs="Calibri" w:cstheme="minorAscii"/>
                <w:color w:val="auto"/>
                <w:sz w:val="24"/>
                <w:szCs w:val="24"/>
                <w:lang w:val="en-US"/>
              </w:rPr>
            </w:pPr>
          </w:p>
          <w:p w:rsidRPr="009F6502" w:rsidR="003807D1" w:rsidP="3C7507F0" w:rsidRDefault="003807D1" w14:paraId="2DC724A9" w14:textId="77777777">
            <w:pPr>
              <w:jc w:val="both"/>
              <w:rPr>
                <w:rFonts w:cs="Calibri" w:cstheme="minorAscii"/>
                <w:color w:val="auto"/>
                <w:sz w:val="24"/>
                <w:szCs w:val="24"/>
                <w:lang w:val="en-US"/>
              </w:rPr>
            </w:pPr>
            <w:r w:rsidRPr="3C7507F0" w:rsidR="003807D1">
              <w:rPr>
                <w:rFonts w:cs="Calibri" w:cstheme="minorAscii"/>
                <w:color w:val="auto"/>
                <w:sz w:val="24"/>
                <w:szCs w:val="24"/>
                <w:lang w:val="en-US"/>
              </w:rPr>
              <w:t xml:space="preserve">Calculate the ratio of such expenses and </w:t>
            </w:r>
            <w:r w:rsidRPr="3C7507F0" w:rsidR="003807D1">
              <w:rPr>
                <w:rFonts w:cs="Calibri" w:cstheme="minorAscii"/>
                <w:color w:val="auto"/>
                <w:sz w:val="24"/>
                <w:szCs w:val="24"/>
                <w:lang w:val="en-US"/>
              </w:rPr>
              <w:t xml:space="preserve">the cost of goods sold (CGS), as described </w:t>
            </w:r>
            <w:r w:rsidRPr="3C7507F0" w:rsidR="003807D1">
              <w:rPr>
                <w:rFonts w:cs="Calibri" w:cstheme="minorAscii"/>
                <w:color w:val="auto"/>
                <w:sz w:val="24"/>
                <w:szCs w:val="24"/>
                <w:lang w:val="en-US"/>
              </w:rPr>
              <w:t xml:space="preserve">in your company’s </w:t>
            </w:r>
            <w:r w:rsidRPr="3C7507F0" w:rsidR="003807D1">
              <w:rPr>
                <w:rFonts w:cs="Calibri" w:cstheme="minorAscii"/>
                <w:color w:val="auto"/>
                <w:sz w:val="24"/>
                <w:szCs w:val="24"/>
                <w:lang w:val="en-US"/>
              </w:rPr>
              <w:t xml:space="preserve">financial statement. The referred ratio must </w:t>
            </w:r>
            <w:r w:rsidRPr="3C7507F0" w:rsidR="003807D1">
              <w:rPr>
                <w:rFonts w:cs="Calibri" w:cstheme="minorAscii"/>
                <w:color w:val="auto"/>
                <w:sz w:val="24"/>
                <w:szCs w:val="24"/>
                <w:lang w:val="en-US"/>
              </w:rPr>
              <w:t>be applied</w:t>
            </w:r>
            <w:r w:rsidRPr="3C7507F0" w:rsidR="003807D1">
              <w:rPr>
                <w:rFonts w:cs="Calibri" w:cstheme="minorAscii"/>
                <w:color w:val="auto"/>
                <w:sz w:val="24"/>
                <w:szCs w:val="24"/>
                <w:lang w:val="en-US"/>
              </w:rPr>
              <w:t xml:space="preserve"> to the manufacturing cost reported in column D.</w:t>
            </w:r>
          </w:p>
          <w:p w:rsidRPr="009F6502" w:rsidR="003807D1" w:rsidP="3C7507F0" w:rsidRDefault="003807D1" w14:paraId="4BD62942" w14:textId="77777777">
            <w:pPr>
              <w:jc w:val="both"/>
              <w:rPr>
                <w:rFonts w:cs="Calibri" w:cstheme="minorAscii"/>
                <w:color w:val="auto"/>
                <w:sz w:val="24"/>
                <w:szCs w:val="24"/>
                <w:lang w:val="en-US"/>
              </w:rPr>
            </w:pPr>
          </w:p>
          <w:p w:rsidRPr="009F6502" w:rsidR="003807D1" w:rsidP="3C7507F0" w:rsidRDefault="003807D1" w14:paraId="71F995DA" w14:textId="161E9E95">
            <w:pPr>
              <w:jc w:val="both"/>
              <w:rPr>
                <w:rFonts w:cs="Calibri" w:cstheme="minorAscii"/>
                <w:color w:val="auto"/>
                <w:sz w:val="24"/>
                <w:szCs w:val="24"/>
                <w:lang w:val="en-US"/>
              </w:rPr>
            </w:pPr>
            <w:r w:rsidRPr="3C7507F0" w:rsidR="003807D1">
              <w:rPr>
                <w:rFonts w:cs="Calibri" w:cstheme="minorAscii"/>
                <w:color w:val="auto"/>
                <w:sz w:val="24"/>
                <w:szCs w:val="24"/>
                <w:lang w:val="en-US"/>
              </w:rPr>
              <w:t xml:space="preserve">Provide the calculation memory of the abovementioned ratio, which must </w:t>
            </w:r>
            <w:r w:rsidRPr="3C7507F0" w:rsidR="003807D1">
              <w:rPr>
                <w:rFonts w:cs="Calibri" w:cstheme="minorAscii"/>
                <w:color w:val="auto"/>
                <w:sz w:val="24"/>
                <w:szCs w:val="24"/>
                <w:lang w:val="en-US"/>
              </w:rPr>
              <w:t>contain</w:t>
            </w:r>
            <w:r w:rsidRPr="3C7507F0" w:rsidR="003807D1">
              <w:rPr>
                <w:rFonts w:cs="Calibri" w:cstheme="minorAscii"/>
                <w:color w:val="auto"/>
                <w:sz w:val="24"/>
                <w:szCs w:val="24"/>
                <w:lang w:val="en-US"/>
              </w:rPr>
              <w:t xml:space="preserve"> the names and total values of each G/L account classified by your company as </w:t>
            </w:r>
            <w:r w:rsidRPr="3C7507F0" w:rsidR="003860B8">
              <w:rPr>
                <w:rFonts w:cs="Calibri" w:cstheme="minorAscii"/>
                <w:color w:val="auto"/>
                <w:sz w:val="24"/>
                <w:szCs w:val="24"/>
                <w:lang w:val="en-US"/>
              </w:rPr>
              <w:t>other</w:t>
            </w:r>
            <w:r w:rsidRPr="3C7507F0" w:rsidR="003807D1">
              <w:rPr>
                <w:rFonts w:cs="Calibri" w:cstheme="minorAscii"/>
                <w:color w:val="auto"/>
                <w:sz w:val="24"/>
                <w:szCs w:val="24"/>
                <w:lang w:val="en-US"/>
              </w:rPr>
              <w:t xml:space="preserve"> expenses (revenues).</w:t>
            </w:r>
          </w:p>
        </w:tc>
      </w:tr>
      <w:tr w:rsidRPr="00C51E4A" w:rsidR="00DD05AA" w:rsidTr="3C7507F0" w14:paraId="064845E3" w14:textId="77777777">
        <w:tc>
          <w:tcPr>
            <w:tcW w:w="959" w:type="dxa"/>
            <w:tcMar/>
          </w:tcPr>
          <w:p w:rsidRPr="009F6502" w:rsidR="00DD05AA" w:rsidP="3C7507F0" w:rsidRDefault="00234EFC" w14:paraId="296320F7" w14:textId="77777777">
            <w:pPr>
              <w:rPr>
                <w:rFonts w:cs="Calibri" w:cstheme="minorAscii"/>
                <w:b w:val="1"/>
                <w:bCs w:val="1"/>
                <w:color w:val="auto"/>
                <w:sz w:val="24"/>
                <w:szCs w:val="24"/>
                <w:lang w:val="en-US"/>
              </w:rPr>
            </w:pPr>
            <w:r w:rsidRPr="3C7507F0" w:rsidR="00234EFC">
              <w:rPr>
                <w:rFonts w:cs="Calibri" w:cstheme="minorAscii"/>
                <w:b w:val="1"/>
                <w:bCs w:val="1"/>
                <w:color w:val="auto"/>
                <w:sz w:val="24"/>
                <w:szCs w:val="24"/>
                <w:lang w:val="en-US"/>
              </w:rPr>
              <w:t>H</w:t>
            </w:r>
          </w:p>
        </w:tc>
        <w:tc>
          <w:tcPr>
            <w:tcW w:w="3544" w:type="dxa"/>
            <w:tcMar/>
            <w:vAlign w:val="center"/>
          </w:tcPr>
          <w:p w:rsidRPr="009F6502" w:rsidR="00DD05AA" w:rsidP="3C7507F0" w:rsidRDefault="00DD05AA" w14:paraId="5AF45E79" w14:textId="77777777">
            <w:pPr>
              <w:jc w:val="center"/>
              <w:rPr>
                <w:rFonts w:cs="Calibri" w:cstheme="minorAscii"/>
                <w:color w:val="auto"/>
                <w:sz w:val="24"/>
                <w:szCs w:val="24"/>
                <w:lang w:val="en-US"/>
              </w:rPr>
            </w:pPr>
            <w:r w:rsidRPr="3C7507F0" w:rsidR="00DD05AA">
              <w:rPr>
                <w:rFonts w:cs="Calibri" w:cstheme="minorAscii"/>
                <w:color w:val="auto"/>
                <w:sz w:val="24"/>
                <w:szCs w:val="24"/>
                <w:lang w:val="en-US"/>
              </w:rPr>
              <w:t>Total Cost</w:t>
            </w:r>
          </w:p>
        </w:tc>
        <w:tc>
          <w:tcPr>
            <w:tcW w:w="5386" w:type="dxa"/>
            <w:tcMar/>
          </w:tcPr>
          <w:p w:rsidRPr="009F6502" w:rsidR="00DD05AA" w:rsidP="3C7507F0" w:rsidRDefault="00DD05AA" w14:paraId="6BD93161" w14:textId="77777777">
            <w:pPr>
              <w:jc w:val="both"/>
              <w:rPr>
                <w:rFonts w:cs="Calibri" w:cstheme="minorAscii"/>
                <w:color w:val="auto"/>
                <w:sz w:val="24"/>
                <w:szCs w:val="24"/>
                <w:lang w:val="en-US"/>
              </w:rPr>
            </w:pPr>
            <w:r w:rsidRPr="3C7507F0" w:rsidR="00DD05AA">
              <w:rPr>
                <w:rFonts w:cs="Calibri" w:cstheme="minorAscii"/>
                <w:color w:val="auto"/>
                <w:sz w:val="24"/>
                <w:szCs w:val="24"/>
                <w:lang w:val="en-US"/>
              </w:rPr>
              <w:t xml:space="preserve">Report the </w:t>
            </w:r>
            <w:r w:rsidRPr="3C7507F0" w:rsidR="00234EFC">
              <w:rPr>
                <w:rFonts w:cs="Calibri" w:cstheme="minorAscii"/>
                <w:color w:val="auto"/>
                <w:sz w:val="24"/>
                <w:szCs w:val="24"/>
                <w:lang w:val="en-US"/>
              </w:rPr>
              <w:t xml:space="preserve">D+E+F+G </w:t>
            </w:r>
            <w:r w:rsidRPr="3C7507F0" w:rsidR="00DD05AA">
              <w:rPr>
                <w:rFonts w:cs="Calibri" w:cstheme="minorAscii"/>
                <w:color w:val="auto"/>
                <w:sz w:val="24"/>
                <w:szCs w:val="24"/>
                <w:lang w:val="en-US"/>
              </w:rPr>
              <w:t>sum</w:t>
            </w:r>
          </w:p>
        </w:tc>
      </w:tr>
    </w:tbl>
    <w:p w:rsidRPr="009F6502" w:rsidR="00DE1635" w:rsidP="3C7507F0" w:rsidRDefault="00DE1635" w14:paraId="1DADBB75" w14:textId="77777777">
      <w:pPr>
        <w:rPr>
          <w:rFonts w:cs="Calibri" w:cstheme="minorAscii"/>
          <w:color w:val="auto"/>
          <w:sz w:val="24"/>
          <w:szCs w:val="24"/>
          <w:lang w:val="en-US"/>
        </w:rPr>
      </w:pPr>
    </w:p>
    <w:p w:rsidRPr="009F6502" w:rsidR="00DE1635" w:rsidP="3C7507F0" w:rsidRDefault="00DE1635" w14:paraId="2CFD2E81" w14:textId="77777777">
      <w:pPr>
        <w:rPr>
          <w:rFonts w:cs="Calibri" w:cstheme="minorAscii"/>
          <w:color w:val="auto"/>
          <w:sz w:val="24"/>
          <w:szCs w:val="24"/>
          <w:lang w:val="en-US"/>
        </w:rPr>
      </w:pPr>
      <w:r w:rsidRPr="3C7507F0" w:rsidR="00DE1635">
        <w:rPr>
          <w:rFonts w:cs="Calibri" w:cstheme="minorAscii"/>
          <w:color w:val="auto"/>
          <w:sz w:val="24"/>
          <w:szCs w:val="24"/>
          <w:lang w:val="en-US"/>
        </w:rPr>
        <w:t xml:space="preserve">B.1.2. </w:t>
      </w:r>
      <w:r w:rsidRPr="3C7507F0" w:rsidR="00864CE9">
        <w:rPr>
          <w:rFonts w:cs="Calibri" w:cstheme="minorAscii"/>
          <w:color w:val="auto"/>
          <w:sz w:val="24"/>
          <w:szCs w:val="24"/>
          <w:lang w:val="en-US"/>
        </w:rPr>
        <w:t xml:space="preserve">Information relating to the costs of </w:t>
      </w:r>
      <w:r w:rsidRPr="3C7507F0" w:rsidR="00E1126E">
        <w:rPr>
          <w:rFonts w:cs="Calibri" w:cstheme="minorAscii"/>
          <w:color w:val="auto"/>
          <w:sz w:val="24"/>
          <w:szCs w:val="24"/>
          <w:lang w:val="en-US"/>
        </w:rPr>
        <w:t>like</w:t>
      </w:r>
      <w:r w:rsidRPr="3C7507F0" w:rsidR="00864CE9">
        <w:rPr>
          <w:rFonts w:cs="Calibri" w:cstheme="minorAscii"/>
          <w:color w:val="auto"/>
          <w:sz w:val="24"/>
          <w:szCs w:val="24"/>
          <w:lang w:val="en-US"/>
        </w:rPr>
        <w:t xml:space="preserve"> product listed in Appendix VI shall </w:t>
      </w:r>
      <w:r w:rsidRPr="3C7507F0" w:rsidR="00864CE9">
        <w:rPr>
          <w:rFonts w:cs="Calibri" w:cstheme="minorAscii"/>
          <w:color w:val="auto"/>
          <w:sz w:val="24"/>
          <w:szCs w:val="24"/>
          <w:lang w:val="en-US"/>
        </w:rPr>
        <w:t>be provided</w:t>
      </w:r>
      <w:r w:rsidRPr="3C7507F0" w:rsidR="00864CE9">
        <w:rPr>
          <w:rFonts w:cs="Calibri" w:cstheme="minorAscii"/>
          <w:color w:val="auto"/>
          <w:sz w:val="24"/>
          <w:szCs w:val="24"/>
          <w:lang w:val="en-US"/>
        </w:rPr>
        <w:t xml:space="preserve"> individually for each month of P5.</w:t>
      </w:r>
    </w:p>
    <w:p w:rsidRPr="009F6502" w:rsidR="00DE1635" w:rsidP="3C7507F0" w:rsidRDefault="00DE1635" w14:paraId="07EDCAC8" w14:textId="77777777">
      <w:pPr>
        <w:rPr>
          <w:rFonts w:cs="Calibri" w:cstheme="minorAscii"/>
          <w:color w:val="auto"/>
          <w:sz w:val="24"/>
          <w:szCs w:val="24"/>
          <w:lang w:val="en-US"/>
        </w:rPr>
      </w:pPr>
      <w:r w:rsidRPr="3C7507F0" w:rsidR="00DE1635">
        <w:rPr>
          <w:rFonts w:cs="Calibri" w:cstheme="minorAscii"/>
          <w:color w:val="auto"/>
          <w:sz w:val="24"/>
          <w:szCs w:val="24"/>
          <w:lang w:val="en-US"/>
        </w:rPr>
        <w:t>B.1.3. When there are distinct</w:t>
      </w:r>
      <w:r w:rsidRPr="3C7507F0" w:rsidR="00DE1635">
        <w:rPr>
          <w:rFonts w:cs="Calibri" w:cstheme="minorAscii"/>
          <w:color w:val="auto"/>
          <w:sz w:val="24"/>
          <w:szCs w:val="24"/>
          <w:lang w:val="en-US"/>
        </w:rPr>
        <w:t xml:space="preserve"> </w:t>
      </w:r>
      <w:r w:rsidRPr="3C7507F0" w:rsidR="00646F0C">
        <w:rPr>
          <w:rFonts w:cs="Calibri" w:cstheme="minorAscii"/>
          <w:color w:val="auto"/>
          <w:sz w:val="24"/>
          <w:szCs w:val="24"/>
          <w:lang w:val="en-US"/>
        </w:rPr>
        <w:t>i</w:t>
      </w:r>
      <w:r w:rsidRPr="3C7507F0" w:rsidR="00DE1635">
        <w:rPr>
          <w:rFonts w:cs="Calibri" w:cstheme="minorAscii"/>
          <w:color w:val="auto"/>
          <w:sz w:val="24"/>
          <w:szCs w:val="24"/>
          <w:lang w:val="en-US"/>
        </w:rPr>
        <w:t xml:space="preserve">dentification </w:t>
      </w:r>
      <w:r w:rsidRPr="3C7507F0" w:rsidR="00646F0C">
        <w:rPr>
          <w:rFonts w:cs="Calibri" w:cstheme="minorAscii"/>
          <w:color w:val="auto"/>
          <w:sz w:val="24"/>
          <w:szCs w:val="24"/>
          <w:lang w:val="en-US"/>
        </w:rPr>
        <w:t>c</w:t>
      </w:r>
      <w:r w:rsidRPr="3C7507F0" w:rsidR="00DE1635">
        <w:rPr>
          <w:rFonts w:cs="Calibri" w:cstheme="minorAscii"/>
          <w:color w:val="auto"/>
          <w:sz w:val="24"/>
          <w:szCs w:val="24"/>
          <w:lang w:val="en-US"/>
        </w:rPr>
        <w:t xml:space="preserve">odes of the </w:t>
      </w:r>
      <w:r w:rsidRPr="3C7507F0" w:rsidR="00646F0C">
        <w:rPr>
          <w:rFonts w:cs="Calibri" w:cstheme="minorAscii"/>
          <w:color w:val="auto"/>
          <w:sz w:val="24"/>
          <w:szCs w:val="24"/>
          <w:lang w:val="en-US"/>
        </w:rPr>
        <w:t>product (CODIP), as reported under item</w:t>
      </w:r>
      <w:r w:rsidRPr="3C7507F0" w:rsidR="00DE1635">
        <w:rPr>
          <w:rFonts w:cs="Calibri" w:cstheme="minorAscii"/>
          <w:color w:val="auto"/>
          <w:sz w:val="24"/>
          <w:szCs w:val="24"/>
          <w:lang w:val="en-US"/>
        </w:rPr>
        <w:t xml:space="preserve"> 5.6</w:t>
      </w:r>
      <w:r w:rsidRPr="3C7507F0" w:rsidR="00646F0C">
        <w:rPr>
          <w:rFonts w:cs="Calibri" w:cstheme="minorAscii"/>
          <w:color w:val="auto"/>
          <w:sz w:val="24"/>
          <w:szCs w:val="24"/>
          <w:lang w:val="en-US"/>
        </w:rPr>
        <w:t xml:space="preserve"> of section III</w:t>
      </w:r>
      <w:r w:rsidRPr="3C7507F0" w:rsidR="00DE1635">
        <w:rPr>
          <w:rFonts w:cs="Calibri" w:cstheme="minorAscii"/>
          <w:color w:val="auto"/>
          <w:sz w:val="24"/>
          <w:szCs w:val="24"/>
          <w:lang w:val="en-US"/>
        </w:rPr>
        <w:t>, for each CODIP</w:t>
      </w:r>
      <w:r w:rsidRPr="3C7507F0" w:rsidR="00DE1635">
        <w:rPr>
          <w:rFonts w:cs="Calibri" w:cstheme="minorAscii"/>
          <w:color w:val="auto"/>
          <w:sz w:val="24"/>
          <w:szCs w:val="24"/>
          <w:lang w:val="en-US"/>
        </w:rPr>
        <w:t xml:space="preserve"> you must </w:t>
      </w:r>
      <w:r w:rsidRPr="3C7507F0" w:rsidR="00DE1635">
        <w:rPr>
          <w:rFonts w:cs="Calibri" w:cstheme="minorAscii"/>
          <w:color w:val="auto"/>
          <w:sz w:val="24"/>
          <w:szCs w:val="24"/>
          <w:lang w:val="en-US"/>
        </w:rPr>
        <w:t>fill the set of worksheets described in B.1.2.</w:t>
      </w:r>
    </w:p>
    <w:p w:rsidRPr="009F6502" w:rsidR="00DE1635" w:rsidP="3C7507F0" w:rsidRDefault="00DE1635" w14:paraId="48890BCF" w14:textId="77777777">
      <w:pPr>
        <w:rPr>
          <w:rFonts w:cs="Calibri" w:cstheme="minorAscii"/>
          <w:color w:val="auto"/>
          <w:sz w:val="24"/>
          <w:szCs w:val="24"/>
          <w:lang w:val="en-US"/>
        </w:rPr>
      </w:pPr>
      <w:r w:rsidRPr="3C7507F0" w:rsidR="00DE1635">
        <w:rPr>
          <w:rFonts w:cs="Calibri" w:cstheme="minorAscii"/>
          <w:color w:val="auto"/>
          <w:sz w:val="24"/>
          <w:szCs w:val="24"/>
          <w:lang w:val="en-US"/>
        </w:rPr>
        <w:t>B.</w:t>
      </w:r>
      <w:r w:rsidRPr="3C7507F0" w:rsidR="0014284C">
        <w:rPr>
          <w:rFonts w:cs="Calibri" w:cstheme="minorAscii"/>
          <w:color w:val="auto"/>
          <w:sz w:val="24"/>
          <w:szCs w:val="24"/>
          <w:lang w:val="en-US"/>
        </w:rPr>
        <w:t xml:space="preserve">1.4 In case product </w:t>
      </w:r>
      <w:r w:rsidRPr="3C7507F0" w:rsidR="0014284C">
        <w:rPr>
          <w:rFonts w:cs="Calibri" w:cstheme="minorAscii"/>
          <w:color w:val="auto"/>
          <w:sz w:val="24"/>
          <w:szCs w:val="24"/>
          <w:lang w:val="en-US"/>
        </w:rPr>
        <w:t>is manufactured</w:t>
      </w:r>
      <w:r w:rsidRPr="3C7507F0" w:rsidR="00DE1635">
        <w:rPr>
          <w:rFonts w:cs="Calibri" w:cstheme="minorAscii"/>
          <w:color w:val="auto"/>
          <w:sz w:val="24"/>
          <w:szCs w:val="24"/>
          <w:lang w:val="en-US"/>
        </w:rPr>
        <w:t xml:space="preserve"> in more than one facility, as reported in 6.1.4., </w:t>
      </w:r>
      <w:r w:rsidRPr="3C7507F0" w:rsidR="0014284C">
        <w:rPr>
          <w:rFonts w:cs="Calibri" w:cstheme="minorAscii"/>
          <w:color w:val="auto"/>
          <w:sz w:val="24"/>
          <w:szCs w:val="24"/>
          <w:lang w:val="en-US"/>
        </w:rPr>
        <w:t xml:space="preserve">you must </w:t>
      </w:r>
      <w:r w:rsidRPr="3C7507F0" w:rsidR="00DE1635">
        <w:rPr>
          <w:rFonts w:cs="Calibri" w:cstheme="minorAscii"/>
          <w:color w:val="auto"/>
          <w:sz w:val="24"/>
          <w:szCs w:val="24"/>
          <w:lang w:val="en-US"/>
        </w:rPr>
        <w:t>provide:</w:t>
      </w:r>
    </w:p>
    <w:p w:rsidRPr="009F6502" w:rsidR="00DE1635" w:rsidP="3C7507F0" w:rsidRDefault="00DE1635" w14:paraId="4C96E408" w14:textId="77777777">
      <w:pPr>
        <w:rPr>
          <w:rFonts w:cs="Calibri" w:cstheme="minorAscii"/>
          <w:color w:val="auto"/>
          <w:sz w:val="24"/>
          <w:szCs w:val="24"/>
          <w:lang w:val="en-US"/>
        </w:rPr>
      </w:pPr>
      <w:r w:rsidRPr="3C7507F0" w:rsidR="00DE1635">
        <w:rPr>
          <w:rFonts w:cs="Calibri" w:cstheme="minorAscii"/>
          <w:color w:val="auto"/>
          <w:sz w:val="24"/>
          <w:szCs w:val="24"/>
          <w:lang w:val="en-US"/>
        </w:rPr>
        <w:t>a) the set of worksheets previously described in B.1.2 with the cost in each one of the facilities</w:t>
      </w:r>
      <w:r w:rsidRPr="3C7507F0" w:rsidR="0014284C">
        <w:rPr>
          <w:rFonts w:cs="Calibri" w:cstheme="minorAscii"/>
          <w:color w:val="auto"/>
          <w:sz w:val="24"/>
          <w:szCs w:val="24"/>
          <w:lang w:val="en-US"/>
        </w:rPr>
        <w:t>; and</w:t>
      </w:r>
    </w:p>
    <w:p w:rsidRPr="009F6502" w:rsidR="00DE1635" w:rsidP="3C7507F0" w:rsidRDefault="00DE1635" w14:paraId="53B6ECF5" w14:textId="77777777">
      <w:pPr>
        <w:rPr>
          <w:rFonts w:cs="Calibri" w:cstheme="minorAscii"/>
          <w:color w:val="auto"/>
          <w:sz w:val="24"/>
          <w:szCs w:val="24"/>
          <w:lang w:val="en-US"/>
        </w:rPr>
      </w:pPr>
      <w:r w:rsidRPr="3C7507F0" w:rsidR="00DE1635">
        <w:rPr>
          <w:rFonts w:cs="Calibri" w:cstheme="minorAscii"/>
          <w:color w:val="auto"/>
          <w:sz w:val="24"/>
          <w:szCs w:val="24"/>
          <w:lang w:val="en-US"/>
        </w:rPr>
        <w:t xml:space="preserve">b) </w:t>
      </w:r>
      <w:r w:rsidRPr="3C7507F0" w:rsidR="00DE1635">
        <w:rPr>
          <w:rFonts w:cs="Calibri" w:cstheme="minorAscii"/>
          <w:color w:val="auto"/>
          <w:sz w:val="24"/>
          <w:szCs w:val="24"/>
          <w:lang w:val="en-US"/>
        </w:rPr>
        <w:t>additional</w:t>
      </w:r>
      <w:r w:rsidRPr="3C7507F0" w:rsidR="00DE1635">
        <w:rPr>
          <w:rFonts w:cs="Calibri" w:cstheme="minorAscii"/>
          <w:color w:val="auto"/>
          <w:sz w:val="24"/>
          <w:szCs w:val="24"/>
          <w:lang w:val="en-US"/>
        </w:rPr>
        <w:t xml:space="preserve"> </w:t>
      </w:r>
      <w:r w:rsidRPr="3C7507F0" w:rsidR="0014284C">
        <w:rPr>
          <w:rFonts w:cs="Calibri" w:cstheme="minorAscii"/>
          <w:color w:val="auto"/>
          <w:sz w:val="24"/>
          <w:szCs w:val="24"/>
          <w:lang w:val="en-US"/>
        </w:rPr>
        <w:t xml:space="preserve">worksheet </w:t>
      </w:r>
      <w:r w:rsidRPr="3C7507F0" w:rsidR="00DE1635">
        <w:rPr>
          <w:rFonts w:cs="Calibri" w:cstheme="minorAscii"/>
          <w:color w:val="auto"/>
          <w:sz w:val="24"/>
          <w:szCs w:val="24"/>
          <w:lang w:val="en-US"/>
        </w:rPr>
        <w:t>containing</w:t>
      </w:r>
      <w:r w:rsidRPr="3C7507F0" w:rsidR="00DE1635">
        <w:rPr>
          <w:rFonts w:cs="Calibri" w:cstheme="minorAscii"/>
          <w:color w:val="auto"/>
          <w:sz w:val="24"/>
          <w:szCs w:val="24"/>
          <w:lang w:val="en-US"/>
        </w:rPr>
        <w:t xml:space="preserve"> the average </w:t>
      </w:r>
      <w:r w:rsidRPr="3C7507F0" w:rsidR="0014284C">
        <w:rPr>
          <w:rFonts w:cs="Calibri" w:cstheme="minorAscii"/>
          <w:color w:val="auto"/>
          <w:sz w:val="24"/>
          <w:szCs w:val="24"/>
          <w:lang w:val="en-US"/>
        </w:rPr>
        <w:t xml:space="preserve">total </w:t>
      </w:r>
      <w:r w:rsidRPr="3C7507F0" w:rsidR="00DE1635">
        <w:rPr>
          <w:rFonts w:cs="Calibri" w:cstheme="minorAscii"/>
          <w:color w:val="auto"/>
          <w:sz w:val="24"/>
          <w:szCs w:val="24"/>
          <w:lang w:val="en-US"/>
        </w:rPr>
        <w:t xml:space="preserve">cost of the </w:t>
      </w:r>
      <w:r w:rsidRPr="3C7507F0" w:rsidR="0014284C">
        <w:rPr>
          <w:rFonts w:cs="Calibri" w:cstheme="minorAscii"/>
          <w:color w:val="auto"/>
          <w:sz w:val="24"/>
          <w:szCs w:val="24"/>
          <w:lang w:val="en-US"/>
        </w:rPr>
        <w:t xml:space="preserve">distinct </w:t>
      </w:r>
      <w:r w:rsidRPr="3C7507F0" w:rsidR="00DE1635">
        <w:rPr>
          <w:rFonts w:cs="Calibri" w:cstheme="minorAscii"/>
          <w:color w:val="auto"/>
          <w:sz w:val="24"/>
          <w:szCs w:val="24"/>
          <w:lang w:val="en-US"/>
        </w:rPr>
        <w:t xml:space="preserve">facilities. </w:t>
      </w:r>
    </w:p>
    <w:p w:rsidRPr="009F6502" w:rsidR="00A1498D" w:rsidP="3C7507F0" w:rsidRDefault="00A1498D" w14:paraId="2BAD5BFB" w14:textId="77777777">
      <w:pPr>
        <w:rPr>
          <w:rFonts w:cs="Calibri" w:cstheme="minorAscii"/>
          <w:b w:val="1"/>
          <w:bCs w:val="1"/>
          <w:color w:val="auto"/>
          <w:sz w:val="24"/>
          <w:szCs w:val="24"/>
          <w:lang w:val="en-US"/>
        </w:rPr>
      </w:pPr>
      <w:r w:rsidRPr="009F6502">
        <w:rPr>
          <w:rFonts w:cstheme="minorHAnsi"/>
          <w:b/>
          <w:noProof/>
          <w:sz w:val="24"/>
          <w:szCs w:val="24"/>
          <w:lang w:eastAsia="pt-BR"/>
        </w:rPr>
        <mc:AlternateContent>
          <mc:Choice Requires="wps">
            <w:drawing>
              <wp:anchor distT="0" distB="0" distL="114300" distR="114300" simplePos="0" relativeHeight="251672576" behindDoc="0" locked="0" layoutInCell="1" allowOverlap="1" wp14:anchorId="5C9E1A08" wp14:editId="38598CFC">
                <wp:simplePos x="0" y="0"/>
                <wp:positionH relativeFrom="column">
                  <wp:posOffset>-109737</wp:posOffset>
                </wp:positionH>
                <wp:positionV relativeFrom="paragraph">
                  <wp:posOffset>199744</wp:posOffset>
                </wp:positionV>
                <wp:extent cx="6634716" cy="1724025"/>
                <wp:effectExtent l="0" t="0" r="13970" b="28575"/>
                <wp:wrapNone/>
                <wp:docPr id="15" name="Retângulo 15"/>
                <wp:cNvGraphicFramePr/>
                <a:graphic xmlns:a="http://schemas.openxmlformats.org/drawingml/2006/main">
                  <a:graphicData uri="http://schemas.microsoft.com/office/word/2010/wordprocessingShape">
                    <wps:wsp>
                      <wps:cNvSpPr/>
                      <wps:spPr>
                        <a:xfrm>
                          <a:off x="0" y="0"/>
                          <a:ext cx="6634716" cy="1724025"/>
                        </a:xfrm>
                        <a:prstGeom prst="rect">
                          <a:avLst/>
                        </a:prstGeom>
                        <a:noFill/>
                        <a:ln w="6350">
                          <a:solidFill>
                            <a:schemeClr val="tx1"/>
                          </a:solidFill>
                        </a:ln>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w14:anchorId="3589EFA5">
              <v:rect id="Retângulo 15" style="position:absolute;margin-left:-8.65pt;margin-top:15.75pt;width:522.4pt;height:135.7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filled="f" strokecolor="black [3213]" strokeweight=".5pt" w14:anchorId="7D9912A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"/>
            </w:pict>
          </mc:Fallback>
        </mc:AlternateContent>
      </w:r>
    </w:p>
    <w:p w:rsidRPr="009F6502" w:rsidR="003A4120" w:rsidP="3C7507F0" w:rsidRDefault="003A4120" w14:paraId="34AE7205" w14:textId="77777777">
      <w:pPr>
        <w:jc w:val="both"/>
        <w:rPr>
          <w:rFonts w:cs="Calibri" w:cstheme="minorAscii"/>
          <w:b w:val="1"/>
          <w:bCs w:val="1"/>
          <w:color w:val="auto"/>
          <w:sz w:val="24"/>
          <w:szCs w:val="24"/>
          <w:lang w:val="en-US"/>
        </w:rPr>
      </w:pPr>
      <w:r w:rsidRPr="3C7507F0" w:rsidR="003A4120">
        <w:rPr>
          <w:rFonts w:cs="Calibri" w:cstheme="minorAscii"/>
          <w:b w:val="1"/>
          <w:bCs w:val="1"/>
          <w:color w:val="auto"/>
          <w:sz w:val="24"/>
          <w:szCs w:val="24"/>
          <w:lang w:val="en-US"/>
        </w:rPr>
        <w:t>Report data concerning the employee responsible for answering the “Cost of Production” section above.</w:t>
      </w:r>
    </w:p>
    <w:p w:rsidRPr="009F6502" w:rsidR="003A4120" w:rsidP="3C7507F0" w:rsidRDefault="003A4120" w14:paraId="2358E862" w14:textId="77777777">
      <w:pPr>
        <w:spacing w:after="0"/>
        <w:jc w:val="both"/>
        <w:rPr>
          <w:rFonts w:cs="Calibri" w:cstheme="minorAscii"/>
          <w:color w:val="auto"/>
          <w:sz w:val="24"/>
          <w:szCs w:val="24"/>
          <w:lang w:val="en-US"/>
        </w:rPr>
      </w:pPr>
      <w:r w:rsidRPr="3C7507F0" w:rsidR="003A4120">
        <w:rPr>
          <w:rFonts w:cs="Calibri" w:cstheme="minorAscii"/>
          <w:color w:val="auto"/>
          <w:sz w:val="24"/>
          <w:szCs w:val="24"/>
          <w:lang w:val="en-US"/>
        </w:rPr>
        <w:t>Name:</w:t>
      </w:r>
    </w:p>
    <w:p w:rsidRPr="009F6502" w:rsidR="003A4120" w:rsidP="3C7507F0" w:rsidRDefault="003A4120" w14:paraId="24D7C4C8" w14:textId="77777777">
      <w:pPr>
        <w:spacing w:after="0"/>
        <w:jc w:val="both"/>
        <w:rPr>
          <w:rFonts w:cs="Calibri" w:cstheme="minorAscii"/>
          <w:color w:val="auto"/>
          <w:sz w:val="24"/>
          <w:szCs w:val="24"/>
          <w:lang w:val="en-US"/>
        </w:rPr>
      </w:pPr>
      <w:r w:rsidRPr="3C7507F0" w:rsidR="003A4120">
        <w:rPr>
          <w:rFonts w:cs="Calibri" w:cstheme="minorAscii"/>
          <w:color w:val="auto"/>
          <w:sz w:val="24"/>
          <w:szCs w:val="24"/>
          <w:lang w:val="en-US"/>
        </w:rPr>
        <w:t>Job Position:</w:t>
      </w:r>
    </w:p>
    <w:p w:rsidRPr="009F6502" w:rsidR="003A4120" w:rsidP="3C7507F0" w:rsidRDefault="003A4120" w14:paraId="04A4E395" w14:textId="77777777">
      <w:pPr>
        <w:spacing w:after="0"/>
        <w:jc w:val="both"/>
        <w:rPr>
          <w:rFonts w:cs="Calibri" w:cstheme="minorAscii"/>
          <w:color w:val="auto"/>
          <w:sz w:val="24"/>
          <w:szCs w:val="24"/>
          <w:lang w:val="en-US"/>
        </w:rPr>
      </w:pPr>
      <w:r w:rsidRPr="3C7507F0" w:rsidR="003A4120">
        <w:rPr>
          <w:rFonts w:cs="Calibri" w:cstheme="minorAscii"/>
          <w:color w:val="auto"/>
          <w:sz w:val="24"/>
          <w:szCs w:val="24"/>
          <w:lang w:val="en-US"/>
        </w:rPr>
        <w:t>Telephone Number:</w:t>
      </w:r>
    </w:p>
    <w:p w:rsidRPr="009F6502" w:rsidR="0035060F" w:rsidP="3C7507F0" w:rsidRDefault="003A4120" w14:paraId="44BB8413" w14:textId="77777777">
      <w:pPr>
        <w:spacing w:after="0"/>
        <w:rPr>
          <w:rFonts w:cs="Calibri" w:cstheme="minorAscii"/>
          <w:color w:val="auto"/>
          <w:sz w:val="24"/>
          <w:szCs w:val="24"/>
          <w:lang w:val="en-US"/>
        </w:rPr>
      </w:pPr>
      <w:r w:rsidRPr="3C7507F0" w:rsidR="003A4120">
        <w:rPr>
          <w:rFonts w:cs="Calibri" w:cstheme="minorAscii"/>
          <w:color w:val="auto"/>
          <w:sz w:val="24"/>
          <w:szCs w:val="24"/>
          <w:lang w:val="en-US"/>
        </w:rPr>
        <w:t>Electronic address (e-mail):</w:t>
      </w:r>
      <w:r w:rsidRPr="3C7507F0">
        <w:rPr>
          <w:rFonts w:cs="Calibri" w:cstheme="minorAscii"/>
          <w:color w:val="auto"/>
          <w:sz w:val="24"/>
          <w:szCs w:val="24"/>
          <w:lang w:val="en-US"/>
        </w:rPr>
        <w:br w:type="page"/>
      </w:r>
    </w:p>
    <w:p w:rsidRPr="009F6502" w:rsidR="008B38D1" w:rsidP="008B38D1" w:rsidRDefault="008B38D1" w14:paraId="68C6A88A" w14:textId="77777777">
      <w:pPr>
        <w:jc w:val="center"/>
        <w:rPr>
          <w:rFonts w:cstheme="minorHAnsi"/>
          <w:b/>
          <w:sz w:val="24"/>
          <w:szCs w:val="24"/>
          <w:lang w:val="en-US"/>
        </w:rPr>
      </w:pPr>
      <w:r w:rsidRPr="009F6502">
        <w:rPr>
          <w:rFonts w:cstheme="minorHAnsi"/>
          <w:b/>
          <w:noProof/>
          <w:sz w:val="24"/>
          <w:szCs w:val="24"/>
          <w:lang w:eastAsia="pt-BR"/>
        </w:rPr>
        <mc:AlternateContent>
          <mc:Choice Requires="wps">
            <w:drawing>
              <wp:anchor distT="0" distB="0" distL="114300" distR="114300" simplePos="0" relativeHeight="251652096" behindDoc="0" locked="0" layoutInCell="1" allowOverlap="1" wp14:anchorId="5E825E7C" wp14:editId="4A6FAB10">
                <wp:simplePos x="0" y="0"/>
                <wp:positionH relativeFrom="column">
                  <wp:posOffset>12700</wp:posOffset>
                </wp:positionH>
                <wp:positionV relativeFrom="paragraph">
                  <wp:posOffset>-116205</wp:posOffset>
                </wp:positionV>
                <wp:extent cx="5450205" cy="332740"/>
                <wp:effectExtent l="6985" t="12065" r="10160" b="7620"/>
                <wp:wrapNone/>
                <wp:docPr id="3" name="Retângulo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50205" cy="3327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w14:anchorId="37FBBD14">
              <v:rect id="Retângulo 3" style="position:absolute;margin-left:1pt;margin-top:-9.15pt;width:429.15pt;height:26.2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6" filled="f" w14:anchorId="531F1BF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"/>
            </w:pict>
          </mc:Fallback>
        </mc:AlternateContent>
      </w:r>
      <w:r w:rsidRPr="009F6502">
        <w:rPr>
          <w:rFonts w:cstheme="minorHAnsi"/>
          <w:b/>
          <w:sz w:val="24"/>
          <w:szCs w:val="24"/>
          <w:lang w:val="en-US"/>
        </w:rPr>
        <w:t>VI – DETERMINATION OF THE EXPORT PRICE</w:t>
      </w:r>
    </w:p>
    <w:p w:rsidRPr="009F6502" w:rsidR="008B38D1" w:rsidP="3C7507F0" w:rsidRDefault="008B38D1" w14:paraId="283C9598" w14:textId="77777777">
      <w:pPr>
        <w:spacing w:line="240" w:lineRule="auto"/>
        <w:jc w:val="both"/>
        <w:rPr>
          <w:rFonts w:cs="Calibri" w:cstheme="minorAscii"/>
          <w:i w:val="1"/>
          <w:iCs w:val="1"/>
          <w:color w:val="auto"/>
          <w:sz w:val="24"/>
          <w:szCs w:val="24"/>
          <w:lang w:val="en-US"/>
        </w:rPr>
      </w:pPr>
      <w:r w:rsidRPr="3C7507F0" w:rsidR="008B38D1">
        <w:rPr>
          <w:rFonts w:cs="Calibri" w:cstheme="minorAscii"/>
          <w:i w:val="1"/>
          <w:iCs w:val="1"/>
          <w:color w:val="auto"/>
          <w:sz w:val="24"/>
          <w:szCs w:val="24"/>
          <w:lang w:val="en-US"/>
        </w:rPr>
        <w:t xml:space="preserve">The purpose of this section is to gather data to subsidize the Brazilian investigative authorities in the calculation of the export price of products exported to Brazil. </w:t>
      </w:r>
    </w:p>
    <w:p w:rsidRPr="009F6502" w:rsidR="008B38D1" w:rsidP="3C7507F0" w:rsidRDefault="008B38D1" w14:paraId="3743AB6E" w14:textId="77777777">
      <w:pPr>
        <w:spacing w:line="240" w:lineRule="auto"/>
        <w:jc w:val="both"/>
        <w:rPr>
          <w:rFonts w:cs="Calibri" w:cstheme="minorAscii"/>
          <w:i w:val="1"/>
          <w:iCs w:val="1"/>
          <w:color w:val="auto"/>
          <w:sz w:val="24"/>
          <w:szCs w:val="24"/>
          <w:lang w:val="en-US"/>
        </w:rPr>
      </w:pPr>
      <w:r w:rsidRPr="3C7507F0" w:rsidR="008B38D1">
        <w:rPr>
          <w:rFonts w:cs="Calibri" w:cstheme="minorAscii"/>
          <w:i w:val="1"/>
          <w:iCs w:val="1"/>
          <w:color w:val="auto"/>
          <w:sz w:val="24"/>
          <w:szCs w:val="24"/>
          <w:lang w:val="en-US"/>
        </w:rPr>
        <w:t xml:space="preserve">It </w:t>
      </w:r>
      <w:r w:rsidRPr="3C7507F0" w:rsidR="008B38D1">
        <w:rPr>
          <w:rFonts w:cs="Calibri" w:cstheme="minorAscii"/>
          <w:i w:val="1"/>
          <w:iCs w:val="1"/>
          <w:color w:val="auto"/>
          <w:sz w:val="24"/>
          <w:szCs w:val="24"/>
          <w:lang w:val="en-US"/>
        </w:rPr>
        <w:t>is recalled</w:t>
      </w:r>
      <w:r w:rsidRPr="3C7507F0" w:rsidR="008B38D1">
        <w:rPr>
          <w:rFonts w:cs="Calibri" w:cstheme="minorAscii"/>
          <w:i w:val="1"/>
          <w:iCs w:val="1"/>
          <w:color w:val="auto"/>
          <w:sz w:val="24"/>
          <w:szCs w:val="24"/>
          <w:lang w:val="en-US"/>
        </w:rPr>
        <w:t xml:space="preserve"> that the reported information aggregation must be reconciled with your accounting system and with the information reported in Appendix </w:t>
      </w:r>
      <w:r w:rsidRPr="3C7507F0" w:rsidR="00374AAB">
        <w:rPr>
          <w:rFonts w:cs="Calibri" w:cstheme="minorAscii"/>
          <w:i w:val="1"/>
          <w:iCs w:val="1"/>
          <w:color w:val="auto"/>
          <w:sz w:val="24"/>
          <w:szCs w:val="24"/>
          <w:lang w:val="en-US"/>
        </w:rPr>
        <w:t>VIII</w:t>
      </w:r>
      <w:r w:rsidRPr="3C7507F0" w:rsidR="00007F0E">
        <w:rPr>
          <w:rFonts w:cs="Calibri" w:cstheme="minorAscii"/>
          <w:i w:val="1"/>
          <w:iCs w:val="1"/>
          <w:color w:val="auto"/>
          <w:sz w:val="24"/>
          <w:szCs w:val="24"/>
          <w:lang w:val="en-US"/>
        </w:rPr>
        <w:t xml:space="preserve"> of section VII</w:t>
      </w:r>
      <w:r w:rsidRPr="3C7507F0" w:rsidR="008B38D1">
        <w:rPr>
          <w:rFonts w:cs="Calibri" w:cstheme="minorAscii"/>
          <w:i w:val="1"/>
          <w:iCs w:val="1"/>
          <w:color w:val="auto"/>
          <w:sz w:val="24"/>
          <w:szCs w:val="24"/>
          <w:lang w:val="en-US"/>
        </w:rPr>
        <w:t>.</w:t>
      </w:r>
    </w:p>
    <w:p w:rsidRPr="009F6502" w:rsidR="008B38D1" w:rsidP="3C7507F0" w:rsidRDefault="008B38D1" w14:paraId="3A14722E" w14:textId="77777777">
      <w:pPr>
        <w:jc w:val="both"/>
        <w:rPr>
          <w:rFonts w:cs="Calibri" w:cstheme="minorAscii"/>
          <w:color w:val="auto"/>
          <w:sz w:val="24"/>
          <w:szCs w:val="24"/>
          <w:u w:val="single"/>
          <w:lang w:val="en-US"/>
        </w:rPr>
      </w:pPr>
      <w:r w:rsidRPr="009F6502">
        <w:rPr>
          <w:rFonts w:cstheme="minorHAnsi"/>
          <w:noProof/>
          <w:sz w:val="24"/>
          <w:szCs w:val="24"/>
          <w:lang w:eastAsia="pt-BR"/>
        </w:rPr>
        <mc:AlternateContent>
          <mc:Choice Requires="wps">
            <w:drawing>
              <wp:anchor distT="0" distB="0" distL="114300" distR="114300" simplePos="0" relativeHeight="251649024" behindDoc="0" locked="0" layoutInCell="1" allowOverlap="1" wp14:anchorId="390273DB" wp14:editId="2E2379BE">
                <wp:simplePos x="0" y="0"/>
                <wp:positionH relativeFrom="column">
                  <wp:posOffset>12700</wp:posOffset>
                </wp:positionH>
                <wp:positionV relativeFrom="paragraph">
                  <wp:posOffset>238760</wp:posOffset>
                </wp:positionV>
                <wp:extent cx="5450205" cy="332740"/>
                <wp:effectExtent l="6985" t="5715" r="10160" b="13970"/>
                <wp:wrapNone/>
                <wp:docPr id="2" name="Retângulo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50205" cy="3327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w14:anchorId="208C8D03">
              <v:rect id="Retângulo 2" style="position:absolute;margin-left:1pt;margin-top:18.8pt;width:429.15pt;height:26.2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6" filled="f" w14:anchorId="60AA65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"/>
            </w:pict>
          </mc:Fallback>
        </mc:AlternateContent>
      </w:r>
    </w:p>
    <w:p w:rsidRPr="009F6502" w:rsidR="008B38D1" w:rsidP="3C7507F0" w:rsidRDefault="008B38D1" w14:paraId="3D6D12AC" w14:textId="77777777">
      <w:pPr>
        <w:jc w:val="center"/>
        <w:rPr>
          <w:rFonts w:cs="Calibri" w:cstheme="minorAscii"/>
          <w:b w:val="1"/>
          <w:bCs w:val="1"/>
          <w:color w:val="auto"/>
          <w:sz w:val="24"/>
          <w:szCs w:val="24"/>
          <w:lang w:val="en-US"/>
        </w:rPr>
      </w:pPr>
      <w:r w:rsidRPr="3C7507F0" w:rsidR="008B38D1">
        <w:rPr>
          <w:rFonts w:cs="Calibri" w:cstheme="minorAscii"/>
          <w:b w:val="1"/>
          <w:bCs w:val="1"/>
          <w:color w:val="auto"/>
          <w:sz w:val="24"/>
          <w:szCs w:val="24"/>
          <w:lang w:val="en-US"/>
        </w:rPr>
        <w:t>Item C – Exports to Brazil</w:t>
      </w:r>
    </w:p>
    <w:p w:rsidRPr="009F6502" w:rsidR="008B38D1" w:rsidP="3C7507F0" w:rsidRDefault="008B38D1" w14:paraId="1C7220A9" w14:textId="77777777">
      <w:pPr>
        <w:jc w:val="both"/>
        <w:rPr>
          <w:rFonts w:cs="Calibri" w:cstheme="minorAscii"/>
          <w:i w:val="1"/>
          <w:iCs w:val="1"/>
          <w:color w:val="auto"/>
          <w:sz w:val="24"/>
          <w:szCs w:val="24"/>
          <w:lang w:val="en-US"/>
        </w:rPr>
      </w:pPr>
      <w:r w:rsidRPr="3C7507F0" w:rsidR="008B38D1">
        <w:rPr>
          <w:rFonts w:cs="Calibri" w:cstheme="minorAscii"/>
          <w:i w:val="1"/>
          <w:iCs w:val="1"/>
          <w:color w:val="auto"/>
          <w:sz w:val="24"/>
          <w:szCs w:val="24"/>
          <w:lang w:val="en-US"/>
        </w:rPr>
        <w:t>This item aims to instruct your company on how to record information about exports to Brazil in Appendix VII.</w:t>
      </w:r>
    </w:p>
    <w:p w:rsidRPr="009F6502" w:rsidR="00136BE6" w:rsidP="3C7507F0" w:rsidRDefault="00136BE6" w14:paraId="615BB481" w14:textId="77777777">
      <w:pPr>
        <w:jc w:val="both"/>
        <w:rPr>
          <w:rFonts w:cs="Calibri" w:cstheme="minorAscii"/>
          <w:i w:val="1"/>
          <w:iCs w:val="1"/>
          <w:snapToGrid w:val="0"/>
          <w:color w:val="auto"/>
          <w:sz w:val="24"/>
          <w:szCs w:val="24"/>
          <w:lang w:val="en-US"/>
        </w:rPr>
      </w:pPr>
      <w:r w:rsidRPr="3C7507F0" w:rsidR="00136BE6">
        <w:rPr>
          <w:rFonts w:cs="Calibri" w:cstheme="minorAscii"/>
          <w:i w:val="1"/>
          <w:iCs w:val="1"/>
          <w:snapToGrid w:val="0"/>
          <w:color w:val="auto"/>
          <w:sz w:val="24"/>
          <w:szCs w:val="24"/>
          <w:lang w:val="en-US"/>
        </w:rPr>
        <w:t xml:space="preserve">In case exports to Brazil </w:t>
      </w:r>
      <w:r w:rsidRPr="3C7507F0" w:rsidR="00136BE6">
        <w:rPr>
          <w:rFonts w:cs="Calibri" w:cstheme="minorAscii"/>
          <w:i w:val="1"/>
          <w:iCs w:val="1"/>
          <w:snapToGrid w:val="0"/>
          <w:color w:val="auto"/>
          <w:sz w:val="24"/>
          <w:szCs w:val="24"/>
          <w:lang w:val="en-US"/>
        </w:rPr>
        <w:t>are made</w:t>
      </w:r>
      <w:r w:rsidRPr="3C7507F0" w:rsidR="00136BE6">
        <w:rPr>
          <w:rFonts w:cs="Calibri" w:cstheme="minorAscii"/>
          <w:i w:val="1"/>
          <w:iCs w:val="1"/>
          <w:snapToGrid w:val="0"/>
          <w:color w:val="auto"/>
          <w:sz w:val="24"/>
          <w:szCs w:val="24"/>
          <w:lang w:val="en-US"/>
        </w:rPr>
        <w:t xml:space="preserve"> through related part</w:t>
      </w:r>
      <w:r w:rsidRPr="3C7507F0" w:rsidR="00316A64">
        <w:rPr>
          <w:rFonts w:cs="Calibri" w:cstheme="minorAscii"/>
          <w:i w:val="1"/>
          <w:iCs w:val="1"/>
          <w:snapToGrid w:val="0"/>
          <w:color w:val="auto"/>
          <w:sz w:val="24"/>
          <w:szCs w:val="24"/>
          <w:lang w:val="en-US"/>
        </w:rPr>
        <w:t>ies</w:t>
      </w:r>
      <w:r w:rsidRPr="3C7507F0" w:rsidR="00136BE6">
        <w:rPr>
          <w:rFonts w:cs="Calibri" w:cstheme="minorAscii"/>
          <w:i w:val="1"/>
          <w:iCs w:val="1"/>
          <w:snapToGrid w:val="0"/>
          <w:color w:val="auto"/>
          <w:sz w:val="24"/>
          <w:szCs w:val="24"/>
          <w:lang w:val="en-US"/>
        </w:rPr>
        <w:t xml:space="preserve"> not </w:t>
      </w:r>
      <w:r w:rsidRPr="3C7507F0" w:rsidR="00136BE6">
        <w:rPr>
          <w:rFonts w:cs="Calibri" w:cstheme="minorAscii"/>
          <w:i w:val="1"/>
          <w:iCs w:val="1"/>
          <w:snapToGrid w:val="0"/>
          <w:color w:val="auto"/>
          <w:sz w:val="24"/>
          <w:szCs w:val="24"/>
          <w:lang w:val="en-US"/>
        </w:rPr>
        <w:t xml:space="preserve">located</w:t>
      </w:r>
      <w:r w:rsidRPr="3C7507F0" w:rsidR="00136BE6">
        <w:rPr>
          <w:rFonts w:cs="Calibri" w:cstheme="minorAscii"/>
          <w:i w:val="1"/>
          <w:iCs w:val="1"/>
          <w:snapToGrid w:val="0"/>
          <w:color w:val="auto"/>
          <w:sz w:val="24"/>
          <w:szCs w:val="24"/>
          <w:lang w:val="en-US"/>
        </w:rPr>
        <w:t xml:space="preserve"> in Brazil, your company shall </w:t>
      </w:r>
      <w:r w:rsidRPr="3C7507F0" w:rsidR="00316A64">
        <w:rPr>
          <w:rFonts w:cs="Calibri" w:cstheme="minorAscii"/>
          <w:i w:val="1"/>
          <w:iCs w:val="1"/>
          <w:snapToGrid w:val="0"/>
          <w:color w:val="auto"/>
          <w:sz w:val="24"/>
          <w:szCs w:val="24"/>
          <w:lang w:val="en-US"/>
        </w:rPr>
        <w:t>provide</w:t>
      </w:r>
      <w:r w:rsidRPr="3C7507F0" w:rsidR="00136BE6">
        <w:rPr>
          <w:rFonts w:cs="Calibri" w:cstheme="minorAscii"/>
          <w:i w:val="1"/>
          <w:iCs w:val="1"/>
          <w:snapToGrid w:val="0"/>
          <w:color w:val="auto"/>
          <w:sz w:val="24"/>
          <w:szCs w:val="24"/>
          <w:lang w:val="en-US"/>
        </w:rPr>
        <w:t xml:space="preserve"> two databases with</w:t>
      </w:r>
      <w:r w:rsidRPr="3C7507F0" w:rsidR="00374AAB">
        <w:rPr>
          <w:rFonts w:cs="Calibri" w:cstheme="minorAscii"/>
          <w:i w:val="1"/>
          <w:iCs w:val="1"/>
          <w:snapToGrid w:val="0"/>
          <w:color w:val="auto"/>
          <w:sz w:val="24"/>
          <w:szCs w:val="24"/>
          <w:lang w:val="en-US"/>
        </w:rPr>
        <w:t xml:space="preserve"> the information of Appendix VI</w:t>
      </w:r>
      <w:r w:rsidRPr="3C7507F0" w:rsidR="00136BE6">
        <w:rPr>
          <w:rFonts w:cs="Calibri" w:cstheme="minorAscii"/>
          <w:i w:val="1"/>
          <w:iCs w:val="1"/>
          <w:snapToGrid w:val="0"/>
          <w:color w:val="auto"/>
          <w:sz w:val="24"/>
          <w:szCs w:val="24"/>
          <w:lang w:val="en-US"/>
        </w:rPr>
        <w:t xml:space="preserve">I: the first one with information on your company (manufacturer) and the second one with information on the related party. </w:t>
      </w:r>
    </w:p>
    <w:p w:rsidRPr="009F6502" w:rsidR="00136BE6" w:rsidP="3C7507F0" w:rsidRDefault="00136BE6" w14:paraId="1628B326" w14:textId="77777777">
      <w:pPr>
        <w:jc w:val="both"/>
        <w:rPr>
          <w:rFonts w:cs="Calibri" w:cstheme="minorAscii"/>
          <w:i w:val="1"/>
          <w:iCs w:val="1"/>
          <w:color w:val="auto"/>
          <w:sz w:val="24"/>
          <w:szCs w:val="24"/>
          <w:lang w:val="en-US"/>
        </w:rPr>
      </w:pPr>
    </w:p>
    <w:p w:rsidRPr="009F6502" w:rsidR="008B38D1" w:rsidP="3C7507F0" w:rsidRDefault="008B38D1" w14:paraId="326D7D11" w14:textId="77777777">
      <w:pPr>
        <w:autoSpaceDE w:val="0"/>
        <w:autoSpaceDN w:val="0"/>
        <w:adjustRightInd w:val="0"/>
        <w:spacing w:after="0" w:line="240" w:lineRule="auto"/>
        <w:rPr>
          <w:rFonts w:cs="Calibri" w:cstheme="minorAscii"/>
          <w:color w:val="auto"/>
          <w:sz w:val="24"/>
          <w:szCs w:val="24"/>
          <w:lang w:val="en-US"/>
        </w:rPr>
      </w:pPr>
    </w:p>
    <w:p w:rsidRPr="009F6502" w:rsidR="008B38D1" w:rsidP="3C7507F0" w:rsidRDefault="008B38D1" w14:paraId="2D63BADC" w14:textId="77777777">
      <w:pPr>
        <w:rPr>
          <w:rFonts w:cs="Calibri" w:cstheme="minorAscii"/>
          <w:b w:val="1"/>
          <w:bCs w:val="1"/>
          <w:color w:val="auto"/>
          <w:sz w:val="24"/>
          <w:szCs w:val="24"/>
          <w:lang w:val="en-US"/>
        </w:rPr>
      </w:pPr>
      <w:r w:rsidRPr="3C7507F0" w:rsidR="008B38D1">
        <w:rPr>
          <w:rFonts w:cs="Calibri" w:cstheme="minorAscii"/>
          <w:b w:val="1"/>
          <w:bCs w:val="1"/>
          <w:color w:val="auto"/>
          <w:sz w:val="24"/>
          <w:szCs w:val="24"/>
          <w:lang w:val="en-US"/>
        </w:rPr>
        <w:t>C.1.</w:t>
      </w:r>
      <w:r>
        <w:tab/>
      </w:r>
      <w:r w:rsidRPr="3C7507F0" w:rsidR="008B38D1">
        <w:rPr>
          <w:rFonts w:cs="Calibri" w:cstheme="minorAscii"/>
          <w:b w:val="1"/>
          <w:bCs w:val="1"/>
          <w:color w:val="auto"/>
          <w:sz w:val="24"/>
          <w:szCs w:val="24"/>
          <w:lang w:val="en-US"/>
        </w:rPr>
        <w:t>EXPORTS TO BRAZIL RECORD</w:t>
      </w:r>
    </w:p>
    <w:p w:rsidRPr="009F6502" w:rsidR="008B38D1" w:rsidP="3C7507F0" w:rsidRDefault="008B38D1" w14:paraId="660460E9" w14:textId="77777777">
      <w:pPr>
        <w:jc w:val="both"/>
        <w:rPr>
          <w:rFonts w:cs="Calibri" w:cstheme="minorAscii"/>
          <w:color w:val="auto"/>
          <w:sz w:val="24"/>
          <w:szCs w:val="24"/>
          <w:lang w:val="en-US"/>
        </w:rPr>
      </w:pPr>
      <w:r w:rsidRPr="3C7507F0" w:rsidR="008B38D1">
        <w:rPr>
          <w:rFonts w:cs="Calibri" w:cstheme="minorAscii"/>
          <w:color w:val="auto"/>
          <w:sz w:val="24"/>
          <w:szCs w:val="24"/>
          <w:lang w:val="en-US"/>
        </w:rPr>
        <w:t xml:space="preserve">C.1.1 Data relating to exports to Brazil must </w:t>
      </w:r>
      <w:r w:rsidRPr="3C7507F0" w:rsidR="008B38D1">
        <w:rPr>
          <w:rFonts w:cs="Calibri" w:cstheme="minorAscii"/>
          <w:color w:val="auto"/>
          <w:sz w:val="24"/>
          <w:szCs w:val="24"/>
          <w:lang w:val="en-US"/>
        </w:rPr>
        <w:t>be presented</w:t>
      </w:r>
      <w:r w:rsidRPr="3C7507F0" w:rsidR="008B38D1">
        <w:rPr>
          <w:rFonts w:cs="Calibri" w:cstheme="minorAscii"/>
          <w:color w:val="auto"/>
          <w:sz w:val="24"/>
          <w:szCs w:val="24"/>
          <w:lang w:val="en-US"/>
        </w:rPr>
        <w:t xml:space="preserve"> in Appendix VII.</w:t>
      </w:r>
    </w:p>
    <w:p w:rsidRPr="009F6502" w:rsidR="008B38D1" w:rsidP="3C7507F0" w:rsidRDefault="008B38D1" w14:paraId="5106C66D" w14:textId="77777777">
      <w:pPr>
        <w:jc w:val="both"/>
        <w:rPr>
          <w:rFonts w:cs="Calibri" w:cstheme="minorAscii"/>
          <w:color w:val="auto"/>
          <w:sz w:val="24"/>
          <w:szCs w:val="24"/>
          <w:lang w:val="en-US"/>
        </w:rPr>
      </w:pPr>
      <w:r w:rsidRPr="3C7507F0" w:rsidR="008B38D1">
        <w:rPr>
          <w:rFonts w:cs="Calibri" w:cstheme="minorAscii"/>
          <w:color w:val="auto"/>
          <w:sz w:val="24"/>
          <w:szCs w:val="24"/>
          <w:lang w:val="en-US"/>
        </w:rPr>
        <w:t>C.1.2 Data reported must refer to P5.</w:t>
      </w:r>
    </w:p>
    <w:p w:rsidRPr="009F6502" w:rsidR="008B38D1" w:rsidP="3C7507F0" w:rsidRDefault="008B38D1" w14:paraId="0BF72023" w14:textId="77777777">
      <w:pPr>
        <w:pStyle w:val="Default"/>
        <w:rPr>
          <w:rFonts w:ascii="Calibri" w:hAnsi="Calibri" w:eastAsia="Calibri" w:cs="Calibri" w:asciiTheme="minorAscii" w:hAnsiTheme="minorAscii" w:eastAsiaTheme="minorAscii" w:cstheme="minorAscii"/>
          <w:color w:val="auto"/>
          <w:kern w:val="0"/>
          <w:lang w:val="en-US" w:eastAsia="en-US"/>
        </w:rPr>
      </w:pPr>
      <w:r w:rsidRPr="3C7507F0" w:rsidR="008B38D1">
        <w:rPr>
          <w:rFonts w:ascii="Calibri" w:hAnsi="Calibri" w:cs="Calibri" w:asciiTheme="minorAscii" w:hAnsiTheme="minorAscii" w:cstheme="minorAscii"/>
          <w:color w:val="auto"/>
          <w:lang w:val="en-US"/>
        </w:rPr>
        <w:t xml:space="preserve">C.1.3 </w:t>
      </w:r>
      <w:r w:rsidRPr="3C7507F0" w:rsidR="008B38D1">
        <w:rPr>
          <w:rFonts w:ascii="Calibri" w:hAnsi="Calibri" w:cs="Calibri" w:asciiTheme="minorAscii" w:hAnsiTheme="minorAscii" w:cstheme="minorAscii"/>
          <w:color w:val="auto"/>
          <w:lang w:val="en-US"/>
        </w:rPr>
        <w:t xml:space="preserve">Fill</w:t>
      </w:r>
      <w:r w:rsidRPr="3C7507F0" w:rsidR="008B38D1">
        <w:rPr>
          <w:rFonts w:ascii="Calibri" w:hAnsi="Calibri" w:cs="Calibri" w:asciiTheme="minorAscii" w:hAnsiTheme="minorAscii" w:cstheme="minorAscii"/>
          <w:color w:val="auto"/>
          <w:lang w:val="en-US"/>
        </w:rPr>
        <w:t xml:space="preserve"> the fields </w:t>
      </w:r>
      <w:r w:rsidRPr="3C7507F0" w:rsidR="008B38D1">
        <w:rPr>
          <w:rFonts w:ascii="Calibri" w:hAnsi="Calibri" w:eastAsia="Calibri" w:cs="Calibri" w:asciiTheme="minorAscii" w:hAnsiTheme="minorAscii" w:eastAsiaTheme="minorAscii" w:cstheme="minorAscii"/>
          <w:color w:val="auto"/>
          <w:kern w:val="0"/>
          <w:lang w:val="en-US" w:eastAsia="en-US"/>
        </w:rPr>
        <w:t>in accordance with</w:t>
      </w:r>
      <w:r w:rsidRPr="3C7507F0" w:rsidR="008B38D1">
        <w:rPr>
          <w:rFonts w:ascii="Calibri" w:hAnsi="Calibri" w:eastAsia="Calibri" w:cs="Calibri" w:asciiTheme="minorAscii" w:hAnsiTheme="minorAscii" w:eastAsiaTheme="minorAscii" w:cstheme="minorAscii"/>
          <w:color w:val="auto"/>
          <w:kern w:val="0"/>
          <w:lang w:val="en-US" w:eastAsia="en-US"/>
        </w:rPr>
        <w:t xml:space="preserve"> the instructions provided in this section.</w:t>
      </w:r>
    </w:p>
    <w:p w:rsidRPr="009F6502" w:rsidR="008B38D1" w:rsidP="3C7507F0" w:rsidRDefault="008B38D1" w14:paraId="22989EB5" w14:textId="77777777">
      <w:pPr>
        <w:pStyle w:val="Default"/>
        <w:jc w:val="both"/>
        <w:rPr>
          <w:rFonts w:ascii="Calibri" w:hAnsi="Calibri" w:cs="Calibri" w:asciiTheme="minorAscii" w:hAnsiTheme="minorAscii" w:cstheme="minorAscii"/>
          <w:b w:val="1"/>
          <w:bCs w:val="1"/>
          <w:color w:val="auto"/>
          <w:lang w:val="en-US"/>
        </w:rPr>
      </w:pPr>
    </w:p>
    <w:p w:rsidRPr="009F6502" w:rsidR="008B38D1" w:rsidP="3C7507F0" w:rsidRDefault="008B38D1" w14:paraId="540D3DE0" w14:textId="77777777">
      <w:pPr>
        <w:pStyle w:val="Default"/>
        <w:jc w:val="both"/>
        <w:rPr>
          <w:rFonts w:ascii="Calibri" w:hAnsi="Calibri" w:cs="Calibri" w:asciiTheme="minorAscii" w:hAnsiTheme="minorAscii" w:cstheme="minorAscii"/>
          <w:b w:val="1"/>
          <w:bCs w:val="1"/>
          <w:color w:val="auto"/>
          <w:lang w:val="en-US"/>
        </w:rPr>
      </w:pPr>
    </w:p>
    <w:p w:rsidRPr="009F6502" w:rsidR="008B38D1" w:rsidP="3C7507F0" w:rsidRDefault="008B38D1" w14:paraId="1B0B9617" w14:textId="77777777">
      <w:pPr>
        <w:pStyle w:val="Default"/>
        <w:jc w:val="both"/>
        <w:rPr>
          <w:rFonts w:ascii="Calibri" w:hAnsi="Calibri" w:cs="Calibri" w:asciiTheme="minorAscii" w:hAnsiTheme="minorAscii" w:cstheme="minorAscii"/>
          <w:color w:val="auto"/>
          <w:lang w:val="en-US"/>
        </w:rPr>
      </w:pPr>
      <w:r w:rsidRPr="3C7507F0" w:rsidR="008B38D1">
        <w:rPr>
          <w:rFonts w:ascii="Calibri" w:hAnsi="Calibri" w:cs="Calibri" w:asciiTheme="minorAscii" w:hAnsiTheme="minorAscii" w:cstheme="minorAscii"/>
          <w:b w:val="1"/>
          <w:bCs w:val="1"/>
          <w:color w:val="auto"/>
          <w:lang w:val="en-US"/>
        </w:rPr>
        <w:t xml:space="preserve">FIELD NUMBER 1.0: </w:t>
      </w:r>
      <w:r>
        <w:tab/>
      </w:r>
      <w:r w:rsidRPr="3C7507F0" w:rsidR="008B38D1">
        <w:rPr>
          <w:rFonts w:ascii="Calibri" w:hAnsi="Calibri" w:cs="Calibri" w:asciiTheme="minorAscii" w:hAnsiTheme="minorAscii" w:cstheme="minorAscii"/>
          <w:b w:val="1"/>
          <w:bCs w:val="1"/>
          <w:color w:val="auto"/>
          <w:lang w:val="en-US"/>
        </w:rPr>
        <w:t xml:space="preserve">Product Code </w:t>
      </w:r>
    </w:p>
    <w:p w:rsidRPr="009F6502" w:rsidR="008B38D1" w:rsidP="3C7507F0" w:rsidRDefault="008B38D1" w14:paraId="2689B06C" w14:textId="77777777">
      <w:pPr>
        <w:pStyle w:val="Default"/>
        <w:jc w:val="both"/>
        <w:rPr>
          <w:rFonts w:ascii="Calibri" w:hAnsi="Calibri" w:cs="Calibri" w:asciiTheme="minorAscii" w:hAnsiTheme="minorAscii" w:cstheme="minorAscii"/>
          <w:color w:val="auto"/>
          <w:lang w:val="en-US"/>
        </w:rPr>
      </w:pPr>
    </w:p>
    <w:p w:rsidRPr="009F6502" w:rsidR="008B38D1" w:rsidP="3C7507F0" w:rsidRDefault="008B38D1" w14:paraId="0B41DE54" w14:textId="77777777">
      <w:pPr>
        <w:pStyle w:val="Default"/>
        <w:jc w:val="both"/>
        <w:rPr>
          <w:rFonts w:ascii="Calibri" w:hAnsi="Calibri" w:cs="Calibri" w:asciiTheme="minorAscii" w:hAnsiTheme="minorAscii" w:cstheme="minorAscii"/>
          <w:color w:val="auto"/>
          <w:lang w:val="en-US"/>
        </w:rPr>
      </w:pPr>
      <w:r w:rsidRPr="3C7507F0" w:rsidR="008B38D1">
        <w:rPr>
          <w:rFonts w:ascii="Calibri" w:hAnsi="Calibri" w:cs="Calibri" w:asciiTheme="minorAscii" w:hAnsiTheme="minorAscii" w:cstheme="minorAscii"/>
          <w:color w:val="auto"/>
          <w:lang w:val="en-US"/>
        </w:rPr>
        <w:t>Field Name:</w:t>
      </w:r>
      <w:r>
        <w:tab/>
      </w:r>
      <w:r w:rsidRPr="3C7507F0" w:rsidR="008B38D1">
        <w:rPr>
          <w:rFonts w:ascii="Calibri" w:hAnsi="Calibri" w:cs="Calibri" w:asciiTheme="minorAscii" w:hAnsiTheme="minorAscii" w:cstheme="minorAscii"/>
          <w:color w:val="auto"/>
          <w:lang w:val="en-US"/>
        </w:rPr>
        <w:t>ECODPROD</w:t>
      </w:r>
    </w:p>
    <w:p w:rsidRPr="009F6502" w:rsidR="008B38D1" w:rsidP="3C7507F0" w:rsidRDefault="008B38D1" w14:paraId="78FAEDBE" w14:textId="77777777">
      <w:pPr>
        <w:pStyle w:val="Default"/>
        <w:jc w:val="both"/>
        <w:rPr>
          <w:rFonts w:ascii="Calibri" w:hAnsi="Calibri" w:cs="Calibri" w:asciiTheme="minorAscii" w:hAnsiTheme="minorAscii" w:cstheme="minorAscii"/>
          <w:color w:val="auto"/>
          <w:lang w:val="en-US"/>
        </w:rPr>
      </w:pPr>
    </w:p>
    <w:p w:rsidRPr="009F6502" w:rsidR="008B38D1" w:rsidP="3C7507F0" w:rsidRDefault="008B38D1" w14:paraId="4D7F78D3" w14:textId="77777777">
      <w:pPr>
        <w:ind w:left="1410" w:hanging="1410"/>
        <w:jc w:val="both"/>
        <w:rPr>
          <w:rFonts w:cs="Calibri" w:cstheme="minorAscii"/>
          <w:color w:val="auto"/>
          <w:sz w:val="24"/>
          <w:szCs w:val="24"/>
          <w:lang w:val="en-US"/>
        </w:rPr>
      </w:pPr>
      <w:r w:rsidRPr="3C7507F0" w:rsidR="008B38D1">
        <w:rPr>
          <w:rFonts w:cs="Calibri" w:cstheme="minorAscii"/>
          <w:color w:val="auto"/>
          <w:sz w:val="24"/>
          <w:szCs w:val="24"/>
          <w:lang w:val="en-US"/>
        </w:rPr>
        <w:t xml:space="preserve">Description: </w:t>
      </w:r>
      <w:r>
        <w:tab/>
      </w:r>
      <w:r w:rsidRPr="3C7507F0" w:rsidR="005367C5">
        <w:rPr>
          <w:rFonts w:cs="Calibri" w:cstheme="minorAscii"/>
          <w:color w:val="auto"/>
          <w:sz w:val="24"/>
          <w:szCs w:val="24"/>
          <w:lang w:val="en-US"/>
        </w:rPr>
        <w:t>R</w:t>
      </w:r>
      <w:r w:rsidRPr="3C7507F0" w:rsidR="008B38D1">
        <w:rPr>
          <w:rFonts w:cs="Calibri" w:cstheme="minorAscii"/>
          <w:color w:val="auto"/>
          <w:sz w:val="24"/>
          <w:szCs w:val="24"/>
          <w:lang w:val="en-US"/>
        </w:rPr>
        <w:t xml:space="preserve">eport the commercial product code assigned by your company in the normal course of business to the specific product under </w:t>
      </w:r>
      <w:r w:rsidRPr="3C7507F0" w:rsidR="0099693E">
        <w:rPr>
          <w:rFonts w:cs="Calibri" w:cstheme="minorAscii"/>
          <w:color w:val="auto"/>
          <w:sz w:val="24"/>
          <w:szCs w:val="24"/>
          <w:lang w:val="en-US"/>
        </w:rPr>
        <w:t>investigation</w:t>
      </w:r>
      <w:r w:rsidRPr="3C7507F0" w:rsidR="008B38D1">
        <w:rPr>
          <w:rFonts w:cs="Calibri" w:cstheme="minorAscii"/>
          <w:color w:val="auto"/>
          <w:sz w:val="24"/>
          <w:szCs w:val="24"/>
          <w:lang w:val="en-US"/>
        </w:rPr>
        <w:t>.</w:t>
      </w:r>
    </w:p>
    <w:p w:rsidRPr="009F6502" w:rsidR="008B38D1" w:rsidP="3C7507F0" w:rsidRDefault="008B38D1" w14:paraId="2E4B1896" w14:textId="77777777">
      <w:pPr>
        <w:ind w:left="1410" w:hanging="1410"/>
        <w:jc w:val="both"/>
        <w:rPr>
          <w:rFonts w:cs="Calibri" w:cstheme="minorAscii"/>
          <w:b w:val="1"/>
          <w:bCs w:val="1"/>
          <w:color w:val="auto"/>
          <w:sz w:val="24"/>
          <w:szCs w:val="24"/>
          <w:lang w:val="en-US"/>
        </w:rPr>
      </w:pPr>
      <w:r w:rsidRPr="3C7507F0" w:rsidR="008B38D1">
        <w:rPr>
          <w:rFonts w:cs="Calibri" w:cstheme="minorAscii"/>
          <w:color w:val="auto"/>
          <w:sz w:val="24"/>
          <w:szCs w:val="24"/>
          <w:lang w:val="en-US"/>
        </w:rPr>
        <w:t xml:space="preserve">Narrative: </w:t>
      </w:r>
      <w:r>
        <w:tab/>
      </w:r>
      <w:r w:rsidRPr="3C7507F0" w:rsidR="008B38D1">
        <w:rPr>
          <w:rFonts w:cs="Calibri" w:cstheme="minorAscii"/>
          <w:color w:val="auto"/>
          <w:sz w:val="24"/>
          <w:szCs w:val="24"/>
          <w:lang w:val="en-US"/>
        </w:rPr>
        <w:t>the product code should be the one reported under item 5 from section III (product and production process).</w:t>
      </w:r>
    </w:p>
    <w:p w:rsidRPr="009F6502" w:rsidR="008B38D1" w:rsidP="3C7507F0" w:rsidRDefault="008B38D1" w14:paraId="11FAF57B" w14:textId="77777777">
      <w:pPr>
        <w:spacing w:after="0" w:line="240" w:lineRule="auto"/>
        <w:jc w:val="both"/>
        <w:rPr>
          <w:rFonts w:cs="Calibri" w:cstheme="minorAscii"/>
          <w:b w:val="1"/>
          <w:bCs w:val="1"/>
          <w:color w:val="auto"/>
          <w:sz w:val="24"/>
          <w:szCs w:val="24"/>
          <w:lang w:val="en-US"/>
        </w:rPr>
      </w:pPr>
    </w:p>
    <w:p w:rsidRPr="009F6502" w:rsidR="008B38D1" w:rsidP="3C7507F0" w:rsidRDefault="008B38D1" w14:paraId="63A831FE" w14:textId="77777777">
      <w:pPr>
        <w:jc w:val="both"/>
        <w:rPr>
          <w:rFonts w:cs="Calibri" w:cstheme="minorAscii"/>
          <w:color w:val="auto"/>
          <w:sz w:val="24"/>
          <w:szCs w:val="24"/>
          <w:lang w:val="en-US"/>
        </w:rPr>
      </w:pPr>
      <w:r w:rsidRPr="3C7507F0" w:rsidR="008B38D1">
        <w:rPr>
          <w:rFonts w:cs="Calibri" w:cstheme="minorAscii"/>
          <w:b w:val="1"/>
          <w:bCs w:val="1"/>
          <w:color w:val="auto"/>
          <w:sz w:val="24"/>
          <w:szCs w:val="24"/>
          <w:lang w:val="en-US"/>
        </w:rPr>
        <w:t xml:space="preserve">FIELD NUMBER 2.0: </w:t>
      </w:r>
      <w:r>
        <w:tab/>
      </w:r>
      <w:r w:rsidRPr="3C7507F0" w:rsidR="00C676BE">
        <w:rPr>
          <w:rFonts w:cs="Calibri" w:cstheme="minorAscii"/>
          <w:b w:val="1"/>
          <w:bCs w:val="1"/>
          <w:color w:val="auto"/>
          <w:sz w:val="24"/>
          <w:szCs w:val="24"/>
          <w:lang w:val="en-US"/>
        </w:rPr>
        <w:t xml:space="preserve">Product </w:t>
      </w:r>
      <w:r w:rsidRPr="3C7507F0" w:rsidR="008B38D1">
        <w:rPr>
          <w:rFonts w:cs="Calibri" w:cstheme="minorAscii"/>
          <w:b w:val="1"/>
          <w:bCs w:val="1"/>
          <w:color w:val="auto"/>
          <w:sz w:val="24"/>
          <w:szCs w:val="24"/>
          <w:lang w:val="en-US"/>
        </w:rPr>
        <w:t xml:space="preserve">Identification </w:t>
      </w:r>
      <w:r w:rsidRPr="3C7507F0" w:rsidR="00C676BE">
        <w:rPr>
          <w:rFonts w:cs="Calibri" w:cstheme="minorAscii"/>
          <w:b w:val="1"/>
          <w:bCs w:val="1"/>
          <w:color w:val="auto"/>
          <w:sz w:val="24"/>
          <w:szCs w:val="24"/>
          <w:lang w:val="en-US"/>
        </w:rPr>
        <w:t>C</w:t>
      </w:r>
      <w:r w:rsidRPr="3C7507F0" w:rsidR="008B38D1">
        <w:rPr>
          <w:rFonts w:cs="Calibri" w:cstheme="minorAscii"/>
          <w:b w:val="1"/>
          <w:bCs w:val="1"/>
          <w:color w:val="auto"/>
          <w:sz w:val="24"/>
          <w:szCs w:val="24"/>
          <w:lang w:val="en-US"/>
        </w:rPr>
        <w:t>ode</w:t>
      </w:r>
    </w:p>
    <w:p w:rsidRPr="009F6502" w:rsidR="008B38D1" w:rsidP="3C7507F0" w:rsidRDefault="008B38D1" w14:paraId="4692D3F6" w14:textId="77777777">
      <w:pPr>
        <w:jc w:val="both"/>
        <w:rPr>
          <w:rFonts w:cs="Calibri" w:cstheme="minorAscii"/>
          <w:color w:val="auto"/>
          <w:sz w:val="24"/>
          <w:szCs w:val="24"/>
          <w:lang w:val="en-US"/>
        </w:rPr>
      </w:pPr>
      <w:r w:rsidRPr="3C7507F0" w:rsidR="008B38D1">
        <w:rPr>
          <w:rFonts w:cs="Calibri" w:cstheme="minorAscii"/>
          <w:color w:val="auto"/>
          <w:sz w:val="24"/>
          <w:szCs w:val="24"/>
          <w:lang w:val="en-US"/>
        </w:rPr>
        <w:t xml:space="preserve">Field Name: </w:t>
      </w:r>
      <w:r>
        <w:tab/>
      </w:r>
      <w:r w:rsidRPr="3C7507F0" w:rsidR="008B38D1">
        <w:rPr>
          <w:rFonts w:cs="Calibri" w:cstheme="minorAscii"/>
          <w:color w:val="auto"/>
          <w:sz w:val="24"/>
          <w:szCs w:val="24"/>
          <w:lang w:val="en-US"/>
        </w:rPr>
        <w:t>ECODIP</w:t>
      </w:r>
    </w:p>
    <w:p w:rsidRPr="009F6502" w:rsidR="008B38D1" w:rsidP="3C7507F0" w:rsidRDefault="008B38D1" w14:paraId="09DA536C" w14:textId="77777777">
      <w:pPr>
        <w:ind w:left="1410" w:hanging="1410"/>
        <w:jc w:val="both"/>
        <w:rPr>
          <w:rFonts w:cs="Calibri" w:cstheme="minorAscii"/>
          <w:color w:val="auto"/>
          <w:sz w:val="24"/>
          <w:szCs w:val="24"/>
          <w:lang w:val="en-US"/>
        </w:rPr>
      </w:pPr>
      <w:r w:rsidRPr="3C7507F0" w:rsidR="008B38D1">
        <w:rPr>
          <w:rFonts w:cs="Calibri" w:cstheme="minorAscii"/>
          <w:color w:val="auto"/>
          <w:sz w:val="24"/>
          <w:szCs w:val="24"/>
          <w:lang w:val="en-US"/>
        </w:rPr>
        <w:t>Description:</w:t>
      </w:r>
      <w:r>
        <w:tab/>
      </w:r>
      <w:r w:rsidRPr="3C7507F0" w:rsidR="005367C5">
        <w:rPr>
          <w:rFonts w:cs="Calibri" w:cstheme="minorAscii"/>
          <w:color w:val="auto"/>
          <w:sz w:val="24"/>
          <w:szCs w:val="24"/>
          <w:lang w:val="en-US"/>
        </w:rPr>
        <w:t>R</w:t>
      </w:r>
      <w:r w:rsidRPr="3C7507F0" w:rsidR="008B38D1">
        <w:rPr>
          <w:rFonts w:cs="Calibri" w:cstheme="minorAscii"/>
          <w:color w:val="auto"/>
          <w:sz w:val="24"/>
          <w:szCs w:val="24"/>
          <w:lang w:val="en-US"/>
        </w:rPr>
        <w:t xml:space="preserve">eport the identification code of products in accordance </w:t>
      </w:r>
      <w:r w:rsidRPr="3C7507F0" w:rsidR="00E43746">
        <w:rPr>
          <w:rFonts w:cs="Calibri" w:cstheme="minorAscii"/>
          <w:color w:val="auto"/>
          <w:sz w:val="24"/>
          <w:szCs w:val="24"/>
          <w:lang w:val="en-US"/>
        </w:rPr>
        <w:t>to</w:t>
      </w:r>
      <w:r w:rsidRPr="3C7507F0" w:rsidR="008B38D1">
        <w:rPr>
          <w:rFonts w:cs="Calibri" w:cstheme="minorAscii"/>
          <w:color w:val="auto"/>
          <w:sz w:val="24"/>
          <w:szCs w:val="24"/>
          <w:lang w:val="en-US"/>
        </w:rPr>
        <w:t xml:space="preserve"> the characteristics reported under</w:t>
      </w:r>
      <w:r w:rsidRPr="3C7507F0" w:rsidR="00D267A0">
        <w:rPr>
          <w:rFonts w:cs="Calibri" w:cstheme="minorAscii"/>
          <w:color w:val="auto"/>
          <w:sz w:val="24"/>
          <w:szCs w:val="24"/>
          <w:lang w:val="en-US"/>
        </w:rPr>
        <w:t xml:space="preserve"> item 5 of</w:t>
      </w:r>
      <w:r w:rsidRPr="3C7507F0" w:rsidR="008B38D1">
        <w:rPr>
          <w:rFonts w:cs="Calibri" w:cstheme="minorAscii"/>
          <w:color w:val="auto"/>
          <w:sz w:val="24"/>
          <w:szCs w:val="24"/>
          <w:lang w:val="en-US"/>
        </w:rPr>
        <w:t xml:space="preserve"> </w:t>
      </w:r>
      <w:r w:rsidRPr="3C7507F0" w:rsidR="00E43746">
        <w:rPr>
          <w:rFonts w:cs="Calibri" w:cstheme="minorAscii"/>
          <w:color w:val="auto"/>
          <w:sz w:val="24"/>
          <w:szCs w:val="24"/>
          <w:lang w:val="en-US"/>
        </w:rPr>
        <w:t xml:space="preserve">section </w:t>
      </w:r>
      <w:r w:rsidRPr="3C7507F0" w:rsidR="00D267A0">
        <w:rPr>
          <w:rFonts w:cs="Calibri" w:cstheme="minorAscii"/>
          <w:color w:val="auto"/>
          <w:sz w:val="24"/>
          <w:szCs w:val="24"/>
          <w:lang w:val="en-US"/>
        </w:rPr>
        <w:t>III</w:t>
      </w:r>
      <w:r w:rsidRPr="3C7507F0" w:rsidR="008B38D1">
        <w:rPr>
          <w:rFonts w:cs="Calibri" w:cstheme="minorAscii"/>
          <w:color w:val="auto"/>
          <w:sz w:val="24"/>
          <w:szCs w:val="24"/>
          <w:lang w:val="en-US"/>
        </w:rPr>
        <w:t xml:space="preserve"> (product and production process).</w:t>
      </w:r>
    </w:p>
    <w:p w:rsidRPr="009F6502" w:rsidR="008B38D1" w:rsidP="3C7507F0" w:rsidRDefault="008B38D1" w14:paraId="17BEFB8D" w14:textId="77777777">
      <w:pPr>
        <w:ind w:left="1410" w:hanging="1410"/>
        <w:jc w:val="both"/>
        <w:rPr>
          <w:rFonts w:cs="Calibri" w:cstheme="minorAscii"/>
          <w:color w:val="auto"/>
          <w:sz w:val="24"/>
          <w:szCs w:val="24"/>
          <w:lang w:val="en-US"/>
        </w:rPr>
      </w:pPr>
      <w:r w:rsidRPr="3C7507F0" w:rsidR="008B38D1">
        <w:rPr>
          <w:rFonts w:cs="Calibri" w:cstheme="minorAscii"/>
          <w:color w:val="auto"/>
          <w:sz w:val="24"/>
          <w:szCs w:val="24"/>
          <w:lang w:val="en-US"/>
        </w:rPr>
        <w:t xml:space="preserve">Narrative: </w:t>
      </w:r>
      <w:r>
        <w:tab/>
      </w:r>
      <w:r w:rsidRPr="3C7507F0" w:rsidR="005367C5">
        <w:rPr>
          <w:rFonts w:cs="Calibri" w:cstheme="minorAscii"/>
          <w:color w:val="auto"/>
          <w:sz w:val="24"/>
          <w:szCs w:val="24"/>
          <w:lang w:val="en-US"/>
        </w:rPr>
        <w:t>T</w:t>
      </w:r>
      <w:r w:rsidRPr="3C7507F0" w:rsidR="008B38D1">
        <w:rPr>
          <w:rFonts w:cs="Calibri" w:cstheme="minorAscii"/>
          <w:color w:val="auto"/>
          <w:sz w:val="24"/>
          <w:szCs w:val="24"/>
          <w:lang w:val="en-US"/>
        </w:rPr>
        <w:t xml:space="preserve">he ECODIP </w:t>
      </w:r>
      <w:r w:rsidRPr="3C7507F0" w:rsidR="008B38D1">
        <w:rPr>
          <w:rFonts w:cs="Calibri" w:cstheme="minorAscii"/>
          <w:color w:val="auto"/>
          <w:sz w:val="24"/>
          <w:szCs w:val="24"/>
          <w:lang w:val="en-US"/>
        </w:rPr>
        <w:t>is represented</w:t>
      </w:r>
      <w:r w:rsidRPr="3C7507F0" w:rsidR="008B38D1">
        <w:rPr>
          <w:rFonts w:cs="Calibri" w:cstheme="minorAscii"/>
          <w:color w:val="auto"/>
          <w:sz w:val="24"/>
          <w:szCs w:val="24"/>
          <w:lang w:val="en-US"/>
        </w:rPr>
        <w:t xml:space="preserve"> by an alphanumeric code that reflects the product</w:t>
      </w:r>
      <w:r w:rsidRPr="3C7507F0" w:rsidR="00E43746">
        <w:rPr>
          <w:rFonts w:cs="Calibri" w:cstheme="minorAscii"/>
          <w:color w:val="auto"/>
          <w:sz w:val="24"/>
          <w:szCs w:val="24"/>
          <w:lang w:val="en-US"/>
        </w:rPr>
        <w:t>’s</w:t>
      </w:r>
      <w:r w:rsidRPr="3C7507F0" w:rsidR="008B38D1">
        <w:rPr>
          <w:rFonts w:cs="Calibri" w:cstheme="minorAscii"/>
          <w:color w:val="auto"/>
          <w:sz w:val="24"/>
          <w:szCs w:val="24"/>
          <w:lang w:val="en-US"/>
        </w:rPr>
        <w:t xml:space="preserve"> characteristics, registering, in descending order, the importance of each one, starting </w:t>
      </w:r>
      <w:r w:rsidRPr="3C7507F0" w:rsidR="00E43746">
        <w:rPr>
          <w:rFonts w:cs="Calibri" w:cstheme="minorAscii"/>
          <w:color w:val="auto"/>
          <w:sz w:val="24"/>
          <w:szCs w:val="24"/>
          <w:lang w:val="en-US"/>
        </w:rPr>
        <w:t>from</w:t>
      </w:r>
      <w:r w:rsidRPr="3C7507F0" w:rsidR="008B38D1">
        <w:rPr>
          <w:rFonts w:cs="Calibri" w:cstheme="minorAscii"/>
          <w:color w:val="auto"/>
          <w:sz w:val="24"/>
          <w:szCs w:val="24"/>
          <w:lang w:val="en-US"/>
        </w:rPr>
        <w:t xml:space="preserve"> the most relevant. </w:t>
      </w:r>
    </w:p>
    <w:p w:rsidRPr="009F6502" w:rsidR="003C4373" w:rsidP="3C7507F0" w:rsidRDefault="003C4373" w14:paraId="14C5153C" w14:textId="77777777">
      <w:pPr>
        <w:rPr>
          <w:rFonts w:cs="Calibri" w:cstheme="minorAscii"/>
          <w:b w:val="1"/>
          <w:bCs w:val="1"/>
          <w:color w:val="auto"/>
          <w:sz w:val="24"/>
          <w:szCs w:val="24"/>
          <w:lang w:val="en-US"/>
        </w:rPr>
      </w:pPr>
    </w:p>
    <w:p w:rsidRPr="009F6502" w:rsidR="008B38D1" w:rsidP="3C7507F0" w:rsidRDefault="008B38D1" w14:paraId="67CC5D6F" w14:textId="77777777">
      <w:pPr>
        <w:rPr>
          <w:rFonts w:cs="Calibri" w:cstheme="minorAscii"/>
          <w:color w:val="auto"/>
          <w:sz w:val="24"/>
          <w:szCs w:val="24"/>
          <w:lang w:val="en-US"/>
        </w:rPr>
      </w:pPr>
      <w:r w:rsidRPr="3C7507F0" w:rsidR="008B38D1">
        <w:rPr>
          <w:rFonts w:cs="Calibri" w:cstheme="minorAscii"/>
          <w:b w:val="1"/>
          <w:bCs w:val="1"/>
          <w:color w:val="auto"/>
          <w:sz w:val="24"/>
          <w:szCs w:val="24"/>
          <w:lang w:val="en-US"/>
        </w:rPr>
        <w:t xml:space="preserve">FIELD NUMBER 3.0: </w:t>
      </w:r>
      <w:r>
        <w:tab/>
      </w:r>
      <w:r w:rsidRPr="3C7507F0" w:rsidR="008B38D1">
        <w:rPr>
          <w:rFonts w:cs="Calibri" w:cstheme="minorAscii"/>
          <w:b w:val="1"/>
          <w:bCs w:val="1"/>
          <w:color w:val="auto"/>
          <w:sz w:val="24"/>
          <w:szCs w:val="24"/>
          <w:lang w:val="en-US"/>
        </w:rPr>
        <w:t>Invoice Number</w:t>
      </w:r>
    </w:p>
    <w:p w:rsidRPr="009F6502" w:rsidR="008B38D1" w:rsidP="3C7507F0" w:rsidRDefault="008B38D1" w14:paraId="262965D5" w14:textId="77777777">
      <w:pPr>
        <w:jc w:val="both"/>
        <w:rPr>
          <w:rFonts w:cs="Calibri" w:cstheme="minorAscii"/>
          <w:color w:val="auto"/>
          <w:sz w:val="24"/>
          <w:szCs w:val="24"/>
          <w:lang w:val="en-US"/>
        </w:rPr>
      </w:pPr>
      <w:r w:rsidRPr="3C7507F0" w:rsidR="008B38D1">
        <w:rPr>
          <w:rFonts w:cs="Calibri" w:cstheme="minorAscii"/>
          <w:color w:val="auto"/>
          <w:sz w:val="24"/>
          <w:szCs w:val="24"/>
          <w:lang w:val="en-US"/>
        </w:rPr>
        <w:t xml:space="preserve">Field Name: </w:t>
      </w:r>
      <w:r>
        <w:tab/>
      </w:r>
      <w:r w:rsidRPr="3C7507F0" w:rsidR="008B38D1">
        <w:rPr>
          <w:rFonts w:cs="Calibri" w:cstheme="minorAscii"/>
          <w:color w:val="auto"/>
          <w:sz w:val="24"/>
          <w:szCs w:val="24"/>
          <w:lang w:val="en-US"/>
        </w:rPr>
        <w:t>EFAT</w:t>
      </w:r>
    </w:p>
    <w:p w:rsidRPr="009F6502" w:rsidR="008B38D1" w:rsidP="3C7507F0" w:rsidRDefault="008B38D1" w14:paraId="1D34758C" w14:textId="77777777">
      <w:pPr>
        <w:ind w:left="1410" w:hanging="1410"/>
        <w:jc w:val="both"/>
        <w:rPr>
          <w:rFonts w:cs="Calibri" w:cstheme="minorAscii"/>
          <w:color w:val="auto"/>
          <w:sz w:val="24"/>
          <w:szCs w:val="24"/>
          <w:lang w:val="en-US"/>
        </w:rPr>
      </w:pPr>
      <w:r w:rsidRPr="3C7507F0" w:rsidR="008B38D1">
        <w:rPr>
          <w:rFonts w:cs="Calibri" w:cstheme="minorAscii"/>
          <w:color w:val="auto"/>
          <w:sz w:val="24"/>
          <w:szCs w:val="24"/>
          <w:lang w:val="en-US"/>
        </w:rPr>
        <w:t xml:space="preserve">Description: </w:t>
      </w:r>
      <w:r>
        <w:tab/>
      </w:r>
      <w:r w:rsidRPr="3C7507F0" w:rsidR="005367C5">
        <w:rPr>
          <w:rFonts w:cs="Calibri" w:cstheme="minorAscii"/>
          <w:color w:val="auto"/>
          <w:sz w:val="24"/>
          <w:szCs w:val="24"/>
          <w:lang w:val="en-US"/>
        </w:rPr>
        <w:t>R</w:t>
      </w:r>
      <w:r w:rsidRPr="3C7507F0" w:rsidR="008B38D1">
        <w:rPr>
          <w:rFonts w:cs="Calibri" w:cstheme="minorAscii"/>
          <w:color w:val="auto"/>
          <w:sz w:val="24"/>
          <w:szCs w:val="24"/>
          <w:lang w:val="en-US"/>
        </w:rPr>
        <w:t>eport the reference number assigned to the invoice in your accounting system.</w:t>
      </w:r>
    </w:p>
    <w:p w:rsidRPr="009F6502" w:rsidR="008B38D1" w:rsidP="3C7507F0" w:rsidRDefault="008B38D1" w14:paraId="008E352F" w14:textId="77777777">
      <w:pPr>
        <w:ind w:left="1410" w:hanging="1410"/>
        <w:jc w:val="both"/>
        <w:rPr>
          <w:rFonts w:cs="Calibri" w:cstheme="minorAscii"/>
          <w:b w:val="1"/>
          <w:bCs w:val="1"/>
          <w:color w:val="auto"/>
          <w:sz w:val="24"/>
          <w:szCs w:val="24"/>
          <w:lang w:val="en-US"/>
        </w:rPr>
      </w:pPr>
      <w:r w:rsidRPr="3C7507F0" w:rsidR="008B38D1">
        <w:rPr>
          <w:rFonts w:cs="Calibri" w:cstheme="minorAscii"/>
          <w:color w:val="auto"/>
          <w:sz w:val="24"/>
          <w:szCs w:val="24"/>
          <w:lang w:val="en-US"/>
        </w:rPr>
        <w:t xml:space="preserve">Narrative: </w:t>
      </w:r>
      <w:r>
        <w:tab/>
      </w:r>
      <w:r w:rsidRPr="3C7507F0" w:rsidR="005367C5">
        <w:rPr>
          <w:rFonts w:cs="Calibri" w:cstheme="minorAscii"/>
          <w:color w:val="auto"/>
          <w:sz w:val="24"/>
          <w:szCs w:val="24"/>
          <w:lang w:val="en-US"/>
        </w:rPr>
        <w:t>D</w:t>
      </w:r>
      <w:r w:rsidRPr="3C7507F0" w:rsidR="008B38D1">
        <w:rPr>
          <w:rFonts w:cs="Calibri" w:cstheme="minorAscii"/>
          <w:color w:val="auto"/>
          <w:sz w:val="24"/>
          <w:szCs w:val="24"/>
          <w:lang w:val="en-US"/>
        </w:rPr>
        <w:t xml:space="preserve">escribe the invoice numbering system that originated </w:t>
      </w:r>
      <w:r w:rsidRPr="3C7507F0" w:rsidR="00E43746">
        <w:rPr>
          <w:rFonts w:cs="Calibri" w:cstheme="minorAscii"/>
          <w:color w:val="auto"/>
          <w:sz w:val="24"/>
          <w:szCs w:val="24"/>
          <w:lang w:val="en-US"/>
        </w:rPr>
        <w:t>the invoice number</w:t>
      </w:r>
      <w:r w:rsidRPr="3C7507F0" w:rsidR="008B38D1">
        <w:rPr>
          <w:rFonts w:cs="Calibri" w:cstheme="minorAscii"/>
          <w:color w:val="auto"/>
          <w:sz w:val="24"/>
          <w:szCs w:val="24"/>
          <w:lang w:val="en-US"/>
        </w:rPr>
        <w:t xml:space="preserve"> reported in this data file. Indicate the existence of a </w:t>
      </w:r>
      <w:r w:rsidRPr="3C7507F0" w:rsidR="00E43746">
        <w:rPr>
          <w:rFonts w:cs="Calibri" w:cstheme="minorAscii"/>
          <w:color w:val="auto"/>
          <w:sz w:val="24"/>
          <w:szCs w:val="24"/>
          <w:lang w:val="en-US"/>
        </w:rPr>
        <w:t>numerical sequence</w:t>
      </w:r>
      <w:r w:rsidRPr="3C7507F0" w:rsidR="008B38D1">
        <w:rPr>
          <w:rFonts w:cs="Calibri" w:cstheme="minorAscii"/>
          <w:color w:val="auto"/>
          <w:sz w:val="24"/>
          <w:szCs w:val="24"/>
          <w:lang w:val="en-US"/>
        </w:rPr>
        <w:t xml:space="preserve"> or any other coding system, in which case you should provide the description of each </w:t>
      </w:r>
      <w:r w:rsidRPr="3C7507F0" w:rsidR="008B38D1">
        <w:rPr>
          <w:rFonts w:cs="Calibri" w:cstheme="minorAscii"/>
          <w:color w:val="auto"/>
          <w:sz w:val="24"/>
          <w:szCs w:val="24"/>
          <w:lang w:val="en-US"/>
        </w:rPr>
        <w:t>component</w:t>
      </w:r>
      <w:r w:rsidRPr="3C7507F0" w:rsidR="008B38D1">
        <w:rPr>
          <w:rFonts w:cs="Calibri" w:cstheme="minorAscii"/>
          <w:color w:val="auto"/>
          <w:sz w:val="24"/>
          <w:szCs w:val="24"/>
          <w:lang w:val="en-US"/>
        </w:rPr>
        <w:t xml:space="preserve"> of the code.</w:t>
      </w:r>
    </w:p>
    <w:p w:rsidRPr="009F6502" w:rsidR="008B38D1" w:rsidP="3C7507F0" w:rsidRDefault="008B38D1" w14:paraId="6A9AFDD3" w14:textId="77777777">
      <w:pPr>
        <w:spacing w:after="0" w:line="240" w:lineRule="auto"/>
        <w:jc w:val="both"/>
        <w:rPr>
          <w:rFonts w:cs="Calibri" w:cstheme="minorAscii"/>
          <w:b w:val="1"/>
          <w:bCs w:val="1"/>
          <w:color w:val="auto"/>
          <w:sz w:val="24"/>
          <w:szCs w:val="24"/>
          <w:lang w:val="en-US"/>
        </w:rPr>
      </w:pPr>
    </w:p>
    <w:p w:rsidRPr="009F6502" w:rsidR="008B38D1" w:rsidP="3C7507F0" w:rsidRDefault="008B38D1" w14:paraId="570878DE" w14:textId="77777777">
      <w:pPr>
        <w:jc w:val="both"/>
        <w:rPr>
          <w:rFonts w:cs="Calibri" w:cstheme="minorAscii"/>
          <w:color w:val="auto"/>
          <w:sz w:val="24"/>
          <w:szCs w:val="24"/>
          <w:lang w:val="en-US"/>
        </w:rPr>
      </w:pPr>
      <w:r w:rsidRPr="3C7507F0" w:rsidR="008B38D1">
        <w:rPr>
          <w:rFonts w:cs="Calibri" w:cstheme="minorAscii"/>
          <w:b w:val="1"/>
          <w:bCs w:val="1"/>
          <w:color w:val="auto"/>
          <w:sz w:val="24"/>
          <w:szCs w:val="24"/>
          <w:lang w:val="en-US"/>
        </w:rPr>
        <w:t>FIELD NUMBER 4.0:</w:t>
      </w:r>
      <w:r>
        <w:tab/>
      </w:r>
      <w:r w:rsidRPr="3C7507F0" w:rsidR="008B38D1">
        <w:rPr>
          <w:rFonts w:cs="Calibri" w:cstheme="minorAscii"/>
          <w:b w:val="1"/>
          <w:bCs w:val="1"/>
          <w:color w:val="auto"/>
          <w:sz w:val="24"/>
          <w:szCs w:val="24"/>
          <w:lang w:val="en-US"/>
        </w:rPr>
        <w:t xml:space="preserve"> Invoice Date</w:t>
      </w:r>
    </w:p>
    <w:p w:rsidRPr="009F6502" w:rsidR="008B38D1" w:rsidP="3C7507F0" w:rsidRDefault="008B38D1" w14:paraId="7B11D38E" w14:textId="77777777">
      <w:pPr>
        <w:jc w:val="both"/>
        <w:rPr>
          <w:rFonts w:cs="Calibri" w:cstheme="minorAscii"/>
          <w:color w:val="auto"/>
          <w:sz w:val="24"/>
          <w:szCs w:val="24"/>
          <w:lang w:val="en-US"/>
        </w:rPr>
      </w:pPr>
      <w:r w:rsidRPr="3C7507F0" w:rsidR="008B38D1">
        <w:rPr>
          <w:rFonts w:cs="Calibri" w:cstheme="minorAscii"/>
          <w:color w:val="auto"/>
          <w:sz w:val="24"/>
          <w:szCs w:val="24"/>
          <w:lang w:val="en-US"/>
        </w:rPr>
        <w:t xml:space="preserve">Field Name: </w:t>
      </w:r>
      <w:r>
        <w:tab/>
      </w:r>
      <w:r w:rsidRPr="3C7507F0" w:rsidR="008B38D1">
        <w:rPr>
          <w:rFonts w:cs="Calibri" w:cstheme="minorAscii"/>
          <w:color w:val="auto"/>
          <w:sz w:val="24"/>
          <w:szCs w:val="24"/>
          <w:lang w:val="en-US"/>
        </w:rPr>
        <w:t>EDATAFAT</w:t>
      </w:r>
    </w:p>
    <w:p w:rsidRPr="009F6502" w:rsidR="008B38D1" w:rsidP="3C7507F0" w:rsidRDefault="008B38D1" w14:paraId="75EDF8E7" w14:textId="77777777">
      <w:pPr>
        <w:jc w:val="both"/>
        <w:rPr>
          <w:rFonts w:cs="Calibri" w:cstheme="minorAscii"/>
          <w:color w:val="auto"/>
          <w:sz w:val="24"/>
          <w:szCs w:val="24"/>
          <w:lang w:val="en-US"/>
        </w:rPr>
      </w:pPr>
      <w:r w:rsidRPr="3C7507F0" w:rsidR="008B38D1">
        <w:rPr>
          <w:rFonts w:cs="Calibri" w:cstheme="minorAscii"/>
          <w:color w:val="auto"/>
          <w:sz w:val="24"/>
          <w:szCs w:val="24"/>
          <w:lang w:val="en-US"/>
        </w:rPr>
        <w:t xml:space="preserve">Description: </w:t>
      </w:r>
      <w:r>
        <w:tab/>
      </w:r>
      <w:r w:rsidRPr="3C7507F0" w:rsidR="005367C5">
        <w:rPr>
          <w:rFonts w:cs="Calibri" w:cstheme="minorAscii"/>
          <w:color w:val="auto"/>
          <w:sz w:val="24"/>
          <w:szCs w:val="24"/>
          <w:lang w:val="en-US"/>
        </w:rPr>
        <w:t>R</w:t>
      </w:r>
      <w:r w:rsidRPr="3C7507F0" w:rsidR="008B38D1">
        <w:rPr>
          <w:rFonts w:cs="Calibri" w:cstheme="minorAscii"/>
          <w:color w:val="auto"/>
          <w:sz w:val="24"/>
          <w:szCs w:val="24"/>
          <w:lang w:val="en-US"/>
        </w:rPr>
        <w:t xml:space="preserve">eport the </w:t>
      </w:r>
      <w:r w:rsidRPr="3C7507F0" w:rsidR="008B38D1">
        <w:rPr>
          <w:rFonts w:cs="Calibri" w:cstheme="minorAscii"/>
          <w:color w:val="auto"/>
          <w:sz w:val="24"/>
          <w:szCs w:val="24"/>
          <w:lang w:val="en-US"/>
        </w:rPr>
        <w:t>invoice date.</w:t>
      </w:r>
    </w:p>
    <w:p w:rsidRPr="009F6502" w:rsidR="008B38D1" w:rsidP="3C7507F0" w:rsidRDefault="008B38D1" w14:paraId="45729BBF" w14:textId="77777777">
      <w:pPr>
        <w:jc w:val="both"/>
        <w:rPr>
          <w:rFonts w:cs="Calibri" w:cstheme="minorAscii"/>
          <w:b w:val="1"/>
          <w:bCs w:val="1"/>
          <w:color w:val="auto"/>
          <w:sz w:val="24"/>
          <w:szCs w:val="24"/>
          <w:lang w:val="en-US"/>
        </w:rPr>
      </w:pPr>
      <w:r w:rsidRPr="3C7507F0" w:rsidR="008B38D1">
        <w:rPr>
          <w:rFonts w:cs="Calibri" w:cstheme="minorAscii"/>
          <w:color w:val="auto"/>
          <w:sz w:val="24"/>
          <w:szCs w:val="24"/>
          <w:lang w:val="en-US"/>
        </w:rPr>
        <w:t xml:space="preserve">Narrative: </w:t>
      </w:r>
      <w:r>
        <w:tab/>
      </w:r>
      <w:r w:rsidRPr="3C7507F0" w:rsidR="005367C5">
        <w:rPr>
          <w:rFonts w:cs="Calibri" w:cstheme="minorAscii"/>
          <w:color w:val="auto"/>
          <w:sz w:val="24"/>
          <w:szCs w:val="24"/>
          <w:lang w:val="en-US"/>
        </w:rPr>
        <w:t>T</w:t>
      </w:r>
      <w:r w:rsidRPr="3C7507F0" w:rsidR="008B38D1">
        <w:rPr>
          <w:rFonts w:cs="Calibri" w:cstheme="minorAscii"/>
          <w:color w:val="auto"/>
          <w:sz w:val="24"/>
          <w:szCs w:val="24"/>
          <w:lang w:val="en-US"/>
        </w:rPr>
        <w:t xml:space="preserve">he date must </w:t>
      </w:r>
      <w:r w:rsidRPr="3C7507F0" w:rsidR="008B38D1">
        <w:rPr>
          <w:rFonts w:cs="Calibri" w:cstheme="minorAscii"/>
          <w:color w:val="auto"/>
          <w:sz w:val="24"/>
          <w:szCs w:val="24"/>
          <w:lang w:val="en-US"/>
        </w:rPr>
        <w:t xml:space="preserve">be </w:t>
      </w:r>
      <w:r w:rsidRPr="3C7507F0" w:rsidR="008B38D1">
        <w:rPr>
          <w:rFonts w:cs="Calibri" w:cstheme="minorAscii"/>
          <w:color w:val="auto"/>
          <w:sz w:val="24"/>
          <w:szCs w:val="24"/>
          <w:lang w:val="en-US"/>
        </w:rPr>
        <w:t>submitted</w:t>
      </w:r>
      <w:r w:rsidRPr="3C7507F0" w:rsidR="008B38D1">
        <w:rPr>
          <w:rFonts w:cs="Calibri" w:cstheme="minorAscii"/>
          <w:color w:val="auto"/>
          <w:sz w:val="24"/>
          <w:szCs w:val="24"/>
          <w:lang w:val="en-US"/>
        </w:rPr>
        <w:t xml:space="preserve"> in </w:t>
      </w:r>
      <w:r w:rsidRPr="3C7507F0" w:rsidR="00E43746">
        <w:rPr>
          <w:rFonts w:cs="Calibri" w:cstheme="minorAscii"/>
          <w:color w:val="auto"/>
          <w:sz w:val="24"/>
          <w:szCs w:val="24"/>
          <w:lang w:val="en-US"/>
        </w:rPr>
        <w:t xml:space="preserve">the </w:t>
      </w:r>
      <w:r w:rsidRPr="3C7507F0" w:rsidR="008B38D1">
        <w:rPr>
          <w:rFonts w:cs="Calibri" w:cstheme="minorAscii"/>
          <w:color w:val="auto"/>
          <w:sz w:val="24"/>
          <w:szCs w:val="24"/>
          <w:lang w:val="en-US"/>
        </w:rPr>
        <w:t>DD/MM/YYYY format.</w:t>
      </w:r>
    </w:p>
    <w:p w:rsidRPr="009F6502" w:rsidR="008B38D1" w:rsidP="3C7507F0" w:rsidRDefault="008B38D1" w14:paraId="58CDC288" w14:textId="77777777">
      <w:pPr>
        <w:spacing w:after="0" w:line="240" w:lineRule="auto"/>
        <w:jc w:val="both"/>
        <w:rPr>
          <w:rFonts w:cs="Calibri" w:cstheme="minorAscii"/>
          <w:b w:val="1"/>
          <w:bCs w:val="1"/>
          <w:color w:val="auto"/>
          <w:sz w:val="24"/>
          <w:szCs w:val="24"/>
          <w:lang w:val="en-US"/>
        </w:rPr>
      </w:pPr>
    </w:p>
    <w:p w:rsidRPr="009F6502" w:rsidR="0063530B" w:rsidP="3C7507F0" w:rsidRDefault="0063530B" w14:paraId="68ACB492" w14:textId="77777777">
      <w:pPr>
        <w:jc w:val="both"/>
        <w:rPr>
          <w:rFonts w:cs="Calibri" w:cstheme="minorAscii"/>
          <w:color w:val="auto"/>
          <w:sz w:val="24"/>
          <w:szCs w:val="24"/>
          <w:lang w:val="en-US"/>
        </w:rPr>
      </w:pPr>
      <w:r w:rsidRPr="3C7507F0" w:rsidR="0063530B">
        <w:rPr>
          <w:rFonts w:cs="Calibri" w:cstheme="minorAscii"/>
          <w:b w:val="1"/>
          <w:bCs w:val="1"/>
          <w:color w:val="auto"/>
          <w:sz w:val="24"/>
          <w:szCs w:val="24"/>
          <w:lang w:val="en-US"/>
        </w:rPr>
        <w:t xml:space="preserve">FIELD NUMBER 4.1: </w:t>
      </w:r>
      <w:r>
        <w:tab/>
      </w:r>
      <w:r w:rsidRPr="3C7507F0" w:rsidR="0063530B">
        <w:rPr>
          <w:rFonts w:cs="Calibri" w:cstheme="minorAscii"/>
          <w:b w:val="1"/>
          <w:bCs w:val="1"/>
          <w:color w:val="auto"/>
          <w:sz w:val="24"/>
          <w:szCs w:val="24"/>
          <w:lang w:val="en-US"/>
        </w:rPr>
        <w:t>Date of Sale</w:t>
      </w:r>
    </w:p>
    <w:p w:rsidRPr="009F6502" w:rsidR="0063530B" w:rsidP="3C7507F0" w:rsidRDefault="0063530B" w14:paraId="449824B9" w14:textId="77777777">
      <w:pPr>
        <w:jc w:val="both"/>
        <w:rPr>
          <w:rFonts w:cs="Calibri" w:cstheme="minorAscii"/>
          <w:color w:val="auto"/>
          <w:sz w:val="24"/>
          <w:szCs w:val="24"/>
          <w:lang w:val="en-US"/>
        </w:rPr>
      </w:pPr>
      <w:r w:rsidRPr="3C7507F0" w:rsidR="0063530B">
        <w:rPr>
          <w:rFonts w:cs="Calibri" w:cstheme="minorAscii"/>
          <w:color w:val="auto"/>
          <w:sz w:val="24"/>
          <w:szCs w:val="24"/>
          <w:lang w:val="en-US"/>
        </w:rPr>
        <w:t xml:space="preserve">Field Name: </w:t>
      </w:r>
      <w:r>
        <w:tab/>
      </w:r>
      <w:r w:rsidRPr="3C7507F0" w:rsidR="0063530B">
        <w:rPr>
          <w:rFonts w:cs="Calibri" w:cstheme="minorAscii"/>
          <w:color w:val="auto"/>
          <w:sz w:val="24"/>
          <w:szCs w:val="24"/>
          <w:lang w:val="en-US"/>
        </w:rPr>
        <w:t>EVENDT</w:t>
      </w:r>
    </w:p>
    <w:p w:rsidRPr="009F6502" w:rsidR="0063530B" w:rsidP="3C7507F0" w:rsidRDefault="0063530B" w14:paraId="1BC5A553" w14:textId="77777777">
      <w:pPr>
        <w:ind w:left="1410" w:hanging="1410"/>
        <w:jc w:val="both"/>
        <w:rPr>
          <w:rFonts w:cs="Calibri" w:cstheme="minorAscii"/>
          <w:color w:val="auto"/>
          <w:sz w:val="24"/>
          <w:szCs w:val="24"/>
          <w:lang w:val="en-US"/>
        </w:rPr>
      </w:pPr>
      <w:r w:rsidRPr="3C7507F0" w:rsidR="0063530B">
        <w:rPr>
          <w:rFonts w:cs="Calibri" w:cstheme="minorAscii"/>
          <w:color w:val="auto"/>
          <w:sz w:val="24"/>
          <w:szCs w:val="24"/>
          <w:lang w:val="en-US"/>
        </w:rPr>
        <w:t xml:space="preserve">Description: </w:t>
      </w:r>
      <w:r>
        <w:tab/>
      </w:r>
      <w:r w:rsidRPr="3C7507F0" w:rsidR="0063530B">
        <w:rPr>
          <w:rFonts w:cs="Calibri" w:cstheme="minorAscii"/>
          <w:color w:val="auto"/>
          <w:sz w:val="24"/>
          <w:szCs w:val="24"/>
          <w:lang w:val="en-US"/>
        </w:rPr>
        <w:t>Report the date (for example, the date of the contract or the invoice date) selected to be the date of sale for your sales to Brazil. In case you use dates that vary according to the type of transaction (for instance, in some transactions you use the date of the contract, while in others you use the invoice date), you must create a field to relate the date with the type of transaction (ex. CONT for contracts, FAT for invoices). In case your company uses other ways to determinate the date of sale, justify and explain.</w:t>
      </w:r>
    </w:p>
    <w:p w:rsidRPr="009F6502" w:rsidR="0063530B" w:rsidP="3C7507F0" w:rsidRDefault="0063530B" w14:paraId="08642C02" w14:textId="77777777">
      <w:pPr>
        <w:ind w:left="1410" w:hanging="1410"/>
        <w:jc w:val="both"/>
        <w:rPr>
          <w:rFonts w:cs="Calibri" w:cstheme="minorAscii"/>
          <w:color w:val="auto"/>
          <w:sz w:val="24"/>
          <w:szCs w:val="24"/>
          <w:lang w:val="en-US"/>
        </w:rPr>
      </w:pPr>
      <w:r w:rsidRPr="009F6502">
        <w:rPr>
          <w:rFonts w:cstheme="minorHAnsi"/>
          <w:sz w:val="24"/>
          <w:szCs w:val="24"/>
          <w:lang w:val="en-US"/>
        </w:rPr>
        <w:tab/>
      </w:r>
      <w:r w:rsidRPr="3C7507F0" w:rsidR="0063530B">
        <w:rPr>
          <w:rFonts w:cs="Calibri" w:cstheme="minorAscii"/>
          <w:color w:val="auto"/>
          <w:sz w:val="24"/>
          <w:szCs w:val="24"/>
          <w:lang w:val="en-US"/>
        </w:rPr>
        <w:t xml:space="preserve">The date must be </w:t>
      </w:r>
      <w:r w:rsidRPr="3C7507F0" w:rsidR="0063530B">
        <w:rPr>
          <w:rFonts w:cs="Calibri" w:cstheme="minorAscii"/>
          <w:color w:val="auto"/>
          <w:sz w:val="24"/>
          <w:szCs w:val="24"/>
          <w:lang w:val="en-US"/>
        </w:rPr>
        <w:t xml:space="preserve">submitted</w:t>
      </w:r>
      <w:r w:rsidRPr="3C7507F0" w:rsidR="0063530B">
        <w:rPr>
          <w:rFonts w:cs="Calibri" w:cstheme="minorAscii"/>
          <w:color w:val="auto"/>
          <w:sz w:val="24"/>
          <w:szCs w:val="24"/>
          <w:lang w:val="en-US"/>
        </w:rPr>
        <w:t xml:space="preserve"> in the DD/MM/YYYY </w:t>
      </w:r>
      <w:r w:rsidRPr="3C7507F0" w:rsidR="0063530B">
        <w:rPr>
          <w:rFonts w:cs="Calibri" w:cstheme="minorAscii"/>
          <w:color w:val="auto"/>
          <w:sz w:val="24"/>
          <w:szCs w:val="24"/>
          <w:lang w:val="en-US"/>
        </w:rPr>
        <w:t>format</w:t>
      </w:r>
    </w:p>
    <w:p w:rsidRPr="009F6502" w:rsidR="0063530B" w:rsidP="3C7507F0" w:rsidRDefault="0063530B" w14:paraId="05F90DD0" w14:textId="77777777">
      <w:pPr>
        <w:ind w:left="1410" w:hanging="1410"/>
        <w:jc w:val="both"/>
        <w:rPr>
          <w:rFonts w:cs="Calibri" w:cstheme="minorAscii"/>
          <w:b w:val="1"/>
          <w:bCs w:val="1"/>
          <w:color w:val="auto"/>
          <w:sz w:val="24"/>
          <w:szCs w:val="24"/>
          <w:lang w:val="en-US"/>
        </w:rPr>
      </w:pPr>
      <w:r w:rsidRPr="3C7507F0" w:rsidR="0063530B">
        <w:rPr>
          <w:rFonts w:cs="Calibri" w:cstheme="minorAscii"/>
          <w:color w:val="auto"/>
          <w:sz w:val="24"/>
          <w:szCs w:val="24"/>
          <w:lang w:val="en-US"/>
        </w:rPr>
        <w:t xml:space="preserve">Narrative: </w:t>
      </w:r>
      <w:r>
        <w:tab/>
      </w:r>
      <w:r w:rsidRPr="3C7507F0" w:rsidR="0063530B">
        <w:rPr>
          <w:rFonts w:cs="Calibri" w:cstheme="minorAscii"/>
          <w:color w:val="auto"/>
          <w:sz w:val="24"/>
          <w:szCs w:val="24"/>
          <w:lang w:val="en-US"/>
        </w:rPr>
        <w:t xml:space="preserve">In general, the date of sale is the invoice date. However, in </w:t>
      </w:r>
      <w:r w:rsidRPr="3C7507F0" w:rsidR="0063530B">
        <w:rPr>
          <w:rFonts w:cs="Calibri" w:cstheme="minorAscii"/>
          <w:color w:val="auto"/>
          <w:sz w:val="24"/>
          <w:szCs w:val="24"/>
          <w:lang w:val="en-US"/>
        </w:rPr>
        <w:t>long terms</w:t>
      </w:r>
      <w:r w:rsidRPr="3C7507F0" w:rsidR="0063530B">
        <w:rPr>
          <w:rFonts w:cs="Calibri" w:cstheme="minorAscii"/>
          <w:color w:val="auto"/>
          <w:sz w:val="24"/>
          <w:szCs w:val="24"/>
          <w:lang w:val="en-US"/>
        </w:rPr>
        <w:t xml:space="preserve"> contracts, the date of sale can be, for instance, the contract date. The date of sale </w:t>
      </w:r>
      <w:r w:rsidRPr="3C7507F0" w:rsidR="0063530B">
        <w:rPr>
          <w:rFonts w:cs="Calibri" w:cstheme="minorAscii"/>
          <w:color w:val="auto"/>
          <w:sz w:val="24"/>
          <w:szCs w:val="24"/>
          <w:lang w:val="en-US"/>
        </w:rPr>
        <w:t xml:space="preserve">must be no later than </w:t>
      </w:r>
      <w:r w:rsidRPr="3C7507F0" w:rsidR="0063530B">
        <w:rPr>
          <w:rFonts w:cs="Calibri" w:cstheme="minorAscii"/>
          <w:color w:val="auto"/>
          <w:sz w:val="24"/>
          <w:szCs w:val="24"/>
          <w:lang w:val="en-US"/>
        </w:rPr>
        <w:t>the shipment date.</w:t>
      </w:r>
    </w:p>
    <w:p w:rsidRPr="009F6502" w:rsidR="0063530B" w:rsidP="3C7507F0" w:rsidRDefault="0063530B" w14:paraId="3E93AA2C" w14:textId="77777777">
      <w:pPr>
        <w:jc w:val="both"/>
        <w:rPr>
          <w:rFonts w:cs="Calibri" w:cstheme="minorAscii"/>
          <w:b w:val="1"/>
          <w:bCs w:val="1"/>
          <w:color w:val="auto"/>
          <w:sz w:val="24"/>
          <w:szCs w:val="24"/>
          <w:lang w:val="en-US"/>
        </w:rPr>
      </w:pPr>
    </w:p>
    <w:p w:rsidRPr="009F6502" w:rsidR="008B38D1" w:rsidP="3C7507F0" w:rsidRDefault="008B38D1" w14:paraId="41F42A02" w14:textId="77777777">
      <w:pPr>
        <w:jc w:val="both"/>
        <w:rPr>
          <w:rFonts w:cs="Calibri" w:cstheme="minorAscii"/>
          <w:color w:val="auto"/>
          <w:sz w:val="24"/>
          <w:szCs w:val="24"/>
          <w:lang w:val="en-US"/>
        </w:rPr>
      </w:pPr>
      <w:r w:rsidRPr="3C7507F0" w:rsidR="008B38D1">
        <w:rPr>
          <w:rFonts w:cs="Calibri" w:cstheme="minorAscii"/>
          <w:b w:val="1"/>
          <w:bCs w:val="1"/>
          <w:color w:val="auto"/>
          <w:sz w:val="24"/>
          <w:szCs w:val="24"/>
          <w:lang w:val="en-US"/>
        </w:rPr>
        <w:t xml:space="preserve">FIELD NUMBER 5.0: </w:t>
      </w:r>
      <w:r>
        <w:tab/>
      </w:r>
      <w:r w:rsidRPr="3C7507F0" w:rsidR="008B38D1">
        <w:rPr>
          <w:rFonts w:cs="Calibri" w:cstheme="minorAscii"/>
          <w:b w:val="1"/>
          <w:bCs w:val="1"/>
          <w:color w:val="auto"/>
          <w:sz w:val="24"/>
          <w:szCs w:val="24"/>
          <w:lang w:val="en-US"/>
        </w:rPr>
        <w:t xml:space="preserve">Date of </w:t>
      </w:r>
      <w:r w:rsidRPr="3C7507F0" w:rsidR="003A6151">
        <w:rPr>
          <w:rFonts w:cs="Calibri" w:cstheme="minorAscii"/>
          <w:b w:val="1"/>
          <w:bCs w:val="1"/>
          <w:color w:val="auto"/>
          <w:sz w:val="24"/>
          <w:szCs w:val="24"/>
          <w:lang w:val="en-US"/>
        </w:rPr>
        <w:t>S</w:t>
      </w:r>
      <w:r w:rsidRPr="3C7507F0" w:rsidR="008B38D1">
        <w:rPr>
          <w:rFonts w:cs="Calibri" w:cstheme="minorAscii"/>
          <w:b w:val="1"/>
          <w:bCs w:val="1"/>
          <w:color w:val="auto"/>
          <w:sz w:val="24"/>
          <w:szCs w:val="24"/>
          <w:lang w:val="en-US"/>
        </w:rPr>
        <w:t>hipment</w:t>
      </w:r>
    </w:p>
    <w:p w:rsidRPr="009F6502" w:rsidR="008B38D1" w:rsidP="3C7507F0" w:rsidRDefault="008B38D1" w14:paraId="4EFC6844" w14:textId="77777777">
      <w:pPr>
        <w:jc w:val="both"/>
        <w:rPr>
          <w:rFonts w:cs="Calibri" w:cstheme="minorAscii"/>
          <w:color w:val="auto"/>
          <w:sz w:val="24"/>
          <w:szCs w:val="24"/>
          <w:lang w:val="en-US"/>
        </w:rPr>
      </w:pPr>
      <w:r w:rsidRPr="3C7507F0" w:rsidR="008B38D1">
        <w:rPr>
          <w:rFonts w:cs="Calibri" w:cstheme="minorAscii"/>
          <w:color w:val="auto"/>
          <w:sz w:val="24"/>
          <w:szCs w:val="24"/>
          <w:lang w:val="en-US"/>
        </w:rPr>
        <w:t xml:space="preserve">Field Name: </w:t>
      </w:r>
      <w:r>
        <w:tab/>
      </w:r>
      <w:r w:rsidRPr="3C7507F0" w:rsidR="008B38D1">
        <w:rPr>
          <w:rFonts w:cs="Calibri" w:cstheme="minorAscii"/>
          <w:color w:val="auto"/>
          <w:sz w:val="24"/>
          <w:szCs w:val="24"/>
          <w:lang w:val="en-US"/>
        </w:rPr>
        <w:t>EDATAEMB</w:t>
      </w:r>
    </w:p>
    <w:p w:rsidRPr="009F6502" w:rsidR="008B38D1" w:rsidP="3C7507F0" w:rsidRDefault="008B38D1" w14:paraId="4438D4DD" w14:textId="77777777">
      <w:pPr>
        <w:ind w:left="1410" w:hanging="1410"/>
        <w:jc w:val="both"/>
        <w:rPr>
          <w:rFonts w:cs="Calibri" w:cstheme="minorAscii"/>
          <w:color w:val="auto"/>
          <w:sz w:val="24"/>
          <w:szCs w:val="24"/>
          <w:lang w:val="en-US"/>
        </w:rPr>
      </w:pPr>
      <w:r w:rsidRPr="3C7507F0" w:rsidR="008B38D1">
        <w:rPr>
          <w:rFonts w:cs="Calibri" w:cstheme="minorAscii"/>
          <w:color w:val="auto"/>
          <w:sz w:val="24"/>
          <w:szCs w:val="24"/>
          <w:lang w:val="en-US"/>
        </w:rPr>
        <w:t xml:space="preserve">Description: </w:t>
      </w:r>
      <w:r>
        <w:tab/>
      </w:r>
      <w:r w:rsidRPr="3C7507F0" w:rsidR="005367C5">
        <w:rPr>
          <w:rFonts w:cs="Calibri" w:cstheme="minorAscii"/>
          <w:color w:val="auto"/>
          <w:sz w:val="24"/>
          <w:szCs w:val="24"/>
          <w:lang w:val="en-US"/>
        </w:rPr>
        <w:t>R</w:t>
      </w:r>
      <w:r w:rsidRPr="3C7507F0" w:rsidR="008B38D1">
        <w:rPr>
          <w:rFonts w:cs="Calibri" w:cstheme="minorAscii"/>
          <w:color w:val="auto"/>
          <w:sz w:val="24"/>
          <w:szCs w:val="24"/>
          <w:lang w:val="en-US"/>
        </w:rPr>
        <w:t>eport the date of shipment from the factory or distribution warehouse to the customer</w:t>
      </w:r>
      <w:r w:rsidRPr="3C7507F0" w:rsidR="008B38D1">
        <w:rPr>
          <w:rFonts w:cs="Calibri" w:cstheme="minorAscii"/>
          <w:b w:val="1"/>
          <w:bCs w:val="1"/>
          <w:i w:val="1"/>
          <w:iCs w:val="1"/>
          <w:color w:val="auto"/>
          <w:sz w:val="24"/>
          <w:szCs w:val="24"/>
          <w:lang w:val="en-US"/>
        </w:rPr>
        <w:t>.</w:t>
      </w:r>
      <w:r w:rsidRPr="3C7507F0" w:rsidR="008B38D1">
        <w:rPr>
          <w:rFonts w:cs="Calibri" w:cstheme="minorAscii"/>
          <w:color w:val="auto"/>
          <w:sz w:val="24"/>
          <w:szCs w:val="24"/>
          <w:lang w:val="en-US"/>
        </w:rPr>
        <w:t xml:space="preserve"> </w:t>
      </w:r>
      <w:r w:rsidRPr="3C7507F0" w:rsidR="008B38D1">
        <w:rPr>
          <w:rFonts w:cs="Calibri" w:cstheme="minorAscii"/>
          <w:color w:val="auto"/>
          <w:sz w:val="24"/>
          <w:szCs w:val="24"/>
          <w:lang w:val="en-US"/>
        </w:rPr>
        <w:t>Distribution</w:t>
      </w:r>
      <w:r w:rsidRPr="3C7507F0" w:rsidR="008B38D1">
        <w:rPr>
          <w:rFonts w:cs="Calibri" w:cstheme="minorAscii"/>
          <w:color w:val="auto"/>
          <w:sz w:val="24"/>
          <w:szCs w:val="24"/>
          <w:lang w:val="en-US"/>
        </w:rPr>
        <w:t xml:space="preserve"> warehouse is, hereby, understood </w:t>
      </w:r>
      <w:r w:rsidRPr="3C7507F0" w:rsidR="008B38D1">
        <w:rPr>
          <w:rFonts w:cs="Calibri" w:cstheme="minorAscii"/>
          <w:color w:val="auto"/>
          <w:sz w:val="24"/>
          <w:szCs w:val="24"/>
          <w:lang w:val="en-US"/>
        </w:rPr>
        <w:t>as</w:t>
      </w:r>
      <w:r w:rsidRPr="3C7507F0" w:rsidR="008B38D1">
        <w:rPr>
          <w:rFonts w:cs="Calibri" w:cstheme="minorAscii"/>
          <w:i w:val="1"/>
          <w:iCs w:val="1"/>
          <w:color w:val="auto"/>
          <w:sz w:val="24"/>
          <w:szCs w:val="24"/>
          <w:lang w:val="en-US"/>
        </w:rPr>
        <w:t xml:space="preserve"> </w:t>
      </w:r>
      <w:r w:rsidRPr="3C7507F0" w:rsidR="008B38D1">
        <w:rPr>
          <w:rFonts w:cs="Calibri" w:cstheme="minorAscii"/>
          <w:color w:val="auto"/>
          <w:sz w:val="24"/>
          <w:szCs w:val="24"/>
          <w:lang w:val="en-US"/>
        </w:rPr>
        <w:t xml:space="preserve">any other stockpile, warehouse or storage that is not situated by </w:t>
      </w:r>
      <w:r w:rsidRPr="3C7507F0" w:rsidR="00DE1635">
        <w:rPr>
          <w:rFonts w:cs="Calibri" w:cstheme="minorAscii"/>
          <w:color w:val="auto"/>
          <w:sz w:val="24"/>
          <w:szCs w:val="24"/>
          <w:lang w:val="en-US"/>
        </w:rPr>
        <w:t>your</w:t>
      </w:r>
      <w:r w:rsidRPr="3C7507F0" w:rsidR="008B38D1">
        <w:rPr>
          <w:rFonts w:cs="Calibri" w:cstheme="minorAscii"/>
          <w:color w:val="auto"/>
          <w:sz w:val="24"/>
          <w:szCs w:val="24"/>
          <w:lang w:val="en-US"/>
        </w:rPr>
        <w:t xml:space="preserve"> company’s factory. </w:t>
      </w:r>
    </w:p>
    <w:p w:rsidRPr="009F6502" w:rsidR="008B38D1" w:rsidP="3C7507F0" w:rsidRDefault="008B38D1" w14:paraId="534B0C28" w14:textId="77777777">
      <w:pPr>
        <w:jc w:val="both"/>
        <w:rPr>
          <w:rFonts w:cs="Calibri" w:cstheme="minorAscii"/>
          <w:b w:val="1"/>
          <w:bCs w:val="1"/>
          <w:color w:val="auto"/>
          <w:sz w:val="24"/>
          <w:szCs w:val="24"/>
          <w:lang w:val="en-US"/>
        </w:rPr>
      </w:pPr>
      <w:r w:rsidRPr="3C7507F0" w:rsidR="008B38D1">
        <w:rPr>
          <w:rFonts w:cs="Calibri" w:cstheme="minorAscii"/>
          <w:color w:val="auto"/>
          <w:sz w:val="24"/>
          <w:szCs w:val="24"/>
          <w:lang w:val="en-US"/>
        </w:rPr>
        <w:t xml:space="preserve">Narrative: </w:t>
      </w:r>
      <w:r>
        <w:tab/>
      </w:r>
      <w:r w:rsidRPr="3C7507F0" w:rsidR="005367C5">
        <w:rPr>
          <w:rFonts w:cs="Calibri" w:cstheme="minorAscii"/>
          <w:color w:val="auto"/>
          <w:sz w:val="24"/>
          <w:szCs w:val="24"/>
          <w:lang w:val="en-US"/>
        </w:rPr>
        <w:t>T</w:t>
      </w:r>
      <w:r w:rsidRPr="3C7507F0" w:rsidR="008B38D1">
        <w:rPr>
          <w:rFonts w:cs="Calibri" w:cstheme="minorAscii"/>
          <w:color w:val="auto"/>
          <w:sz w:val="24"/>
          <w:szCs w:val="24"/>
          <w:lang w:val="en-US"/>
        </w:rPr>
        <w:t xml:space="preserve">he date must </w:t>
      </w:r>
      <w:r w:rsidRPr="3C7507F0" w:rsidR="008B38D1">
        <w:rPr>
          <w:rFonts w:cs="Calibri" w:cstheme="minorAscii"/>
          <w:color w:val="auto"/>
          <w:sz w:val="24"/>
          <w:szCs w:val="24"/>
          <w:lang w:val="en-US"/>
        </w:rPr>
        <w:t xml:space="preserve">be </w:t>
      </w:r>
      <w:r w:rsidRPr="3C7507F0" w:rsidR="008B38D1">
        <w:rPr>
          <w:rFonts w:cs="Calibri" w:cstheme="minorAscii"/>
          <w:color w:val="auto"/>
          <w:sz w:val="24"/>
          <w:szCs w:val="24"/>
          <w:lang w:val="en-US"/>
        </w:rPr>
        <w:t>submitted</w:t>
      </w:r>
      <w:r w:rsidRPr="3C7507F0" w:rsidR="008B38D1">
        <w:rPr>
          <w:rFonts w:cs="Calibri" w:cstheme="minorAscii"/>
          <w:color w:val="auto"/>
          <w:sz w:val="24"/>
          <w:szCs w:val="24"/>
          <w:lang w:val="en-US"/>
        </w:rPr>
        <w:t xml:space="preserve"> in </w:t>
      </w:r>
      <w:r w:rsidRPr="3C7507F0" w:rsidR="00DE1635">
        <w:rPr>
          <w:rFonts w:cs="Calibri" w:cstheme="minorAscii"/>
          <w:color w:val="auto"/>
          <w:sz w:val="24"/>
          <w:szCs w:val="24"/>
          <w:lang w:val="en-US"/>
        </w:rPr>
        <w:t xml:space="preserve">the </w:t>
      </w:r>
      <w:r w:rsidRPr="3C7507F0" w:rsidR="008B38D1">
        <w:rPr>
          <w:rFonts w:cs="Calibri" w:cstheme="minorAscii"/>
          <w:color w:val="auto"/>
          <w:sz w:val="24"/>
          <w:szCs w:val="24"/>
          <w:lang w:val="en-US"/>
        </w:rPr>
        <w:t>DD/MM/YYYY format</w:t>
      </w:r>
      <w:r w:rsidRPr="3C7507F0" w:rsidR="00DE1635">
        <w:rPr>
          <w:rFonts w:cs="Calibri" w:cstheme="minorAscii"/>
          <w:color w:val="auto"/>
          <w:sz w:val="24"/>
          <w:szCs w:val="24"/>
          <w:lang w:val="en-US"/>
        </w:rPr>
        <w:t>.</w:t>
      </w:r>
    </w:p>
    <w:p w:rsidRPr="009F6502" w:rsidR="008B38D1" w:rsidP="3C7507F0" w:rsidRDefault="008B38D1" w14:paraId="011E4DA0" w14:textId="77777777">
      <w:pPr>
        <w:pStyle w:val="Default"/>
        <w:spacing w:line="240" w:lineRule="auto"/>
        <w:jc w:val="both"/>
        <w:rPr>
          <w:rFonts w:ascii="Calibri" w:hAnsi="Calibri" w:cs="Calibri" w:asciiTheme="minorAscii" w:hAnsiTheme="minorAscii" w:cstheme="minorAscii"/>
          <w:b w:val="1"/>
          <w:bCs w:val="1"/>
          <w:color w:val="auto"/>
          <w:lang w:val="en-US"/>
        </w:rPr>
      </w:pPr>
    </w:p>
    <w:p w:rsidRPr="009F6502" w:rsidR="008B38D1" w:rsidP="3C7507F0" w:rsidRDefault="008B38D1" w14:paraId="0294A69B" w14:textId="77777777">
      <w:pPr>
        <w:pStyle w:val="Default"/>
        <w:jc w:val="both"/>
        <w:rPr>
          <w:rFonts w:ascii="Calibri" w:hAnsi="Calibri" w:cs="Calibri" w:asciiTheme="minorAscii" w:hAnsiTheme="minorAscii" w:cstheme="minorAscii"/>
          <w:color w:val="auto"/>
          <w:u w:val="single"/>
          <w:lang w:val="en-US"/>
        </w:rPr>
      </w:pPr>
      <w:r w:rsidRPr="3C7507F0" w:rsidR="008B38D1">
        <w:rPr>
          <w:rFonts w:ascii="Calibri" w:hAnsi="Calibri" w:cs="Calibri" w:asciiTheme="minorAscii" w:hAnsiTheme="minorAscii" w:cstheme="minorAscii"/>
          <w:b w:val="1"/>
          <w:bCs w:val="1"/>
          <w:color w:val="auto"/>
          <w:lang w:val="en-US"/>
        </w:rPr>
        <w:t xml:space="preserve">FIELD NUMBER 6.0: </w:t>
      </w:r>
      <w:r>
        <w:tab/>
      </w:r>
      <w:r w:rsidRPr="3C7507F0" w:rsidR="008B38D1">
        <w:rPr>
          <w:rFonts w:ascii="Calibri" w:hAnsi="Calibri" w:cs="Calibri" w:asciiTheme="minorAscii" w:hAnsiTheme="minorAscii" w:cstheme="minorAscii"/>
          <w:b w:val="1"/>
          <w:bCs w:val="1"/>
          <w:color w:val="auto"/>
          <w:lang w:val="en-US"/>
        </w:rPr>
        <w:t xml:space="preserve">Customer Code </w:t>
      </w:r>
    </w:p>
    <w:p w:rsidRPr="009F6502" w:rsidR="008B38D1" w:rsidP="3C7507F0" w:rsidRDefault="008B38D1" w14:paraId="1BC8339F" w14:textId="77777777">
      <w:pPr>
        <w:jc w:val="both"/>
        <w:rPr>
          <w:rFonts w:cs="Calibri" w:cstheme="minorAscii"/>
          <w:color w:val="auto"/>
          <w:sz w:val="24"/>
          <w:szCs w:val="24"/>
          <w:u w:val="single"/>
          <w:lang w:val="en-US"/>
        </w:rPr>
      </w:pPr>
    </w:p>
    <w:p w:rsidRPr="009F6502" w:rsidR="008B38D1" w:rsidP="3C7507F0" w:rsidRDefault="008B38D1" w14:paraId="6A711949" w14:textId="77777777">
      <w:pPr>
        <w:jc w:val="both"/>
        <w:rPr>
          <w:rFonts w:cs="Calibri" w:cstheme="minorAscii"/>
          <w:color w:val="auto"/>
          <w:sz w:val="24"/>
          <w:szCs w:val="24"/>
          <w:lang w:val="en-US"/>
        </w:rPr>
      </w:pPr>
      <w:r w:rsidRPr="3C7507F0" w:rsidR="008B38D1">
        <w:rPr>
          <w:rFonts w:cs="Calibri" w:cstheme="minorAscii"/>
          <w:color w:val="auto"/>
          <w:sz w:val="24"/>
          <w:szCs w:val="24"/>
          <w:lang w:val="en-US"/>
        </w:rPr>
        <w:t xml:space="preserve">Field Name: </w:t>
      </w:r>
      <w:r>
        <w:tab/>
      </w:r>
      <w:r w:rsidRPr="3C7507F0" w:rsidR="008B38D1">
        <w:rPr>
          <w:rFonts w:cs="Calibri" w:cstheme="minorAscii"/>
          <w:color w:val="auto"/>
          <w:sz w:val="24"/>
          <w:szCs w:val="24"/>
          <w:lang w:val="en-US"/>
        </w:rPr>
        <w:t>ECLICOD</w:t>
      </w:r>
    </w:p>
    <w:p w:rsidRPr="009F6502" w:rsidR="008B38D1" w:rsidP="3C7507F0" w:rsidRDefault="008B38D1" w14:paraId="0FE3F1C2" w14:textId="77777777">
      <w:pPr>
        <w:ind w:left="1410" w:hanging="1410"/>
        <w:jc w:val="both"/>
        <w:rPr>
          <w:rFonts w:cs="Calibri" w:cstheme="minorAscii"/>
          <w:color w:val="auto"/>
          <w:sz w:val="24"/>
          <w:szCs w:val="24"/>
          <w:lang w:val="en-US"/>
        </w:rPr>
      </w:pPr>
      <w:r w:rsidRPr="3C7507F0" w:rsidR="008B38D1">
        <w:rPr>
          <w:rFonts w:cs="Calibri" w:cstheme="minorAscii"/>
          <w:color w:val="auto"/>
          <w:sz w:val="24"/>
          <w:szCs w:val="24"/>
          <w:lang w:val="en-US"/>
        </w:rPr>
        <w:t xml:space="preserve">Description: </w:t>
      </w:r>
      <w:r>
        <w:tab/>
      </w:r>
      <w:r w:rsidRPr="3C7507F0" w:rsidR="005367C5">
        <w:rPr>
          <w:rFonts w:cs="Calibri" w:cstheme="minorAscii"/>
          <w:color w:val="auto"/>
          <w:sz w:val="24"/>
          <w:szCs w:val="24"/>
          <w:lang w:val="en-US"/>
        </w:rPr>
        <w:t>R</w:t>
      </w:r>
      <w:r w:rsidRPr="3C7507F0" w:rsidR="008B38D1">
        <w:rPr>
          <w:rFonts w:cs="Calibri" w:cstheme="minorAscii"/>
          <w:color w:val="auto"/>
          <w:sz w:val="24"/>
          <w:szCs w:val="24"/>
          <w:lang w:val="en-US"/>
        </w:rPr>
        <w:t xml:space="preserve">eport the name of the customer or the internal accounting code </w:t>
      </w:r>
      <w:r w:rsidRPr="3C7507F0" w:rsidR="008B38D1">
        <w:rPr>
          <w:rFonts w:cs="Calibri" w:cstheme="minorAscii"/>
          <w:color w:val="auto"/>
          <w:sz w:val="24"/>
          <w:szCs w:val="24"/>
          <w:lang w:val="en-US"/>
        </w:rPr>
        <w:t>designating</w:t>
      </w:r>
      <w:r w:rsidRPr="3C7507F0" w:rsidR="008B38D1">
        <w:rPr>
          <w:rFonts w:cs="Calibri" w:cstheme="minorAscii"/>
          <w:color w:val="auto"/>
          <w:sz w:val="24"/>
          <w:szCs w:val="24"/>
          <w:lang w:val="en-US"/>
        </w:rPr>
        <w:t xml:space="preserve"> the customer.</w:t>
      </w:r>
    </w:p>
    <w:p w:rsidRPr="009F6502" w:rsidR="008B38D1" w:rsidP="3C7507F0" w:rsidRDefault="008B38D1" w14:paraId="36BE4E62" w14:textId="77777777">
      <w:pPr>
        <w:ind w:left="1410" w:hanging="1410"/>
        <w:jc w:val="both"/>
        <w:rPr>
          <w:rFonts w:cs="Calibri" w:cstheme="minorAscii"/>
          <w:b w:val="1"/>
          <w:bCs w:val="1"/>
          <w:color w:val="auto"/>
          <w:sz w:val="24"/>
          <w:szCs w:val="24"/>
          <w:lang w:val="en-US"/>
        </w:rPr>
      </w:pPr>
      <w:r w:rsidRPr="3C7507F0" w:rsidR="008B38D1">
        <w:rPr>
          <w:rFonts w:cs="Calibri" w:cstheme="minorAscii"/>
          <w:color w:val="auto"/>
          <w:sz w:val="24"/>
          <w:szCs w:val="24"/>
          <w:lang w:val="en-US"/>
        </w:rPr>
        <w:t xml:space="preserve">Narrative: </w:t>
      </w:r>
      <w:r>
        <w:tab/>
      </w:r>
      <w:r w:rsidRPr="3C7507F0" w:rsidR="005367C5">
        <w:rPr>
          <w:rFonts w:cs="Calibri" w:cstheme="minorAscii"/>
          <w:color w:val="auto"/>
          <w:sz w:val="24"/>
          <w:szCs w:val="24"/>
          <w:lang w:val="en-US"/>
        </w:rPr>
        <w:t>P</w:t>
      </w:r>
      <w:r w:rsidRPr="3C7507F0" w:rsidR="008B38D1">
        <w:rPr>
          <w:rFonts w:cs="Calibri" w:cstheme="minorAscii"/>
          <w:color w:val="auto"/>
          <w:sz w:val="24"/>
          <w:szCs w:val="24"/>
          <w:lang w:val="en-US"/>
        </w:rPr>
        <w:t>rovide a complete list of customer names and codes</w:t>
      </w:r>
      <w:r w:rsidRPr="3C7507F0" w:rsidR="00DE1635">
        <w:rPr>
          <w:rFonts w:cs="Calibri" w:cstheme="minorAscii"/>
          <w:color w:val="auto"/>
          <w:sz w:val="24"/>
          <w:szCs w:val="24"/>
          <w:lang w:val="en-US"/>
        </w:rPr>
        <w:t>, relating the codes with their</w:t>
      </w:r>
      <w:r w:rsidRPr="3C7507F0" w:rsidR="008B38D1">
        <w:rPr>
          <w:rFonts w:cs="Calibri" w:cstheme="minorAscii"/>
          <w:i w:val="1"/>
          <w:iCs w:val="1"/>
          <w:color w:val="auto"/>
          <w:sz w:val="24"/>
          <w:szCs w:val="24"/>
          <w:lang w:val="en-US"/>
        </w:rPr>
        <w:t xml:space="preserve"> </w:t>
      </w:r>
      <w:r w:rsidRPr="3C7507F0" w:rsidR="008B38D1">
        <w:rPr>
          <w:rFonts w:cs="Calibri" w:cstheme="minorAscii"/>
          <w:color w:val="auto"/>
          <w:sz w:val="24"/>
          <w:szCs w:val="24"/>
          <w:lang w:val="en-US"/>
        </w:rPr>
        <w:t>corporate name.</w:t>
      </w:r>
    </w:p>
    <w:p w:rsidRPr="009F6502" w:rsidR="008B38D1" w:rsidP="3C7507F0" w:rsidRDefault="008B38D1" w14:paraId="3DD1D434" w14:textId="77777777">
      <w:pPr>
        <w:spacing w:after="0" w:line="240" w:lineRule="auto"/>
        <w:jc w:val="both"/>
        <w:rPr>
          <w:rFonts w:cs="Calibri" w:cstheme="minorAscii"/>
          <w:b w:val="1"/>
          <w:bCs w:val="1"/>
          <w:color w:val="auto"/>
          <w:sz w:val="24"/>
          <w:szCs w:val="24"/>
          <w:lang w:val="en-US"/>
        </w:rPr>
      </w:pPr>
    </w:p>
    <w:p w:rsidRPr="009F6502" w:rsidR="008B38D1" w:rsidP="3C7507F0" w:rsidRDefault="008B38D1" w14:paraId="35C6971F" w14:textId="77777777">
      <w:pPr>
        <w:jc w:val="both"/>
        <w:rPr>
          <w:rFonts w:cs="Calibri" w:cstheme="minorAscii"/>
          <w:color w:val="auto"/>
          <w:sz w:val="24"/>
          <w:szCs w:val="24"/>
          <w:lang w:val="en-US"/>
        </w:rPr>
      </w:pPr>
      <w:r w:rsidRPr="3C7507F0" w:rsidR="008B38D1">
        <w:rPr>
          <w:rFonts w:cs="Calibri" w:cstheme="minorAscii"/>
          <w:b w:val="1"/>
          <w:bCs w:val="1"/>
          <w:color w:val="auto"/>
          <w:sz w:val="24"/>
          <w:szCs w:val="24"/>
          <w:lang w:val="en-US"/>
        </w:rPr>
        <w:t xml:space="preserve">FIELD NUMBER 6.1: </w:t>
      </w:r>
      <w:r>
        <w:tab/>
      </w:r>
      <w:r w:rsidRPr="3C7507F0" w:rsidR="008B38D1">
        <w:rPr>
          <w:rFonts w:cs="Calibri" w:cstheme="minorAscii"/>
          <w:b w:val="1"/>
          <w:bCs w:val="1"/>
          <w:color w:val="auto"/>
          <w:sz w:val="24"/>
          <w:szCs w:val="24"/>
          <w:lang w:val="en-US"/>
        </w:rPr>
        <w:t>Customer Name</w:t>
      </w:r>
    </w:p>
    <w:p w:rsidRPr="009F6502" w:rsidR="008B38D1" w:rsidP="3C7507F0" w:rsidRDefault="008B38D1" w14:paraId="1EA05E00" w14:textId="77777777">
      <w:pPr>
        <w:jc w:val="both"/>
        <w:rPr>
          <w:rFonts w:cs="Calibri" w:cstheme="minorAscii"/>
          <w:color w:val="auto"/>
          <w:sz w:val="24"/>
          <w:szCs w:val="24"/>
          <w:lang w:val="en-US"/>
        </w:rPr>
      </w:pPr>
      <w:r w:rsidRPr="3C7507F0" w:rsidR="008B38D1">
        <w:rPr>
          <w:rFonts w:cs="Calibri" w:cstheme="minorAscii"/>
          <w:color w:val="auto"/>
          <w:sz w:val="24"/>
          <w:szCs w:val="24"/>
          <w:lang w:val="en-US"/>
        </w:rPr>
        <w:t xml:space="preserve">Field Name: </w:t>
      </w:r>
      <w:r>
        <w:tab/>
      </w:r>
      <w:r w:rsidRPr="3C7507F0" w:rsidR="008B38D1">
        <w:rPr>
          <w:rFonts w:cs="Calibri" w:cstheme="minorAscii"/>
          <w:color w:val="auto"/>
          <w:sz w:val="24"/>
          <w:szCs w:val="24"/>
          <w:lang w:val="en-US"/>
        </w:rPr>
        <w:t>ECLINOM</w:t>
      </w:r>
    </w:p>
    <w:p w:rsidRPr="009F6502" w:rsidR="008B38D1" w:rsidP="3C7507F0" w:rsidRDefault="008B38D1" w14:paraId="0942E265" w14:textId="77777777">
      <w:pPr>
        <w:jc w:val="both"/>
        <w:rPr>
          <w:rFonts w:cs="Calibri" w:cstheme="minorAscii"/>
          <w:color w:val="auto"/>
          <w:sz w:val="24"/>
          <w:szCs w:val="24"/>
          <w:lang w:val="en-US"/>
        </w:rPr>
      </w:pPr>
      <w:r w:rsidRPr="3C7507F0" w:rsidR="008B38D1">
        <w:rPr>
          <w:rFonts w:cs="Calibri" w:cstheme="minorAscii"/>
          <w:color w:val="auto"/>
          <w:sz w:val="24"/>
          <w:szCs w:val="24"/>
          <w:lang w:val="en-US"/>
        </w:rPr>
        <w:t xml:space="preserve">Description: </w:t>
      </w:r>
      <w:r>
        <w:tab/>
      </w:r>
      <w:r w:rsidRPr="3C7507F0" w:rsidR="005367C5">
        <w:rPr>
          <w:rFonts w:cs="Calibri" w:cstheme="minorAscii"/>
          <w:color w:val="auto"/>
          <w:sz w:val="24"/>
          <w:szCs w:val="24"/>
          <w:lang w:val="en-US"/>
        </w:rPr>
        <w:t>R</w:t>
      </w:r>
      <w:r w:rsidRPr="3C7507F0" w:rsidR="008B38D1">
        <w:rPr>
          <w:rFonts w:cs="Calibri" w:cstheme="minorAscii"/>
          <w:color w:val="auto"/>
          <w:sz w:val="24"/>
          <w:szCs w:val="24"/>
          <w:lang w:val="en-US"/>
        </w:rPr>
        <w:t>eport the corporate name of each customer.</w:t>
      </w:r>
    </w:p>
    <w:p w:rsidRPr="009F6502" w:rsidR="008B38D1" w:rsidP="3C7507F0" w:rsidRDefault="008B38D1" w14:paraId="65F3FF9A" w14:textId="77777777">
      <w:pPr>
        <w:ind w:left="1410" w:hanging="1410"/>
        <w:jc w:val="both"/>
        <w:rPr>
          <w:rFonts w:cs="Calibri" w:cstheme="minorAscii"/>
          <w:b w:val="1"/>
          <w:bCs w:val="1"/>
          <w:color w:val="auto"/>
          <w:sz w:val="24"/>
          <w:szCs w:val="24"/>
          <w:lang w:val="en-US"/>
        </w:rPr>
      </w:pPr>
      <w:r w:rsidRPr="3C7507F0" w:rsidR="008B38D1">
        <w:rPr>
          <w:rFonts w:cs="Calibri" w:cstheme="minorAscii"/>
          <w:color w:val="auto"/>
          <w:sz w:val="24"/>
          <w:szCs w:val="24"/>
          <w:lang w:val="en-US"/>
        </w:rPr>
        <w:t xml:space="preserve">Narrative: </w:t>
      </w:r>
      <w:r>
        <w:tab/>
      </w:r>
      <w:r w:rsidRPr="3C7507F0" w:rsidR="005367C5">
        <w:rPr>
          <w:rFonts w:cs="Calibri" w:cstheme="minorAscii"/>
          <w:color w:val="auto"/>
          <w:sz w:val="24"/>
          <w:szCs w:val="24"/>
          <w:lang w:val="en-US"/>
        </w:rPr>
        <w:t>R</w:t>
      </w:r>
      <w:r w:rsidRPr="3C7507F0" w:rsidR="008B38D1">
        <w:rPr>
          <w:rFonts w:cs="Calibri" w:cstheme="minorAscii"/>
          <w:color w:val="auto"/>
          <w:sz w:val="24"/>
          <w:szCs w:val="24"/>
          <w:lang w:val="en-US"/>
        </w:rPr>
        <w:t xml:space="preserve">eport the corporate </w:t>
      </w:r>
      <w:r w:rsidRPr="3C7507F0" w:rsidR="00DE1635">
        <w:rPr>
          <w:rFonts w:cs="Calibri" w:cstheme="minorAscii"/>
          <w:color w:val="auto"/>
          <w:sz w:val="24"/>
          <w:szCs w:val="24"/>
          <w:lang w:val="en-US"/>
        </w:rPr>
        <w:t>name of all customers, whether i</w:t>
      </w:r>
      <w:r w:rsidRPr="3C7507F0" w:rsidR="008B38D1">
        <w:rPr>
          <w:rFonts w:cs="Calibri" w:cstheme="minorAscii"/>
          <w:color w:val="auto"/>
          <w:sz w:val="24"/>
          <w:szCs w:val="24"/>
          <w:lang w:val="en-US"/>
        </w:rPr>
        <w:t xml:space="preserve">n the domestic market or foreign market. </w:t>
      </w:r>
    </w:p>
    <w:p w:rsidRPr="009F6502" w:rsidR="003C4373" w:rsidP="3C7507F0" w:rsidRDefault="003C4373" w14:paraId="5CA198A6" w14:textId="77777777">
      <w:pPr>
        <w:spacing w:after="0" w:line="240" w:lineRule="auto"/>
        <w:jc w:val="both"/>
        <w:rPr>
          <w:rFonts w:cs="Calibri" w:cstheme="minorAscii"/>
          <w:b w:val="1"/>
          <w:bCs w:val="1"/>
          <w:color w:val="auto"/>
          <w:sz w:val="24"/>
          <w:szCs w:val="24"/>
          <w:lang w:val="en-US"/>
        </w:rPr>
      </w:pPr>
    </w:p>
    <w:p w:rsidRPr="009F6502" w:rsidR="008B38D1" w:rsidP="3C7507F0" w:rsidRDefault="008B38D1" w14:paraId="3E6A131D" w14:textId="77777777">
      <w:pPr>
        <w:jc w:val="both"/>
        <w:rPr>
          <w:rFonts w:cs="Calibri" w:cstheme="minorAscii"/>
          <w:color w:val="auto"/>
          <w:sz w:val="24"/>
          <w:szCs w:val="24"/>
          <w:lang w:val="en-US"/>
        </w:rPr>
      </w:pPr>
      <w:r w:rsidRPr="3C7507F0" w:rsidR="008B38D1">
        <w:rPr>
          <w:rFonts w:cs="Calibri" w:cstheme="minorAscii"/>
          <w:b w:val="1"/>
          <w:bCs w:val="1"/>
          <w:color w:val="auto"/>
          <w:sz w:val="24"/>
          <w:szCs w:val="24"/>
          <w:lang w:val="en-US"/>
        </w:rPr>
        <w:t xml:space="preserve">FIELD NUMBER 7.0: </w:t>
      </w:r>
      <w:r>
        <w:tab/>
      </w:r>
      <w:r w:rsidRPr="3C7507F0" w:rsidR="008B38D1">
        <w:rPr>
          <w:rFonts w:cs="Calibri" w:cstheme="minorAscii"/>
          <w:b w:val="1"/>
          <w:bCs w:val="1"/>
          <w:color w:val="auto"/>
          <w:sz w:val="24"/>
          <w:szCs w:val="24"/>
          <w:lang w:val="en-US"/>
        </w:rPr>
        <w:t>Customer Relationship</w:t>
      </w:r>
    </w:p>
    <w:p w:rsidRPr="009F6502" w:rsidR="008B38D1" w:rsidP="3C7507F0" w:rsidRDefault="008B38D1" w14:paraId="066C0E37" w14:textId="77777777">
      <w:pPr>
        <w:jc w:val="both"/>
        <w:rPr>
          <w:rFonts w:cs="Calibri" w:cstheme="minorAscii"/>
          <w:color w:val="auto"/>
          <w:sz w:val="24"/>
          <w:szCs w:val="24"/>
          <w:lang w:val="en-US"/>
        </w:rPr>
      </w:pPr>
      <w:r w:rsidRPr="3C7507F0" w:rsidR="008B38D1">
        <w:rPr>
          <w:rFonts w:cs="Calibri" w:cstheme="minorAscii"/>
          <w:color w:val="auto"/>
          <w:sz w:val="24"/>
          <w:szCs w:val="24"/>
          <w:lang w:val="en-US"/>
        </w:rPr>
        <w:t xml:space="preserve">Field Name: </w:t>
      </w:r>
      <w:r>
        <w:tab/>
      </w:r>
      <w:r w:rsidRPr="3C7507F0" w:rsidR="008B38D1">
        <w:rPr>
          <w:rFonts w:cs="Calibri" w:cstheme="minorAscii"/>
          <w:color w:val="auto"/>
          <w:sz w:val="24"/>
          <w:szCs w:val="24"/>
          <w:lang w:val="en-US"/>
        </w:rPr>
        <w:t>ERELCLI</w:t>
      </w:r>
    </w:p>
    <w:p w:rsidRPr="009F6502" w:rsidR="008B38D1" w:rsidP="3C7507F0" w:rsidRDefault="008B38D1" w14:paraId="7A69FCD0" w14:textId="77777777">
      <w:pPr>
        <w:ind w:left="1410" w:hanging="1410"/>
        <w:jc w:val="both"/>
        <w:rPr>
          <w:rFonts w:cs="Calibri" w:cstheme="minorAscii"/>
          <w:color w:val="auto"/>
          <w:sz w:val="24"/>
          <w:szCs w:val="24"/>
          <w:lang w:val="en-US"/>
        </w:rPr>
      </w:pPr>
      <w:r w:rsidRPr="3C7507F0" w:rsidR="008B38D1">
        <w:rPr>
          <w:rFonts w:cs="Calibri" w:cstheme="minorAscii"/>
          <w:color w:val="auto"/>
          <w:sz w:val="24"/>
          <w:szCs w:val="24"/>
          <w:lang w:val="en-US"/>
        </w:rPr>
        <w:t xml:space="preserve">Description: </w:t>
      </w:r>
      <w:r>
        <w:tab/>
      </w:r>
      <w:r w:rsidRPr="3C7507F0" w:rsidR="005D621E">
        <w:rPr>
          <w:rFonts w:cs="Calibri" w:cstheme="minorAscii"/>
          <w:color w:val="auto"/>
          <w:sz w:val="24"/>
          <w:szCs w:val="24"/>
          <w:lang w:val="en-US"/>
        </w:rPr>
        <w:t>R</w:t>
      </w:r>
      <w:r w:rsidRPr="3C7507F0" w:rsidR="008B38D1">
        <w:rPr>
          <w:rFonts w:cs="Calibri" w:cstheme="minorAscii"/>
          <w:color w:val="auto"/>
          <w:sz w:val="24"/>
          <w:szCs w:val="24"/>
          <w:lang w:val="en-US"/>
        </w:rPr>
        <w:t xml:space="preserve">eport the code </w:t>
      </w:r>
      <w:r w:rsidRPr="3C7507F0" w:rsidR="008B38D1">
        <w:rPr>
          <w:rFonts w:cs="Calibri" w:cstheme="minorAscii"/>
          <w:color w:val="auto"/>
          <w:sz w:val="24"/>
          <w:szCs w:val="24"/>
          <w:lang w:val="en-US"/>
        </w:rPr>
        <w:t>designating</w:t>
      </w:r>
      <w:r w:rsidRPr="3C7507F0" w:rsidR="008B38D1">
        <w:rPr>
          <w:rFonts w:cs="Calibri" w:cstheme="minorAscii"/>
          <w:color w:val="auto"/>
          <w:sz w:val="24"/>
          <w:szCs w:val="24"/>
          <w:lang w:val="en-US"/>
        </w:rPr>
        <w:t xml:space="preserve"> whether the customer is affiliated. </w:t>
      </w:r>
    </w:p>
    <w:p w:rsidRPr="009F6502" w:rsidR="008B38D1" w:rsidP="3C7507F0" w:rsidRDefault="008B38D1" w14:paraId="4F14B78A" w14:textId="77777777">
      <w:pPr>
        <w:spacing w:after="0" w:line="100" w:lineRule="atLeast"/>
        <w:ind w:left="708" w:firstLine="708"/>
        <w:jc w:val="both"/>
        <w:rPr>
          <w:rFonts w:cs="Calibri" w:cstheme="minorAscii"/>
          <w:color w:val="auto"/>
          <w:sz w:val="24"/>
          <w:szCs w:val="24"/>
          <w:lang w:val="en-US"/>
        </w:rPr>
      </w:pPr>
      <w:r w:rsidRPr="3C7507F0" w:rsidR="008B38D1">
        <w:rPr>
          <w:rFonts w:cs="Calibri" w:cstheme="minorAscii"/>
          <w:color w:val="auto"/>
          <w:sz w:val="24"/>
          <w:szCs w:val="24"/>
          <w:lang w:val="en-US"/>
        </w:rPr>
        <w:t xml:space="preserve">1 = Unaffiliated Customers </w:t>
      </w:r>
    </w:p>
    <w:p w:rsidRPr="009F6502" w:rsidR="008B38D1" w:rsidP="3C7507F0" w:rsidRDefault="008B38D1" w14:paraId="68D20C43" w14:textId="77777777">
      <w:pPr>
        <w:spacing w:after="0" w:line="100" w:lineRule="atLeast"/>
        <w:ind w:left="708" w:firstLine="708"/>
        <w:jc w:val="both"/>
        <w:rPr>
          <w:rFonts w:cs="Calibri" w:cstheme="minorAscii"/>
          <w:color w:val="auto"/>
          <w:sz w:val="24"/>
          <w:szCs w:val="24"/>
          <w:lang w:val="en-US"/>
        </w:rPr>
      </w:pPr>
      <w:r w:rsidRPr="3C7507F0" w:rsidR="008B38D1">
        <w:rPr>
          <w:rFonts w:cs="Calibri" w:cstheme="minorAscii"/>
          <w:color w:val="auto"/>
          <w:sz w:val="24"/>
          <w:szCs w:val="24"/>
          <w:lang w:val="en-US"/>
        </w:rPr>
        <w:t>2 = Unaffiliated</w:t>
      </w:r>
      <w:r w:rsidRPr="3C7507F0" w:rsidR="008B38D1">
        <w:rPr>
          <w:rFonts w:cs="Calibri" w:cstheme="minorAscii"/>
          <w:color w:val="auto"/>
          <w:sz w:val="24"/>
          <w:szCs w:val="24"/>
          <w:lang w:val="en-US"/>
        </w:rPr>
        <w:t xml:space="preserve"> Resellers</w:t>
      </w:r>
    </w:p>
    <w:p w:rsidRPr="009F6502" w:rsidR="008B38D1" w:rsidP="3C7507F0" w:rsidRDefault="008B38D1" w14:paraId="5D2D4C17" w14:textId="77777777">
      <w:pPr>
        <w:spacing w:after="0" w:line="100" w:lineRule="atLeast"/>
        <w:ind w:left="708" w:firstLine="708"/>
        <w:jc w:val="both"/>
        <w:rPr>
          <w:rFonts w:cs="Calibri" w:cstheme="minorAscii"/>
          <w:color w:val="auto"/>
          <w:sz w:val="24"/>
          <w:szCs w:val="24"/>
          <w:lang w:val="en-US"/>
        </w:rPr>
      </w:pPr>
      <w:r w:rsidRPr="3C7507F0" w:rsidR="008B38D1">
        <w:rPr>
          <w:rFonts w:cs="Calibri" w:cstheme="minorAscii"/>
          <w:color w:val="auto"/>
          <w:sz w:val="24"/>
          <w:szCs w:val="24"/>
          <w:lang w:val="en-US"/>
        </w:rPr>
        <w:t>3 = Affiliated Customers</w:t>
      </w:r>
    </w:p>
    <w:p w:rsidRPr="009F6502" w:rsidR="008B38D1" w:rsidP="3C7507F0" w:rsidRDefault="008B38D1" w14:paraId="2DCD01D2" w14:textId="77777777">
      <w:pPr>
        <w:ind w:left="708" w:firstLine="708"/>
        <w:jc w:val="both"/>
        <w:rPr>
          <w:rFonts w:cs="Calibri" w:cstheme="minorAscii"/>
          <w:color w:val="auto"/>
          <w:sz w:val="24"/>
          <w:szCs w:val="24"/>
          <w:lang w:val="en-US"/>
        </w:rPr>
      </w:pPr>
      <w:r w:rsidRPr="3C7507F0" w:rsidR="008B38D1">
        <w:rPr>
          <w:rFonts w:cs="Calibri" w:cstheme="minorAscii"/>
          <w:color w:val="auto"/>
          <w:sz w:val="24"/>
          <w:szCs w:val="24"/>
          <w:lang w:val="en-US"/>
        </w:rPr>
        <w:t xml:space="preserve">4 = Affiliated </w:t>
      </w:r>
      <w:r w:rsidRPr="3C7507F0" w:rsidR="008B38D1">
        <w:rPr>
          <w:rFonts w:cs="Calibri" w:cstheme="minorAscii"/>
          <w:color w:val="auto"/>
          <w:sz w:val="24"/>
          <w:szCs w:val="24"/>
          <w:lang w:val="en-US"/>
        </w:rPr>
        <w:t>Resellers</w:t>
      </w:r>
    </w:p>
    <w:p w:rsidRPr="009F6502" w:rsidR="008B38D1" w:rsidP="3C7507F0" w:rsidRDefault="008B38D1" w14:paraId="2CCBAB9C" w14:textId="77777777">
      <w:pPr>
        <w:rPr>
          <w:rFonts w:cs="Calibri" w:cstheme="minorAscii"/>
          <w:b w:val="1"/>
          <w:bCs w:val="1"/>
          <w:color w:val="auto"/>
          <w:sz w:val="24"/>
          <w:szCs w:val="24"/>
          <w:lang w:val="en-US"/>
        </w:rPr>
      </w:pPr>
      <w:r w:rsidRPr="3C7507F0" w:rsidR="008B38D1">
        <w:rPr>
          <w:rFonts w:cs="Calibri" w:cstheme="minorAscii"/>
          <w:color w:val="auto"/>
          <w:sz w:val="24"/>
          <w:szCs w:val="24"/>
          <w:lang w:val="en-US"/>
        </w:rPr>
        <w:t xml:space="preserve">Narrative: </w:t>
      </w:r>
      <w:r>
        <w:tab/>
      </w:r>
      <w:r w:rsidRPr="3C7507F0" w:rsidR="005D621E">
        <w:rPr>
          <w:rFonts w:cs="Calibri" w:cstheme="minorAscii"/>
          <w:color w:val="auto"/>
          <w:sz w:val="24"/>
          <w:szCs w:val="24"/>
          <w:lang w:val="en-US"/>
        </w:rPr>
        <w:t>A</w:t>
      </w:r>
      <w:r w:rsidRPr="3C7507F0" w:rsidR="008B38D1">
        <w:rPr>
          <w:rFonts w:cs="Calibri" w:cstheme="minorAscii"/>
          <w:color w:val="auto"/>
          <w:sz w:val="24"/>
          <w:szCs w:val="24"/>
          <w:lang w:val="en-US"/>
        </w:rPr>
        <w:t>s previously noted, the definition of affiliated parties is under item 3.3</w:t>
      </w:r>
    </w:p>
    <w:p w:rsidRPr="009F6502" w:rsidR="008B38D1" w:rsidP="3C7507F0" w:rsidRDefault="008B38D1" w14:paraId="1C833CBE" w14:textId="77777777">
      <w:pPr>
        <w:spacing w:after="0" w:line="240" w:lineRule="auto"/>
        <w:jc w:val="both"/>
        <w:rPr>
          <w:rFonts w:cs="Calibri" w:cstheme="minorAscii"/>
          <w:b w:val="1"/>
          <w:bCs w:val="1"/>
          <w:color w:val="auto"/>
          <w:sz w:val="24"/>
          <w:szCs w:val="24"/>
          <w:lang w:val="en-US"/>
        </w:rPr>
      </w:pPr>
    </w:p>
    <w:p w:rsidRPr="009F6502" w:rsidR="008B38D1" w:rsidP="3C7507F0" w:rsidRDefault="008B38D1" w14:paraId="71BDF9EC" w14:textId="77777777">
      <w:pPr>
        <w:jc w:val="both"/>
        <w:rPr>
          <w:rFonts w:cs="Calibri" w:cstheme="minorAscii"/>
          <w:color w:val="auto"/>
          <w:sz w:val="24"/>
          <w:szCs w:val="24"/>
          <w:lang w:val="en-US"/>
        </w:rPr>
      </w:pPr>
      <w:r w:rsidRPr="3C7507F0" w:rsidR="008B38D1">
        <w:rPr>
          <w:rFonts w:cs="Calibri" w:cstheme="minorAscii"/>
          <w:b w:val="1"/>
          <w:bCs w:val="1"/>
          <w:color w:val="auto"/>
          <w:sz w:val="24"/>
          <w:szCs w:val="24"/>
          <w:lang w:val="en-US"/>
        </w:rPr>
        <w:t xml:space="preserve">FIELD NUMBER 8.0: </w:t>
      </w:r>
      <w:r>
        <w:tab/>
      </w:r>
      <w:r w:rsidRPr="3C7507F0" w:rsidR="008B38D1">
        <w:rPr>
          <w:rFonts w:cs="Calibri" w:cstheme="minorAscii"/>
          <w:b w:val="1"/>
          <w:bCs w:val="1"/>
          <w:color w:val="auto"/>
          <w:sz w:val="24"/>
          <w:szCs w:val="24"/>
          <w:lang w:val="en-US"/>
        </w:rPr>
        <w:t>Customer Category</w:t>
      </w:r>
    </w:p>
    <w:p w:rsidRPr="009F6502" w:rsidR="008B38D1" w:rsidP="3C7507F0" w:rsidRDefault="008B38D1" w14:paraId="2029B5B8" w14:textId="77777777">
      <w:pPr>
        <w:jc w:val="both"/>
        <w:rPr>
          <w:rFonts w:cs="Calibri" w:cstheme="minorAscii"/>
          <w:color w:val="auto"/>
          <w:sz w:val="24"/>
          <w:szCs w:val="24"/>
          <w:lang w:val="en-US"/>
        </w:rPr>
      </w:pPr>
      <w:r w:rsidRPr="3C7507F0" w:rsidR="008B38D1">
        <w:rPr>
          <w:rFonts w:cs="Calibri" w:cstheme="minorAscii"/>
          <w:color w:val="auto"/>
          <w:sz w:val="24"/>
          <w:szCs w:val="24"/>
          <w:lang w:val="en-US"/>
        </w:rPr>
        <w:t xml:space="preserve">Field Name: </w:t>
      </w:r>
      <w:r>
        <w:tab/>
      </w:r>
      <w:r w:rsidRPr="3C7507F0" w:rsidR="008B38D1">
        <w:rPr>
          <w:rFonts w:cs="Calibri" w:cstheme="minorAscii"/>
          <w:color w:val="auto"/>
          <w:sz w:val="24"/>
          <w:szCs w:val="24"/>
          <w:lang w:val="en-US"/>
        </w:rPr>
        <w:t>ECATCLI</w:t>
      </w:r>
    </w:p>
    <w:p w:rsidRPr="009F6502" w:rsidR="008B38D1" w:rsidP="3C7507F0" w:rsidRDefault="008B38D1" w14:paraId="7B2D055E" w14:textId="77777777">
      <w:pPr>
        <w:jc w:val="both"/>
        <w:rPr>
          <w:rFonts w:cs="Calibri" w:cstheme="minorAscii"/>
          <w:color w:val="auto"/>
          <w:sz w:val="24"/>
          <w:szCs w:val="24"/>
          <w:lang w:val="en-US"/>
        </w:rPr>
      </w:pPr>
      <w:r w:rsidRPr="3C7507F0" w:rsidR="008B38D1">
        <w:rPr>
          <w:rFonts w:cs="Calibri" w:cstheme="minorAscii"/>
          <w:color w:val="auto"/>
          <w:sz w:val="24"/>
          <w:szCs w:val="24"/>
          <w:lang w:val="en-US"/>
        </w:rPr>
        <w:t xml:space="preserve">Description: </w:t>
      </w:r>
      <w:r>
        <w:tab/>
      </w:r>
      <w:r w:rsidRPr="3C7507F0" w:rsidR="005D621E">
        <w:rPr>
          <w:rFonts w:cs="Calibri" w:cstheme="minorAscii"/>
          <w:color w:val="auto"/>
          <w:sz w:val="24"/>
          <w:szCs w:val="24"/>
          <w:lang w:val="en-US"/>
        </w:rPr>
        <w:t>R</w:t>
      </w:r>
      <w:r w:rsidRPr="3C7507F0" w:rsidR="008B38D1">
        <w:rPr>
          <w:rFonts w:cs="Calibri" w:cstheme="minorAscii"/>
          <w:color w:val="auto"/>
          <w:sz w:val="24"/>
          <w:szCs w:val="24"/>
          <w:lang w:val="en-US"/>
        </w:rPr>
        <w:t>eport the customer category</w:t>
      </w:r>
    </w:p>
    <w:p w:rsidRPr="009F6502" w:rsidR="008B38D1" w:rsidP="3C7507F0" w:rsidRDefault="008B38D1" w14:paraId="0933E9D4" w14:textId="77777777">
      <w:pPr>
        <w:spacing w:after="0" w:line="100" w:lineRule="atLeast"/>
        <w:ind w:left="708" w:firstLine="708"/>
        <w:jc w:val="both"/>
        <w:rPr>
          <w:rFonts w:cs="Calibri" w:cstheme="minorAscii"/>
          <w:color w:val="auto"/>
          <w:sz w:val="24"/>
          <w:szCs w:val="24"/>
          <w:lang w:val="en-US"/>
        </w:rPr>
      </w:pPr>
      <w:r w:rsidRPr="3C7507F0" w:rsidR="008B38D1">
        <w:rPr>
          <w:rFonts w:cs="Calibri" w:cstheme="minorAscii"/>
          <w:color w:val="auto"/>
          <w:sz w:val="24"/>
          <w:szCs w:val="24"/>
          <w:lang w:val="en-US"/>
        </w:rPr>
        <w:t>1 =</w:t>
      </w:r>
      <w:r w:rsidRPr="3C7507F0" w:rsidR="008B38D1">
        <w:rPr>
          <w:rFonts w:cs="Calibri" w:cstheme="minorAscii"/>
          <w:color w:val="auto"/>
          <w:sz w:val="24"/>
          <w:szCs w:val="24"/>
          <w:lang w:val="en-US"/>
        </w:rPr>
        <w:t xml:space="preserve"> industrial user</w:t>
      </w:r>
    </w:p>
    <w:p w:rsidRPr="009F6502" w:rsidR="008B38D1" w:rsidP="3C7507F0" w:rsidRDefault="008B38D1" w14:paraId="279E151A" w14:textId="77777777">
      <w:pPr>
        <w:spacing w:after="0" w:line="100" w:lineRule="atLeast"/>
        <w:ind w:left="708" w:firstLine="708"/>
        <w:jc w:val="both"/>
        <w:rPr>
          <w:rFonts w:cs="Calibri" w:cstheme="minorAscii"/>
          <w:color w:val="auto"/>
          <w:sz w:val="24"/>
          <w:szCs w:val="24"/>
          <w:lang w:val="en-US"/>
        </w:rPr>
      </w:pPr>
      <w:r w:rsidRPr="3C7507F0" w:rsidR="008B38D1">
        <w:rPr>
          <w:rFonts w:cs="Calibri" w:cstheme="minorAscii"/>
          <w:color w:val="auto"/>
          <w:sz w:val="24"/>
          <w:szCs w:val="24"/>
          <w:lang w:val="en-US"/>
        </w:rPr>
        <w:t xml:space="preserve">2 = </w:t>
      </w:r>
      <w:r w:rsidRPr="3C7507F0" w:rsidR="000678E5">
        <w:rPr>
          <w:rFonts w:cs="Calibri" w:cstheme="minorAscii"/>
          <w:color w:val="auto"/>
          <w:sz w:val="24"/>
          <w:szCs w:val="24"/>
          <w:lang w:val="en-US"/>
        </w:rPr>
        <w:t>end-users</w:t>
      </w:r>
    </w:p>
    <w:p w:rsidRPr="009F6502" w:rsidR="008B38D1" w:rsidP="3C7507F0" w:rsidRDefault="008B38D1" w14:paraId="769C4AED" w14:textId="77777777">
      <w:pPr>
        <w:spacing w:after="0" w:line="100" w:lineRule="atLeast"/>
        <w:ind w:left="708" w:firstLine="708"/>
        <w:jc w:val="both"/>
        <w:rPr>
          <w:rFonts w:cs="Calibri" w:cstheme="minorAscii"/>
          <w:color w:val="auto"/>
          <w:sz w:val="24"/>
          <w:szCs w:val="24"/>
          <w:lang w:val="en-US"/>
        </w:rPr>
      </w:pPr>
      <w:r w:rsidRPr="3C7507F0" w:rsidR="008B38D1">
        <w:rPr>
          <w:rFonts w:cs="Calibri" w:cstheme="minorAscii"/>
          <w:color w:val="auto"/>
          <w:sz w:val="24"/>
          <w:szCs w:val="24"/>
          <w:lang w:val="en-US"/>
        </w:rPr>
        <w:t>3 = trading companies</w:t>
      </w:r>
    </w:p>
    <w:p w:rsidRPr="009F6502" w:rsidR="008B38D1" w:rsidP="3C7507F0" w:rsidRDefault="008B38D1" w14:paraId="64F3670C" w14:textId="77777777">
      <w:pPr>
        <w:spacing w:after="0" w:line="100" w:lineRule="atLeast"/>
        <w:ind w:left="708" w:firstLine="708"/>
        <w:jc w:val="both"/>
        <w:rPr>
          <w:rFonts w:cs="Calibri" w:cstheme="minorAscii"/>
          <w:color w:val="auto"/>
          <w:sz w:val="24"/>
          <w:szCs w:val="24"/>
          <w:lang w:val="en-US"/>
        </w:rPr>
      </w:pPr>
      <w:r w:rsidRPr="3C7507F0" w:rsidR="008B38D1">
        <w:rPr>
          <w:rFonts w:cs="Calibri" w:cstheme="minorAscii"/>
          <w:color w:val="auto"/>
          <w:sz w:val="24"/>
          <w:szCs w:val="24"/>
          <w:lang w:val="en-US"/>
        </w:rPr>
        <w:t xml:space="preserve">4 = </w:t>
      </w:r>
      <w:r w:rsidRPr="3C7507F0" w:rsidR="008B38D1">
        <w:rPr>
          <w:rFonts w:cs="Calibri" w:cstheme="minorAscii"/>
          <w:color w:val="auto"/>
          <w:sz w:val="24"/>
          <w:szCs w:val="24"/>
          <w:lang w:val="en-US"/>
        </w:rPr>
        <w:t>local distributors</w:t>
      </w:r>
    </w:p>
    <w:p w:rsidRPr="009F6502" w:rsidR="008B38D1" w:rsidP="3C7507F0" w:rsidRDefault="008B38D1" w14:paraId="68C5286D" w14:textId="77777777">
      <w:pPr>
        <w:spacing w:after="0" w:line="100" w:lineRule="atLeast"/>
        <w:ind w:left="708" w:firstLine="708"/>
        <w:jc w:val="both"/>
        <w:rPr>
          <w:rFonts w:cs="Calibri" w:cstheme="minorAscii"/>
          <w:color w:val="auto"/>
          <w:sz w:val="24"/>
          <w:szCs w:val="24"/>
          <w:lang w:val="en-US"/>
        </w:rPr>
      </w:pPr>
      <w:r w:rsidRPr="3C7507F0" w:rsidR="008B38D1">
        <w:rPr>
          <w:rFonts w:cs="Calibri" w:cstheme="minorAscii"/>
          <w:color w:val="auto"/>
          <w:sz w:val="24"/>
          <w:szCs w:val="24"/>
          <w:lang w:val="en-US"/>
        </w:rPr>
        <w:t>5 = retailers</w:t>
      </w:r>
    </w:p>
    <w:p w:rsidRPr="009F6502" w:rsidR="008B38D1" w:rsidP="3C7507F0" w:rsidRDefault="008B38D1" w14:paraId="6EACBB1B" w14:textId="77777777">
      <w:pPr>
        <w:ind w:left="708" w:firstLine="708"/>
        <w:jc w:val="both"/>
        <w:rPr>
          <w:rFonts w:cs="Calibri" w:cstheme="minorAscii"/>
          <w:color w:val="auto"/>
          <w:sz w:val="24"/>
          <w:szCs w:val="24"/>
          <w:lang w:val="en-US"/>
        </w:rPr>
      </w:pPr>
      <w:r w:rsidRPr="3C7507F0" w:rsidR="008B38D1">
        <w:rPr>
          <w:rFonts w:cs="Calibri" w:cstheme="minorAscii"/>
          <w:color w:val="auto"/>
          <w:sz w:val="24"/>
          <w:szCs w:val="24"/>
          <w:lang w:val="en-US"/>
        </w:rPr>
        <w:t xml:space="preserve">6 until n = </w:t>
      </w:r>
      <w:r w:rsidRPr="3C7507F0" w:rsidR="008B38D1">
        <w:rPr>
          <w:rFonts w:cs="Calibri" w:cstheme="minorAscii"/>
          <w:color w:val="auto"/>
          <w:sz w:val="24"/>
          <w:szCs w:val="24"/>
          <w:lang w:val="en-US"/>
        </w:rPr>
        <w:t xml:space="preserve">specify </w:t>
      </w:r>
      <w:r w:rsidRPr="3C7507F0" w:rsidR="008B38D1">
        <w:rPr>
          <w:rFonts w:cs="Calibri" w:cstheme="minorAscii"/>
          <w:color w:val="auto"/>
          <w:sz w:val="24"/>
          <w:szCs w:val="24"/>
          <w:lang w:val="en-US"/>
        </w:rPr>
        <w:t>additional</w:t>
      </w:r>
      <w:r w:rsidRPr="3C7507F0" w:rsidR="008B38D1">
        <w:rPr>
          <w:rFonts w:cs="Calibri" w:cstheme="minorAscii"/>
          <w:color w:val="auto"/>
          <w:sz w:val="24"/>
          <w:szCs w:val="24"/>
          <w:lang w:val="en-US"/>
        </w:rPr>
        <w:t xml:space="preserve"> categories </w:t>
      </w:r>
    </w:p>
    <w:p w:rsidRPr="009F6502" w:rsidR="008B38D1" w:rsidP="3C7507F0" w:rsidRDefault="008B38D1" w14:paraId="7392EF05" w14:textId="77777777">
      <w:pPr>
        <w:ind w:left="1410" w:hanging="1410"/>
        <w:jc w:val="both"/>
        <w:rPr>
          <w:rFonts w:cs="Calibri" w:cstheme="minorAscii"/>
          <w:b w:val="1"/>
          <w:bCs w:val="1"/>
          <w:color w:val="auto"/>
          <w:sz w:val="24"/>
          <w:szCs w:val="24"/>
          <w:lang w:val="en-US"/>
        </w:rPr>
      </w:pPr>
      <w:r w:rsidRPr="3C7507F0" w:rsidR="008B38D1">
        <w:rPr>
          <w:rFonts w:cs="Calibri" w:cstheme="minorAscii"/>
          <w:color w:val="auto"/>
          <w:sz w:val="24"/>
          <w:szCs w:val="24"/>
          <w:lang w:val="en-US"/>
        </w:rPr>
        <w:t xml:space="preserve">Narrative: </w:t>
      </w:r>
      <w:r>
        <w:tab/>
      </w:r>
      <w:r w:rsidRPr="3C7507F0" w:rsidR="005D621E">
        <w:rPr>
          <w:rFonts w:cs="Calibri" w:cstheme="minorAscii"/>
          <w:color w:val="auto"/>
          <w:sz w:val="24"/>
          <w:szCs w:val="24"/>
          <w:lang w:val="en-US"/>
        </w:rPr>
        <w:t>I</w:t>
      </w:r>
      <w:r w:rsidRPr="3C7507F0" w:rsidR="008B38D1">
        <w:rPr>
          <w:rFonts w:cs="Calibri" w:cstheme="minorAscii"/>
          <w:color w:val="auto"/>
          <w:sz w:val="24"/>
          <w:szCs w:val="24"/>
          <w:lang w:val="en-US"/>
        </w:rPr>
        <w:t xml:space="preserve">dentify any customers that have </w:t>
      </w:r>
      <w:r w:rsidRPr="3C7507F0" w:rsidR="008B38D1">
        <w:rPr>
          <w:rFonts w:cs="Calibri" w:cstheme="minorAscii"/>
          <w:color w:val="auto"/>
          <w:sz w:val="24"/>
          <w:szCs w:val="24"/>
          <w:lang w:val="en-US"/>
        </w:rPr>
        <w:t>been classified</w:t>
      </w:r>
      <w:r w:rsidRPr="3C7507F0" w:rsidR="008B38D1">
        <w:rPr>
          <w:rFonts w:cs="Calibri" w:cstheme="minorAscii"/>
          <w:color w:val="auto"/>
          <w:sz w:val="24"/>
          <w:szCs w:val="24"/>
          <w:lang w:val="en-US"/>
        </w:rPr>
        <w:t xml:space="preserve"> in more than one customer category and explain the circumstances requiring such treatment.</w:t>
      </w:r>
    </w:p>
    <w:p w:rsidRPr="009F6502" w:rsidR="008B38D1" w:rsidP="3C7507F0" w:rsidRDefault="008B38D1" w14:paraId="66E88887" w14:textId="77777777">
      <w:pPr>
        <w:spacing w:after="0" w:line="240" w:lineRule="auto"/>
        <w:jc w:val="both"/>
        <w:rPr>
          <w:rFonts w:cs="Calibri" w:cstheme="minorAscii"/>
          <w:b w:val="1"/>
          <w:bCs w:val="1"/>
          <w:color w:val="auto"/>
          <w:sz w:val="24"/>
          <w:szCs w:val="24"/>
          <w:lang w:val="en-US"/>
        </w:rPr>
      </w:pPr>
    </w:p>
    <w:p w:rsidRPr="009F6502" w:rsidR="008B38D1" w:rsidP="3C7507F0" w:rsidRDefault="008B38D1" w14:paraId="01CA8AAC" w14:textId="77777777">
      <w:pPr>
        <w:jc w:val="both"/>
        <w:rPr>
          <w:rFonts w:cs="Calibri" w:cstheme="minorAscii"/>
          <w:color w:val="auto"/>
          <w:sz w:val="24"/>
          <w:szCs w:val="24"/>
          <w:lang w:val="en-US"/>
        </w:rPr>
      </w:pPr>
      <w:r w:rsidRPr="3C7507F0" w:rsidR="008B38D1">
        <w:rPr>
          <w:rFonts w:cs="Calibri" w:cstheme="minorAscii"/>
          <w:b w:val="1"/>
          <w:bCs w:val="1"/>
          <w:color w:val="auto"/>
          <w:sz w:val="24"/>
          <w:szCs w:val="24"/>
          <w:lang w:val="en-US"/>
        </w:rPr>
        <w:t xml:space="preserve">FIELD NUMBER </w:t>
      </w:r>
      <w:r w:rsidRPr="3C7507F0" w:rsidR="008B38D1">
        <w:rPr>
          <w:rFonts w:cs="Calibri" w:cstheme="minorAscii"/>
          <w:b w:val="1"/>
          <w:bCs w:val="1"/>
          <w:color w:val="auto"/>
          <w:sz w:val="24"/>
          <w:szCs w:val="24"/>
          <w:lang w:val="en-US"/>
        </w:rPr>
        <w:t>9.(</w:t>
      </w:r>
      <w:r w:rsidRPr="3C7507F0" w:rsidR="008B38D1">
        <w:rPr>
          <w:rFonts w:cs="Calibri" w:cstheme="minorAscii"/>
          <w:b w:val="1"/>
          <w:bCs w:val="1"/>
          <w:color w:val="auto"/>
          <w:sz w:val="24"/>
          <w:szCs w:val="24"/>
          <w:lang w:val="en-US"/>
        </w:rPr>
        <w:t>1 until n):</w:t>
      </w:r>
      <w:r>
        <w:tab/>
      </w:r>
      <w:r w:rsidRPr="3C7507F0" w:rsidR="008B38D1">
        <w:rPr>
          <w:rFonts w:cs="Calibri" w:cstheme="minorAscii"/>
          <w:b w:val="1"/>
          <w:bCs w:val="1"/>
          <w:color w:val="auto"/>
          <w:sz w:val="24"/>
          <w:szCs w:val="24"/>
          <w:lang w:val="en-US"/>
        </w:rPr>
        <w:t xml:space="preserve"> Date </w:t>
      </w:r>
      <w:r w:rsidRPr="3C7507F0" w:rsidR="00485863">
        <w:rPr>
          <w:rFonts w:cs="Calibri" w:cstheme="minorAscii"/>
          <w:b w:val="1"/>
          <w:bCs w:val="1"/>
          <w:color w:val="auto"/>
          <w:sz w:val="24"/>
          <w:szCs w:val="24"/>
          <w:lang w:val="en-US"/>
        </w:rPr>
        <w:t xml:space="preserve">of </w:t>
      </w:r>
      <w:r w:rsidRPr="3C7507F0" w:rsidR="003A6151">
        <w:rPr>
          <w:rFonts w:cs="Calibri" w:cstheme="minorAscii"/>
          <w:b w:val="1"/>
          <w:bCs w:val="1"/>
          <w:color w:val="auto"/>
          <w:sz w:val="24"/>
          <w:szCs w:val="24"/>
          <w:lang w:val="en-US"/>
        </w:rPr>
        <w:t>P</w:t>
      </w:r>
      <w:r w:rsidRPr="3C7507F0" w:rsidR="008B38D1">
        <w:rPr>
          <w:rFonts w:cs="Calibri" w:cstheme="minorAscii"/>
          <w:b w:val="1"/>
          <w:bCs w:val="1"/>
          <w:color w:val="auto"/>
          <w:sz w:val="24"/>
          <w:szCs w:val="24"/>
          <w:lang w:val="en-US"/>
        </w:rPr>
        <w:t>ayment</w:t>
      </w:r>
      <w:r w:rsidRPr="3C7507F0" w:rsidR="00485863">
        <w:rPr>
          <w:rFonts w:cs="Calibri" w:cstheme="minorAscii"/>
          <w:b w:val="1"/>
          <w:bCs w:val="1"/>
          <w:color w:val="auto"/>
          <w:sz w:val="24"/>
          <w:szCs w:val="24"/>
          <w:lang w:val="en-US"/>
        </w:rPr>
        <w:t xml:space="preserve"> Receipt</w:t>
      </w:r>
    </w:p>
    <w:p w:rsidRPr="009F6502" w:rsidR="008B38D1" w:rsidP="3C7507F0" w:rsidRDefault="008B38D1" w14:paraId="5236A3FA" w14:textId="77777777">
      <w:pPr>
        <w:jc w:val="both"/>
        <w:rPr>
          <w:rFonts w:cs="Calibri" w:cstheme="minorAscii"/>
          <w:color w:val="auto"/>
          <w:sz w:val="24"/>
          <w:szCs w:val="24"/>
          <w:lang w:val="en-US"/>
        </w:rPr>
      </w:pPr>
      <w:r w:rsidRPr="3C7507F0" w:rsidR="008B38D1">
        <w:rPr>
          <w:rFonts w:cs="Calibri" w:cstheme="minorAscii"/>
          <w:color w:val="auto"/>
          <w:sz w:val="24"/>
          <w:szCs w:val="24"/>
          <w:lang w:val="en-US"/>
        </w:rPr>
        <w:t xml:space="preserve">Field Name: </w:t>
      </w:r>
      <w:r>
        <w:tab/>
      </w:r>
      <w:r w:rsidRPr="3C7507F0" w:rsidR="008B38D1">
        <w:rPr>
          <w:rFonts w:cs="Calibri" w:cstheme="minorAscii"/>
          <w:color w:val="auto"/>
          <w:sz w:val="24"/>
          <w:szCs w:val="24"/>
          <w:lang w:val="en-US"/>
        </w:rPr>
        <w:t>EPAGDT (1 until n)</w:t>
      </w:r>
    </w:p>
    <w:p w:rsidRPr="009F6502" w:rsidR="008B38D1" w:rsidP="3C7507F0" w:rsidRDefault="008B38D1" w14:paraId="153D9035" w14:textId="77777777">
      <w:pPr>
        <w:ind w:left="1410" w:hanging="1410"/>
        <w:jc w:val="both"/>
        <w:rPr>
          <w:rFonts w:cs="Calibri" w:cstheme="minorAscii"/>
          <w:color w:val="auto"/>
          <w:sz w:val="24"/>
          <w:szCs w:val="24"/>
          <w:lang w:val="en-US"/>
        </w:rPr>
      </w:pPr>
      <w:r w:rsidRPr="3C7507F0" w:rsidR="008B38D1">
        <w:rPr>
          <w:rFonts w:cs="Calibri" w:cstheme="minorAscii"/>
          <w:color w:val="auto"/>
          <w:sz w:val="24"/>
          <w:szCs w:val="24"/>
          <w:lang w:val="en-US"/>
        </w:rPr>
        <w:t xml:space="preserve">Description: </w:t>
      </w:r>
      <w:r>
        <w:tab/>
      </w:r>
      <w:r w:rsidRPr="3C7507F0" w:rsidR="005D621E">
        <w:rPr>
          <w:rFonts w:cs="Calibri" w:cstheme="minorAscii"/>
          <w:color w:val="auto"/>
          <w:sz w:val="24"/>
          <w:szCs w:val="24"/>
          <w:lang w:val="en-US"/>
        </w:rPr>
        <w:t>R</w:t>
      </w:r>
      <w:r w:rsidRPr="3C7507F0" w:rsidR="008B38D1">
        <w:rPr>
          <w:rFonts w:cs="Calibri" w:cstheme="minorAscii"/>
          <w:color w:val="auto"/>
          <w:sz w:val="24"/>
          <w:szCs w:val="24"/>
          <w:lang w:val="en-US"/>
        </w:rPr>
        <w:t xml:space="preserve">eport the date your records </w:t>
      </w:r>
      <w:r w:rsidRPr="3C7507F0" w:rsidR="008B38D1">
        <w:rPr>
          <w:rFonts w:cs="Calibri" w:cstheme="minorAscii"/>
          <w:color w:val="auto"/>
          <w:sz w:val="24"/>
          <w:szCs w:val="24"/>
          <w:lang w:val="en-US"/>
        </w:rPr>
        <w:t>indicate</w:t>
      </w:r>
      <w:r w:rsidRPr="3C7507F0" w:rsidR="008B38D1">
        <w:rPr>
          <w:rFonts w:cs="Calibri" w:cstheme="minorAscii"/>
          <w:color w:val="auto"/>
          <w:sz w:val="24"/>
          <w:szCs w:val="24"/>
          <w:lang w:val="en-US"/>
        </w:rPr>
        <w:t xml:space="preserve"> payment </w:t>
      </w:r>
      <w:r w:rsidRPr="3C7507F0" w:rsidR="008B38D1">
        <w:rPr>
          <w:rFonts w:cs="Calibri" w:cstheme="minorAscii"/>
          <w:color w:val="auto"/>
          <w:sz w:val="24"/>
          <w:szCs w:val="24"/>
          <w:lang w:val="en-US"/>
        </w:rPr>
        <w:t>was received</w:t>
      </w:r>
      <w:r w:rsidRPr="3C7507F0" w:rsidR="008B38D1">
        <w:rPr>
          <w:rFonts w:cs="Calibri" w:cstheme="minorAscii"/>
          <w:color w:val="auto"/>
          <w:sz w:val="24"/>
          <w:szCs w:val="24"/>
          <w:lang w:val="en-US"/>
        </w:rPr>
        <w:t xml:space="preserve"> from the customer. The date must be </w:t>
      </w:r>
      <w:r w:rsidRPr="3C7507F0" w:rsidR="008B38D1">
        <w:rPr>
          <w:rFonts w:cs="Calibri" w:cstheme="minorAscii"/>
          <w:color w:val="auto"/>
          <w:sz w:val="24"/>
          <w:szCs w:val="24"/>
          <w:lang w:val="en-US"/>
        </w:rPr>
        <w:t>submitted</w:t>
      </w:r>
      <w:r w:rsidRPr="3C7507F0" w:rsidR="008B38D1">
        <w:rPr>
          <w:rFonts w:cs="Calibri" w:cstheme="minorAscii"/>
          <w:color w:val="auto"/>
          <w:sz w:val="24"/>
          <w:szCs w:val="24"/>
          <w:lang w:val="en-US"/>
        </w:rPr>
        <w:t xml:space="preserve"> in </w:t>
      </w:r>
      <w:r w:rsidRPr="3C7507F0" w:rsidR="00315185">
        <w:rPr>
          <w:rFonts w:cs="Calibri" w:cstheme="minorAscii"/>
          <w:color w:val="auto"/>
          <w:sz w:val="24"/>
          <w:szCs w:val="24"/>
          <w:lang w:val="en-US"/>
        </w:rPr>
        <w:t xml:space="preserve">the </w:t>
      </w:r>
      <w:r w:rsidRPr="3C7507F0" w:rsidR="008B38D1">
        <w:rPr>
          <w:rFonts w:cs="Calibri" w:cstheme="minorAscii"/>
          <w:color w:val="auto"/>
          <w:sz w:val="24"/>
          <w:szCs w:val="24"/>
          <w:lang w:val="en-US"/>
        </w:rPr>
        <w:t xml:space="preserve">DD/MM/YYYY </w:t>
      </w:r>
      <w:r w:rsidRPr="3C7507F0" w:rsidR="008B38D1">
        <w:rPr>
          <w:rFonts w:cs="Calibri" w:cstheme="minorAscii"/>
          <w:color w:val="auto"/>
          <w:sz w:val="24"/>
          <w:szCs w:val="24"/>
          <w:lang w:val="en-US"/>
        </w:rPr>
        <w:t>format</w:t>
      </w:r>
    </w:p>
    <w:p w:rsidRPr="009F6502" w:rsidR="008B38D1" w:rsidP="3C7507F0" w:rsidRDefault="008B38D1" w14:paraId="75D1F853" w14:textId="77777777">
      <w:pPr>
        <w:ind w:left="1410" w:hanging="1410"/>
        <w:jc w:val="both"/>
        <w:rPr>
          <w:rFonts w:cs="Calibri" w:cstheme="minorAscii"/>
          <w:b w:val="1"/>
          <w:bCs w:val="1"/>
          <w:color w:val="auto"/>
          <w:sz w:val="24"/>
          <w:szCs w:val="24"/>
          <w:lang w:val="en-US"/>
        </w:rPr>
      </w:pPr>
      <w:r w:rsidRPr="3C7507F0" w:rsidR="008B38D1">
        <w:rPr>
          <w:rFonts w:cs="Calibri" w:cstheme="minorAscii"/>
          <w:color w:val="auto"/>
          <w:sz w:val="24"/>
          <w:szCs w:val="24"/>
          <w:lang w:val="en-US"/>
        </w:rPr>
        <w:t xml:space="preserve">Narrative: </w:t>
      </w:r>
      <w:r>
        <w:tab/>
      </w:r>
      <w:r w:rsidRPr="3C7507F0" w:rsidR="005D621E">
        <w:rPr>
          <w:rFonts w:cs="Calibri" w:cstheme="minorAscii"/>
          <w:color w:val="auto"/>
          <w:sz w:val="24"/>
          <w:szCs w:val="24"/>
          <w:lang w:val="en-US"/>
        </w:rPr>
        <w:t>I</w:t>
      </w:r>
      <w:r w:rsidRPr="3C7507F0" w:rsidR="008B38D1">
        <w:rPr>
          <w:rFonts w:cs="Calibri" w:cstheme="minorAscii"/>
          <w:color w:val="auto"/>
          <w:sz w:val="24"/>
          <w:szCs w:val="24"/>
          <w:lang w:val="en-US"/>
        </w:rPr>
        <w:t>f you cannot gather the dates of payment in the time allowed for responding to this questionnaire, explain why. If a particular invoice</w:t>
      </w:r>
      <w:r w:rsidRPr="3C7507F0" w:rsidR="008B38D1">
        <w:rPr>
          <w:rFonts w:cs="Calibri" w:cstheme="minorAscii"/>
          <w:i w:val="1"/>
          <w:iCs w:val="1"/>
          <w:color w:val="auto"/>
          <w:sz w:val="24"/>
          <w:szCs w:val="24"/>
          <w:lang w:val="en-US"/>
        </w:rPr>
        <w:t xml:space="preserve"> </w:t>
      </w:r>
      <w:r w:rsidRPr="3C7507F0" w:rsidR="008B38D1">
        <w:rPr>
          <w:rFonts w:cs="Calibri" w:cstheme="minorAscii"/>
          <w:color w:val="auto"/>
          <w:sz w:val="24"/>
          <w:szCs w:val="24"/>
          <w:lang w:val="en-US"/>
        </w:rPr>
        <w:t xml:space="preserve">has not </w:t>
      </w:r>
      <w:r w:rsidRPr="3C7507F0" w:rsidR="008B38D1">
        <w:rPr>
          <w:rFonts w:cs="Calibri" w:cstheme="minorAscii"/>
          <w:color w:val="auto"/>
          <w:sz w:val="24"/>
          <w:szCs w:val="24"/>
          <w:lang w:val="en-US"/>
        </w:rPr>
        <w:t>been paid</w:t>
      </w:r>
      <w:r w:rsidRPr="3C7507F0" w:rsidR="008B38D1">
        <w:rPr>
          <w:rFonts w:cs="Calibri" w:cstheme="minorAscii"/>
          <w:i w:val="1"/>
          <w:iCs w:val="1"/>
          <w:color w:val="auto"/>
          <w:sz w:val="24"/>
          <w:szCs w:val="24"/>
          <w:lang w:val="en-US"/>
        </w:rPr>
        <w:t>,</w:t>
      </w:r>
      <w:r w:rsidRPr="3C7507F0" w:rsidR="008B38D1">
        <w:rPr>
          <w:rFonts w:cs="Calibri" w:cstheme="minorAscii"/>
          <w:color w:val="auto"/>
          <w:sz w:val="24"/>
          <w:szCs w:val="24"/>
          <w:lang w:val="en-US"/>
        </w:rPr>
        <w:t xml:space="preserve"> do not complete this field. If the payment is in installments, insert columns corresponding to the number of </w:t>
      </w:r>
      <w:r w:rsidRPr="3C7507F0" w:rsidR="008B38D1">
        <w:rPr>
          <w:rFonts w:cs="Calibri" w:cstheme="minorAscii"/>
          <w:color w:val="auto"/>
          <w:sz w:val="24"/>
          <w:szCs w:val="24"/>
          <w:lang w:val="en-US"/>
        </w:rPr>
        <w:t>monthly payments.</w:t>
      </w:r>
    </w:p>
    <w:p w:rsidRPr="009F6502" w:rsidR="00E71185" w:rsidP="3C7507F0" w:rsidRDefault="00E71185" w14:paraId="13307567" w14:textId="77777777">
      <w:pPr>
        <w:spacing w:after="0" w:line="240" w:lineRule="auto"/>
        <w:jc w:val="both"/>
        <w:rPr>
          <w:rFonts w:cs="Calibri" w:cstheme="minorAscii"/>
          <w:b w:val="1"/>
          <w:bCs w:val="1"/>
          <w:color w:val="auto" w:themeColor="text1"/>
          <w:sz w:val="24"/>
          <w:szCs w:val="24"/>
          <w:lang w:val="en-US"/>
        </w:rPr>
      </w:pPr>
    </w:p>
    <w:p w:rsidRPr="009F6502" w:rsidR="008B38D1" w:rsidP="3C7507F0" w:rsidRDefault="008B38D1" w14:paraId="45149D9A" w14:textId="77777777">
      <w:pPr>
        <w:jc w:val="both"/>
        <w:rPr>
          <w:rFonts w:cs="Calibri" w:cstheme="minorAscii"/>
          <w:color w:val="auto" w:themeColor="text1"/>
          <w:sz w:val="24"/>
          <w:szCs w:val="24"/>
          <w:lang w:val="en-US"/>
        </w:rPr>
      </w:pPr>
      <w:r w:rsidRPr="3C7507F0" w:rsidR="008B38D1">
        <w:rPr>
          <w:rFonts w:cs="Calibri" w:cstheme="minorAscii"/>
          <w:b w:val="1"/>
          <w:bCs w:val="1"/>
          <w:color w:val="auto"/>
          <w:sz w:val="24"/>
          <w:szCs w:val="24"/>
          <w:lang w:val="en-US"/>
        </w:rPr>
        <w:t xml:space="preserve">FIELD NUMBER 10.0: </w:t>
      </w:r>
      <w:r>
        <w:tab/>
      </w:r>
      <w:r w:rsidRPr="3C7507F0" w:rsidR="00AB101F">
        <w:rPr>
          <w:rFonts w:cs="Calibri" w:cstheme="minorAscii"/>
          <w:b w:val="1"/>
          <w:bCs w:val="1"/>
          <w:color w:val="auto"/>
          <w:sz w:val="24"/>
          <w:szCs w:val="24"/>
          <w:lang w:val="en-US"/>
        </w:rPr>
        <w:t>Terms of Commerce</w:t>
      </w:r>
      <w:r w:rsidRPr="3C7507F0" w:rsidR="008B38D1">
        <w:rPr>
          <w:rFonts w:cs="Calibri" w:cstheme="minorAscii"/>
          <w:b w:val="1"/>
          <w:bCs w:val="1"/>
          <w:color w:val="auto"/>
          <w:sz w:val="24"/>
          <w:szCs w:val="24"/>
          <w:lang w:val="en-US"/>
        </w:rPr>
        <w:t xml:space="preserve"> (INCOTERMS)</w:t>
      </w:r>
    </w:p>
    <w:p w:rsidRPr="009F6502" w:rsidR="008B38D1" w:rsidP="3C7507F0" w:rsidRDefault="008B38D1" w14:paraId="42EEE4BA" w14:textId="77777777">
      <w:pPr>
        <w:jc w:val="both"/>
        <w:rPr>
          <w:rFonts w:cs="Calibri" w:cstheme="minorAscii"/>
          <w:color w:val="auto"/>
          <w:sz w:val="24"/>
          <w:szCs w:val="24"/>
          <w:lang w:val="en-US"/>
        </w:rPr>
      </w:pPr>
      <w:r w:rsidRPr="3C7507F0" w:rsidR="008B38D1">
        <w:rPr>
          <w:rFonts w:cs="Calibri" w:cstheme="minorAscii"/>
          <w:color w:val="auto"/>
          <w:sz w:val="24"/>
          <w:szCs w:val="24"/>
          <w:lang w:val="en-US"/>
        </w:rPr>
        <w:t>Field Name</w:t>
      </w:r>
      <w:r w:rsidRPr="3C7507F0" w:rsidR="008B38D1">
        <w:rPr>
          <w:rFonts w:cs="Calibri" w:cstheme="minorAscii"/>
          <w:color w:val="auto"/>
          <w:sz w:val="24"/>
          <w:szCs w:val="24"/>
          <w:lang w:val="en-US"/>
        </w:rPr>
        <w:t xml:space="preserve">: </w:t>
      </w:r>
      <w:r>
        <w:tab/>
      </w:r>
      <w:r w:rsidRPr="3C7507F0" w:rsidR="008B38D1">
        <w:rPr>
          <w:rFonts w:cs="Calibri" w:cstheme="minorAscii"/>
          <w:color w:val="auto"/>
          <w:sz w:val="24"/>
          <w:szCs w:val="24"/>
          <w:lang w:val="en-US"/>
        </w:rPr>
        <w:t>E</w:t>
      </w:r>
      <w:r w:rsidRPr="3C7507F0" w:rsidR="009C1D82">
        <w:rPr>
          <w:rFonts w:cs="Calibri" w:cstheme="minorAscii"/>
          <w:color w:val="auto"/>
          <w:sz w:val="24"/>
          <w:szCs w:val="24"/>
          <w:lang w:val="en-US"/>
        </w:rPr>
        <w:t>TER</w:t>
      </w:r>
      <w:r w:rsidRPr="3C7507F0" w:rsidR="003A6151">
        <w:rPr>
          <w:rFonts w:cs="Calibri" w:cstheme="minorAscii"/>
          <w:color w:val="auto"/>
          <w:sz w:val="24"/>
          <w:szCs w:val="24"/>
          <w:lang w:val="en-US"/>
        </w:rPr>
        <w:t>COM</w:t>
      </w:r>
    </w:p>
    <w:p w:rsidRPr="009F6502" w:rsidR="008B38D1" w:rsidP="3C7507F0" w:rsidRDefault="008B38D1" w14:paraId="61C98DDB" w14:textId="77777777">
      <w:pPr>
        <w:jc w:val="both"/>
        <w:rPr>
          <w:rFonts w:cs="Calibri" w:cstheme="minorAscii"/>
          <w:color w:val="auto"/>
          <w:sz w:val="24"/>
          <w:szCs w:val="24"/>
          <w:lang w:val="en-US"/>
        </w:rPr>
      </w:pPr>
      <w:r w:rsidRPr="3C7507F0" w:rsidR="008B38D1">
        <w:rPr>
          <w:rFonts w:cs="Calibri" w:cstheme="minorAscii"/>
          <w:color w:val="auto"/>
          <w:sz w:val="24"/>
          <w:szCs w:val="24"/>
          <w:lang w:val="en-US"/>
        </w:rPr>
        <w:t xml:space="preserve">Description: </w:t>
      </w:r>
      <w:r>
        <w:tab/>
      </w:r>
      <w:r w:rsidRPr="3C7507F0" w:rsidR="005D621E">
        <w:rPr>
          <w:rFonts w:cs="Calibri" w:cstheme="minorAscii"/>
          <w:color w:val="auto"/>
          <w:sz w:val="24"/>
          <w:szCs w:val="24"/>
          <w:lang w:val="en-US"/>
        </w:rPr>
        <w:t>R</w:t>
      </w:r>
      <w:r w:rsidRPr="3C7507F0" w:rsidR="008B38D1">
        <w:rPr>
          <w:rFonts w:cs="Calibri" w:cstheme="minorAscii"/>
          <w:color w:val="auto"/>
          <w:sz w:val="24"/>
          <w:szCs w:val="24"/>
          <w:lang w:val="en-US"/>
        </w:rPr>
        <w:t xml:space="preserve">eport the </w:t>
      </w:r>
      <w:r w:rsidRPr="3C7507F0" w:rsidR="00C626E3">
        <w:rPr>
          <w:rFonts w:cs="Calibri" w:cstheme="minorAscii"/>
          <w:color w:val="auto"/>
          <w:sz w:val="24"/>
          <w:szCs w:val="24"/>
          <w:lang w:val="en-US"/>
        </w:rPr>
        <w:t>terms of commerce (</w:t>
      </w:r>
      <w:r w:rsidRPr="3C7507F0" w:rsidR="00907F8A">
        <w:rPr>
          <w:rFonts w:cs="Calibri" w:cstheme="minorAscii"/>
          <w:color w:val="auto"/>
          <w:sz w:val="24"/>
          <w:szCs w:val="24"/>
          <w:lang w:val="en-US"/>
        </w:rPr>
        <w:t>INCOTERMS</w:t>
      </w:r>
      <w:r w:rsidRPr="3C7507F0" w:rsidR="00C626E3">
        <w:rPr>
          <w:rFonts w:cs="Calibri" w:cstheme="minorAscii"/>
          <w:color w:val="auto"/>
          <w:sz w:val="24"/>
          <w:szCs w:val="24"/>
          <w:lang w:val="en-US"/>
        </w:rPr>
        <w:t>)</w:t>
      </w:r>
    </w:p>
    <w:p w:rsidRPr="009F6502" w:rsidR="008B38D1" w:rsidP="3C7507F0" w:rsidRDefault="008B38D1" w14:paraId="0C54060B" w14:textId="77777777">
      <w:pPr>
        <w:spacing w:after="0" w:line="100" w:lineRule="atLeast"/>
        <w:ind w:left="1416"/>
        <w:jc w:val="both"/>
        <w:rPr>
          <w:rFonts w:cs="Calibri" w:cstheme="minorAscii"/>
          <w:color w:val="auto"/>
          <w:sz w:val="24"/>
          <w:szCs w:val="24"/>
          <w:lang w:val="en-US"/>
        </w:rPr>
      </w:pPr>
      <w:r w:rsidRPr="3C7507F0" w:rsidR="008B38D1">
        <w:rPr>
          <w:rFonts w:cs="Calibri" w:cstheme="minorAscii"/>
          <w:color w:val="auto"/>
          <w:sz w:val="24"/>
          <w:szCs w:val="24"/>
          <w:lang w:val="en-US"/>
        </w:rPr>
        <w:t>1 =</w:t>
      </w:r>
      <w:r w:rsidRPr="3C7507F0" w:rsidR="008B38D1">
        <w:rPr>
          <w:rFonts w:cs="Calibri" w:cstheme="minorAscii"/>
          <w:i w:val="1"/>
          <w:iCs w:val="1"/>
          <w:color w:val="auto"/>
          <w:sz w:val="24"/>
          <w:szCs w:val="24"/>
          <w:lang w:val="en-US"/>
        </w:rPr>
        <w:t xml:space="preserve"> </w:t>
      </w:r>
      <w:r w:rsidRPr="3C7507F0" w:rsidR="008B38D1">
        <w:rPr>
          <w:rFonts w:cs="Calibri" w:cstheme="minorAscii"/>
          <w:color w:val="auto"/>
          <w:sz w:val="24"/>
          <w:szCs w:val="24"/>
          <w:lang w:val="en-US"/>
        </w:rPr>
        <w:t>CIF</w:t>
      </w:r>
    </w:p>
    <w:p w:rsidRPr="009F6502" w:rsidR="008B38D1" w:rsidP="3C7507F0" w:rsidRDefault="008B38D1" w14:paraId="0E7894AA" w14:textId="77777777">
      <w:pPr>
        <w:pStyle w:val="Default"/>
        <w:ind w:left="1416"/>
        <w:jc w:val="both"/>
        <w:rPr>
          <w:rFonts w:ascii="Calibri" w:hAnsi="Calibri" w:eastAsia="Times New Roman" w:cs="Calibri" w:asciiTheme="minorAscii" w:hAnsiTheme="minorAscii" w:cstheme="minorAscii"/>
          <w:color w:val="auto"/>
          <w:kern w:val="0"/>
          <w:lang w:val="en-US" w:eastAsia="pt-BR"/>
        </w:rPr>
      </w:pPr>
      <w:r w:rsidRPr="3C7507F0" w:rsidR="008B38D1">
        <w:rPr>
          <w:rFonts w:ascii="Calibri" w:hAnsi="Calibri" w:cs="Calibri" w:asciiTheme="minorAscii" w:hAnsiTheme="minorAscii" w:cstheme="minorAscii"/>
          <w:color w:val="auto"/>
          <w:lang w:val="en-US"/>
        </w:rPr>
        <w:t>2 = FOB</w:t>
      </w:r>
      <w:r w:rsidRPr="3C7507F0" w:rsidR="008B38D1">
        <w:rPr>
          <w:rFonts w:ascii="Calibri" w:hAnsi="Calibri" w:cs="Calibri" w:asciiTheme="minorAscii" w:hAnsiTheme="minorAscii" w:cstheme="minorAscii"/>
          <w:i w:val="1"/>
          <w:iCs w:val="1"/>
          <w:color w:val="auto"/>
          <w:lang w:val="en-US"/>
        </w:rPr>
        <w:t xml:space="preserve"> </w:t>
      </w:r>
    </w:p>
    <w:p w:rsidRPr="009F6502" w:rsidR="008B38D1" w:rsidP="3C7507F0" w:rsidRDefault="008B38D1" w14:paraId="42EBE7DE" w14:textId="77777777">
      <w:pPr>
        <w:spacing w:after="0" w:line="100" w:lineRule="atLeast"/>
        <w:ind w:left="708" w:firstLine="708"/>
        <w:jc w:val="both"/>
        <w:rPr>
          <w:rFonts w:cs="Calibri" w:cstheme="minorAscii"/>
          <w:color w:val="auto"/>
          <w:sz w:val="24"/>
          <w:szCs w:val="24"/>
          <w:lang w:val="en-US"/>
        </w:rPr>
      </w:pPr>
      <w:r w:rsidRPr="3C7507F0" w:rsidR="008B38D1">
        <w:rPr>
          <w:rFonts w:cs="Calibri" w:cstheme="minorAscii"/>
          <w:color w:val="auto"/>
          <w:sz w:val="24"/>
          <w:szCs w:val="24"/>
          <w:lang w:val="en-US"/>
        </w:rPr>
        <w:t>3 = ex works</w:t>
      </w:r>
    </w:p>
    <w:p w:rsidRPr="009F6502" w:rsidR="008B38D1" w:rsidP="3C7507F0" w:rsidRDefault="008B38D1" w14:paraId="6F2B0CA2" w14:textId="77777777">
      <w:pPr>
        <w:spacing w:after="0" w:line="100" w:lineRule="atLeast"/>
        <w:ind w:left="708" w:firstLine="708"/>
        <w:jc w:val="both"/>
        <w:rPr>
          <w:rFonts w:cs="Calibri" w:cstheme="minorAscii"/>
          <w:color w:val="auto"/>
          <w:sz w:val="24"/>
          <w:szCs w:val="24"/>
          <w:lang w:val="en-US"/>
        </w:rPr>
      </w:pPr>
      <w:r w:rsidRPr="3C7507F0" w:rsidR="008B38D1">
        <w:rPr>
          <w:rFonts w:cs="Calibri" w:cstheme="minorAscii"/>
          <w:color w:val="auto"/>
          <w:sz w:val="24"/>
          <w:szCs w:val="24"/>
          <w:lang w:val="en-US"/>
        </w:rPr>
        <w:t>4 = CFR</w:t>
      </w:r>
    </w:p>
    <w:p w:rsidRPr="009F6502" w:rsidR="008B38D1" w:rsidP="3C7507F0" w:rsidRDefault="00907F8A" w14:paraId="61908CA6" w14:textId="77777777">
      <w:pPr>
        <w:spacing w:after="0" w:line="100" w:lineRule="atLeast"/>
        <w:ind w:left="708" w:firstLine="708"/>
        <w:jc w:val="both"/>
        <w:rPr>
          <w:rFonts w:cs="Calibri" w:cstheme="minorAscii"/>
          <w:color w:val="auto"/>
          <w:sz w:val="24"/>
          <w:szCs w:val="24"/>
          <w:lang w:val="en-US"/>
        </w:rPr>
      </w:pPr>
      <w:r w:rsidRPr="3C7507F0" w:rsidR="00907F8A">
        <w:rPr>
          <w:rFonts w:cs="Calibri" w:cstheme="minorAscii"/>
          <w:color w:val="auto"/>
          <w:sz w:val="24"/>
          <w:szCs w:val="24"/>
          <w:lang w:val="en-US"/>
        </w:rPr>
        <w:t>5 until n = specify any other</w:t>
      </w:r>
      <w:r w:rsidRPr="3C7507F0" w:rsidR="008B38D1">
        <w:rPr>
          <w:rFonts w:cs="Calibri" w:cstheme="minorAscii"/>
          <w:color w:val="auto"/>
          <w:sz w:val="24"/>
          <w:szCs w:val="24"/>
          <w:lang w:val="en-US"/>
        </w:rPr>
        <w:t xml:space="preserve"> </w:t>
      </w:r>
      <w:r w:rsidRPr="3C7507F0" w:rsidR="00C626E3">
        <w:rPr>
          <w:rFonts w:cs="Calibri" w:cstheme="minorAscii"/>
          <w:color w:val="auto"/>
          <w:sz w:val="24"/>
          <w:szCs w:val="24"/>
          <w:lang w:val="en-US"/>
        </w:rPr>
        <w:t>terms of commerce (INCOTERMS)</w:t>
      </w:r>
    </w:p>
    <w:p w:rsidRPr="009F6502" w:rsidR="008B38D1" w:rsidP="3C7507F0" w:rsidRDefault="008B38D1" w14:paraId="0170A86E" w14:textId="77777777">
      <w:pPr>
        <w:spacing w:after="0" w:line="100" w:lineRule="atLeast"/>
        <w:ind w:left="708" w:firstLine="708"/>
        <w:jc w:val="both"/>
        <w:rPr>
          <w:rFonts w:cs="Calibri" w:cstheme="minorAscii"/>
          <w:color w:val="auto"/>
          <w:sz w:val="24"/>
          <w:szCs w:val="24"/>
          <w:lang w:val="en-US"/>
        </w:rPr>
      </w:pPr>
    </w:p>
    <w:p w:rsidRPr="009F6502" w:rsidR="008B38D1" w:rsidP="3C7507F0" w:rsidRDefault="008B38D1" w14:paraId="59FA3B8E" w14:textId="77777777">
      <w:pPr>
        <w:ind w:left="1410" w:hanging="1410"/>
        <w:jc w:val="both"/>
        <w:rPr>
          <w:rFonts w:cs="Calibri" w:cstheme="minorAscii"/>
          <w:b w:val="1"/>
          <w:bCs w:val="1"/>
          <w:color w:val="auto"/>
          <w:sz w:val="24"/>
          <w:szCs w:val="24"/>
          <w:lang w:val="en-US"/>
        </w:rPr>
      </w:pPr>
      <w:r w:rsidRPr="3C7507F0" w:rsidR="008B38D1">
        <w:rPr>
          <w:rFonts w:cs="Calibri" w:cstheme="minorAscii"/>
          <w:color w:val="auto"/>
          <w:sz w:val="24"/>
          <w:szCs w:val="24"/>
          <w:lang w:val="en-US"/>
        </w:rPr>
        <w:t xml:space="preserve">Narrative: </w:t>
      </w:r>
      <w:r>
        <w:tab/>
      </w:r>
      <w:r w:rsidRPr="3C7507F0" w:rsidR="005D621E">
        <w:rPr>
          <w:rFonts w:cs="Calibri" w:cstheme="minorAscii"/>
          <w:color w:val="auto"/>
          <w:sz w:val="24"/>
          <w:szCs w:val="24"/>
          <w:lang w:val="en-US"/>
        </w:rPr>
        <w:t>D</w:t>
      </w:r>
      <w:r w:rsidRPr="3C7507F0" w:rsidR="008B38D1">
        <w:rPr>
          <w:rFonts w:cs="Calibri" w:cstheme="minorAscii"/>
          <w:color w:val="auto"/>
          <w:sz w:val="24"/>
          <w:szCs w:val="24"/>
          <w:lang w:val="en-US"/>
        </w:rPr>
        <w:t xml:space="preserve">escribe the </w:t>
      </w:r>
      <w:r w:rsidRPr="3C7507F0" w:rsidR="00C626E3">
        <w:rPr>
          <w:rFonts w:cs="Calibri" w:cstheme="minorAscii"/>
          <w:color w:val="auto"/>
          <w:sz w:val="24"/>
          <w:szCs w:val="24"/>
          <w:lang w:val="en-US"/>
        </w:rPr>
        <w:t>terms of commerce (INCOTERMS)</w:t>
      </w:r>
      <w:r w:rsidRPr="3C7507F0" w:rsidR="008B38D1">
        <w:rPr>
          <w:rFonts w:cs="Calibri" w:cstheme="minorAscii"/>
          <w:color w:val="auto"/>
          <w:sz w:val="24"/>
          <w:szCs w:val="24"/>
          <w:lang w:val="en-US"/>
        </w:rPr>
        <w:t xml:space="preserve"> and </w:t>
      </w:r>
      <w:r w:rsidRPr="3C7507F0" w:rsidR="008B38D1">
        <w:rPr>
          <w:rFonts w:cs="Calibri" w:cstheme="minorAscii"/>
          <w:color w:val="auto"/>
          <w:sz w:val="24"/>
          <w:szCs w:val="24"/>
          <w:lang w:val="en-US"/>
        </w:rPr>
        <w:t>indicate</w:t>
      </w:r>
      <w:r w:rsidRPr="3C7507F0" w:rsidR="008B38D1">
        <w:rPr>
          <w:rFonts w:cs="Calibri" w:cstheme="minorAscii"/>
          <w:color w:val="auto"/>
          <w:sz w:val="24"/>
          <w:szCs w:val="24"/>
          <w:lang w:val="en-US"/>
        </w:rPr>
        <w:t xml:space="preserve"> the code used for each and its meaning. Clarify which transportation and insurance expenses, among others, </w:t>
      </w:r>
      <w:r w:rsidRPr="3C7507F0" w:rsidR="008B38D1">
        <w:rPr>
          <w:rFonts w:cs="Calibri" w:cstheme="minorAscii"/>
          <w:color w:val="auto"/>
          <w:sz w:val="24"/>
          <w:szCs w:val="24"/>
          <w:lang w:val="en-US"/>
        </w:rPr>
        <w:t>were incurred</w:t>
      </w:r>
      <w:r w:rsidRPr="3C7507F0" w:rsidR="008B38D1">
        <w:rPr>
          <w:rFonts w:cs="Calibri" w:cstheme="minorAscii"/>
          <w:color w:val="auto"/>
          <w:sz w:val="24"/>
          <w:szCs w:val="24"/>
          <w:lang w:val="en-US"/>
        </w:rPr>
        <w:t xml:space="preserve"> by your company.</w:t>
      </w:r>
    </w:p>
    <w:p w:rsidRPr="009F6502" w:rsidR="008B38D1" w:rsidP="3C7507F0" w:rsidRDefault="008B38D1" w14:paraId="6FCBAE3F" w14:textId="77777777">
      <w:pPr>
        <w:spacing w:after="0" w:line="240" w:lineRule="auto"/>
        <w:jc w:val="both"/>
        <w:rPr>
          <w:rFonts w:cs="Calibri" w:cstheme="minorAscii"/>
          <w:b w:val="1"/>
          <w:bCs w:val="1"/>
          <w:color w:val="auto"/>
          <w:sz w:val="24"/>
          <w:szCs w:val="24"/>
          <w:lang w:val="en-US"/>
        </w:rPr>
      </w:pPr>
    </w:p>
    <w:p w:rsidRPr="009F6502" w:rsidR="008B38D1" w:rsidP="3C7507F0" w:rsidRDefault="008B38D1" w14:paraId="73E88F42" w14:textId="44DD4FEC">
      <w:pPr>
        <w:jc w:val="both"/>
        <w:rPr>
          <w:color w:val="auto"/>
          <w:sz w:val="24"/>
          <w:szCs w:val="24"/>
          <w:lang w:val="en-US"/>
        </w:rPr>
      </w:pPr>
      <w:r w:rsidRPr="3C7507F0" w:rsidR="008B38D1">
        <w:rPr>
          <w:b w:val="1"/>
          <w:bCs w:val="1"/>
          <w:color w:val="auto"/>
          <w:sz w:val="24"/>
          <w:szCs w:val="24"/>
          <w:lang w:val="en-US"/>
        </w:rPr>
        <w:t xml:space="preserve">FIELD NUMBER </w:t>
      </w:r>
      <w:r w:rsidRPr="3C7507F0" w:rsidR="008B38D1">
        <w:rPr>
          <w:b w:val="1"/>
          <w:bCs w:val="1"/>
          <w:color w:val="auto"/>
          <w:sz w:val="24"/>
          <w:szCs w:val="24"/>
          <w:lang w:val="en-US"/>
        </w:rPr>
        <w:t>11.0 :</w:t>
      </w:r>
      <w:r w:rsidRPr="3C7507F0" w:rsidR="008B38D1">
        <w:rPr>
          <w:b w:val="1"/>
          <w:bCs w:val="1"/>
          <w:color w:val="auto"/>
          <w:sz w:val="24"/>
          <w:szCs w:val="24"/>
          <w:lang w:val="en-US"/>
        </w:rPr>
        <w:t xml:space="preserve"> </w:t>
      </w:r>
      <w:r>
        <w:tab/>
      </w:r>
      <w:r w:rsidRPr="3C7507F0" w:rsidR="008B38D1">
        <w:rPr>
          <w:b w:val="1"/>
          <w:bCs w:val="1"/>
          <w:color w:val="auto"/>
          <w:sz w:val="24"/>
          <w:szCs w:val="24"/>
          <w:lang w:val="en-US"/>
        </w:rPr>
        <w:t xml:space="preserve">Quantity </w:t>
      </w:r>
      <w:r w:rsidRPr="3C7507F0" w:rsidR="003A6151">
        <w:rPr>
          <w:b w:val="1"/>
          <w:bCs w:val="1"/>
          <w:color w:val="auto"/>
          <w:sz w:val="24"/>
          <w:szCs w:val="24"/>
          <w:lang w:val="en-US"/>
        </w:rPr>
        <w:t>S</w:t>
      </w:r>
      <w:r w:rsidRPr="3C7507F0" w:rsidR="008B38D1">
        <w:rPr>
          <w:b w:val="1"/>
          <w:bCs w:val="1"/>
          <w:color w:val="auto"/>
          <w:sz w:val="24"/>
          <w:szCs w:val="24"/>
          <w:lang w:val="en-US"/>
        </w:rPr>
        <w:t>old (reported unit</w:t>
      </w:r>
      <w:r w:rsidRPr="3C7507F0" w:rsidR="00201C61">
        <w:rPr>
          <w:b w:val="1"/>
          <w:bCs w:val="1"/>
          <w:color w:val="auto"/>
          <w:sz w:val="24"/>
          <w:szCs w:val="24"/>
          <w:lang w:val="en-US"/>
        </w:rPr>
        <w:t>, preferably weight unit:</w:t>
      </w:r>
      <w:r w:rsidRPr="3C7507F0" w:rsidR="00C51E4A">
        <w:rPr>
          <w:b w:val="1"/>
          <w:bCs w:val="1"/>
          <w:color w:val="auto"/>
          <w:sz w:val="24"/>
          <w:szCs w:val="24"/>
          <w:lang w:val="en-US"/>
        </w:rPr>
        <w:t xml:space="preserve"> </w:t>
      </w:r>
      <w:r w:rsidRPr="3C7507F0" w:rsidR="00201C61">
        <w:rPr>
          <w:b w:val="1"/>
          <w:bCs w:val="1"/>
          <w:color w:val="auto"/>
          <w:sz w:val="24"/>
          <w:szCs w:val="24"/>
          <w:lang w:val="en-US"/>
        </w:rPr>
        <w:t>t</w:t>
      </w:r>
      <w:r w:rsidRPr="3C7507F0" w:rsidR="00201C61">
        <w:rPr>
          <w:b w:val="1"/>
          <w:bCs w:val="1"/>
          <w:color w:val="auto"/>
          <w:sz w:val="24"/>
          <w:szCs w:val="24"/>
          <w:lang w:val="en-US"/>
        </w:rPr>
        <w:t>)</w:t>
      </w:r>
    </w:p>
    <w:p w:rsidRPr="009F6502" w:rsidR="008B38D1" w:rsidP="3C7507F0" w:rsidRDefault="008B38D1" w14:paraId="3BCCD83A" w14:textId="77777777">
      <w:pPr>
        <w:jc w:val="both"/>
        <w:rPr>
          <w:rFonts w:cs="Calibri" w:cstheme="minorAscii"/>
          <w:color w:val="auto"/>
          <w:sz w:val="24"/>
          <w:szCs w:val="24"/>
          <w:lang w:val="en-US"/>
        </w:rPr>
      </w:pPr>
      <w:r w:rsidRPr="3C7507F0" w:rsidR="008B38D1">
        <w:rPr>
          <w:rFonts w:cs="Calibri" w:cstheme="minorAscii"/>
          <w:color w:val="auto"/>
          <w:sz w:val="24"/>
          <w:szCs w:val="24"/>
          <w:lang w:val="en-US"/>
        </w:rPr>
        <w:t xml:space="preserve">Field Name: </w:t>
      </w:r>
      <w:r>
        <w:tab/>
      </w:r>
      <w:r w:rsidRPr="3C7507F0" w:rsidR="008B38D1">
        <w:rPr>
          <w:rFonts w:cs="Calibri" w:cstheme="minorAscii"/>
          <w:color w:val="auto"/>
          <w:sz w:val="24"/>
          <w:szCs w:val="24"/>
          <w:lang w:val="en-US"/>
        </w:rPr>
        <w:t>EQTDVEND</w:t>
      </w:r>
    </w:p>
    <w:p w:rsidRPr="009F6502" w:rsidR="008B38D1" w:rsidP="3C7507F0" w:rsidRDefault="008B38D1" w14:paraId="3C900FA6" w14:textId="6C3BE08A">
      <w:pPr>
        <w:jc w:val="both"/>
        <w:rPr>
          <w:color w:val="auto"/>
          <w:sz w:val="24"/>
          <w:szCs w:val="24"/>
          <w:lang w:val="en-US"/>
        </w:rPr>
      </w:pPr>
      <w:r w:rsidRPr="3C7507F0" w:rsidR="008B38D1">
        <w:rPr>
          <w:color w:val="auto"/>
          <w:sz w:val="24"/>
          <w:szCs w:val="24"/>
          <w:lang w:val="en-US"/>
        </w:rPr>
        <w:t xml:space="preserve">Description: </w:t>
      </w:r>
      <w:r>
        <w:tab/>
      </w:r>
      <w:r w:rsidRPr="3C7507F0" w:rsidR="005D621E">
        <w:rPr>
          <w:color w:val="auto"/>
          <w:sz w:val="24"/>
          <w:szCs w:val="24"/>
          <w:lang w:val="en-US"/>
        </w:rPr>
        <w:t>R</w:t>
      </w:r>
      <w:r w:rsidRPr="3C7507F0" w:rsidR="008B38D1">
        <w:rPr>
          <w:color w:val="auto"/>
          <w:sz w:val="24"/>
          <w:szCs w:val="24"/>
          <w:lang w:val="en-US"/>
        </w:rPr>
        <w:t>eport the quantity sold (reported unit</w:t>
      </w:r>
      <w:r w:rsidRPr="3C7507F0" w:rsidR="00201C61">
        <w:rPr>
          <w:color w:val="auto"/>
          <w:sz w:val="24"/>
          <w:szCs w:val="24"/>
          <w:lang w:val="en-US"/>
        </w:rPr>
        <w:t xml:space="preserve">, preferably weight unit: </w:t>
      </w:r>
      <w:r w:rsidRPr="3C7507F0" w:rsidR="00201C61">
        <w:rPr>
          <w:color w:val="auto"/>
          <w:sz w:val="24"/>
          <w:szCs w:val="24"/>
          <w:lang w:val="en-US"/>
        </w:rPr>
        <w:t>t</w:t>
      </w:r>
      <w:r w:rsidRPr="3C7507F0" w:rsidR="00201C61">
        <w:rPr>
          <w:color w:val="auto"/>
          <w:sz w:val="24"/>
          <w:szCs w:val="24"/>
          <w:lang w:val="en-US"/>
        </w:rPr>
        <w:t>)</w:t>
      </w:r>
      <w:r w:rsidRPr="3C7507F0" w:rsidR="008B38D1">
        <w:rPr>
          <w:color w:val="auto"/>
          <w:sz w:val="24"/>
          <w:szCs w:val="24"/>
          <w:lang w:val="en-US"/>
        </w:rPr>
        <w:t xml:space="preserve"> in each transaction</w:t>
      </w:r>
    </w:p>
    <w:p w:rsidRPr="009F6502" w:rsidR="008B38D1" w:rsidP="3C7507F0" w:rsidRDefault="008B38D1" w14:paraId="7DB52054" w14:textId="77777777">
      <w:pPr>
        <w:ind w:left="1410" w:hanging="1410"/>
        <w:jc w:val="both"/>
        <w:rPr>
          <w:rFonts w:cs="Calibri" w:cstheme="minorAscii"/>
          <w:color w:val="auto"/>
          <w:sz w:val="24"/>
          <w:szCs w:val="24"/>
          <w:lang w:val="en-US"/>
        </w:rPr>
      </w:pPr>
      <w:r w:rsidRPr="3C7507F0" w:rsidR="008B38D1">
        <w:rPr>
          <w:rFonts w:cs="Calibri" w:cstheme="minorAscii"/>
          <w:color w:val="auto"/>
          <w:sz w:val="24"/>
          <w:szCs w:val="24"/>
          <w:lang w:val="en-US"/>
        </w:rPr>
        <w:t xml:space="preserve">Narrative: </w:t>
      </w:r>
      <w:r>
        <w:tab/>
      </w:r>
      <w:r w:rsidRPr="3C7507F0" w:rsidR="005D621E">
        <w:rPr>
          <w:rFonts w:cs="Calibri" w:cstheme="minorAscii"/>
          <w:color w:val="auto"/>
          <w:sz w:val="24"/>
          <w:szCs w:val="24"/>
          <w:lang w:val="en-US"/>
        </w:rPr>
        <w:t>E</w:t>
      </w:r>
      <w:r w:rsidRPr="3C7507F0" w:rsidR="008B38D1">
        <w:rPr>
          <w:rFonts w:cs="Calibri" w:cstheme="minorAscii"/>
          <w:color w:val="auto"/>
          <w:sz w:val="24"/>
          <w:szCs w:val="24"/>
          <w:lang w:val="en-US"/>
        </w:rPr>
        <w:t xml:space="preserve">xplain how the returns, if allowed, affect your sales records </w:t>
      </w:r>
      <w:r w:rsidRPr="3C7507F0" w:rsidR="008B38D1">
        <w:rPr>
          <w:rFonts w:cs="Calibri" w:cstheme="minorAscii"/>
          <w:color w:val="auto"/>
          <w:sz w:val="24"/>
          <w:szCs w:val="24"/>
          <w:lang w:val="en-US"/>
        </w:rPr>
        <w:t>both in</w:t>
      </w:r>
      <w:r w:rsidRPr="3C7507F0" w:rsidR="008B38D1">
        <w:rPr>
          <w:rFonts w:cs="Calibri" w:cstheme="minorAscii"/>
          <w:color w:val="auto"/>
          <w:sz w:val="24"/>
          <w:szCs w:val="24"/>
          <w:lang w:val="en-US"/>
        </w:rPr>
        <w:t xml:space="preserve"> the general ledger as sales journal.</w:t>
      </w:r>
    </w:p>
    <w:p w:rsidRPr="009F6502" w:rsidR="008B38D1" w:rsidP="3C7507F0" w:rsidRDefault="008B38D1" w14:paraId="28A62C3B" w14:textId="77777777">
      <w:pPr>
        <w:spacing w:after="0" w:line="240" w:lineRule="auto"/>
        <w:jc w:val="both"/>
        <w:rPr>
          <w:rFonts w:cs="Calibri" w:cstheme="minorAscii"/>
          <w:color w:val="auto"/>
          <w:sz w:val="24"/>
          <w:szCs w:val="24"/>
          <w:lang w:val="en-US"/>
        </w:rPr>
      </w:pPr>
    </w:p>
    <w:p w:rsidRPr="009F6502" w:rsidR="008B38D1" w:rsidP="3C7507F0" w:rsidRDefault="008B38D1" w14:paraId="09FB94B3" w14:textId="77777777">
      <w:pPr>
        <w:jc w:val="both"/>
        <w:rPr>
          <w:rFonts w:cs="Calibri" w:cstheme="minorAscii"/>
          <w:color w:val="auto"/>
          <w:sz w:val="24"/>
          <w:szCs w:val="24"/>
          <w:lang w:val="en-US"/>
        </w:rPr>
      </w:pPr>
      <w:r w:rsidRPr="3C7507F0" w:rsidR="008B38D1">
        <w:rPr>
          <w:rFonts w:cs="Calibri" w:cstheme="minorAscii"/>
          <w:b w:val="1"/>
          <w:bCs w:val="1"/>
          <w:color w:val="auto"/>
          <w:sz w:val="24"/>
          <w:szCs w:val="24"/>
          <w:lang w:val="en-US"/>
        </w:rPr>
        <w:t xml:space="preserve">FIELD NUMBER 11.1: </w:t>
      </w:r>
      <w:r>
        <w:tab/>
      </w:r>
      <w:r w:rsidRPr="3C7507F0" w:rsidR="008B38D1">
        <w:rPr>
          <w:rFonts w:cs="Calibri" w:cstheme="minorAscii"/>
          <w:b w:val="1"/>
          <w:bCs w:val="1"/>
          <w:color w:val="auto"/>
          <w:sz w:val="24"/>
          <w:szCs w:val="24"/>
          <w:lang w:val="en-US"/>
        </w:rPr>
        <w:t xml:space="preserve">Quantity </w:t>
      </w:r>
      <w:r w:rsidRPr="3C7507F0" w:rsidR="00C625CF">
        <w:rPr>
          <w:rFonts w:cs="Calibri" w:cstheme="minorAscii"/>
          <w:b w:val="1"/>
          <w:bCs w:val="1"/>
          <w:color w:val="auto"/>
          <w:sz w:val="24"/>
          <w:szCs w:val="24"/>
          <w:lang w:val="en-US"/>
        </w:rPr>
        <w:t xml:space="preserve">Sold </w:t>
      </w:r>
      <w:r w:rsidRPr="3C7507F0" w:rsidR="008B38D1">
        <w:rPr>
          <w:rFonts w:cs="Calibri" w:cstheme="minorAscii"/>
          <w:b w:val="1"/>
          <w:bCs w:val="1"/>
          <w:color w:val="auto"/>
          <w:sz w:val="24"/>
          <w:szCs w:val="24"/>
          <w:lang w:val="en-US"/>
        </w:rPr>
        <w:t>(sales unit)</w:t>
      </w:r>
    </w:p>
    <w:p w:rsidRPr="009F6502" w:rsidR="008B38D1" w:rsidP="3C7507F0" w:rsidRDefault="008B38D1" w14:paraId="13845286" w14:textId="77777777">
      <w:pPr>
        <w:jc w:val="both"/>
        <w:rPr>
          <w:rFonts w:cs="Calibri" w:cstheme="minorAscii"/>
          <w:color w:val="auto"/>
          <w:sz w:val="24"/>
          <w:szCs w:val="24"/>
          <w:lang w:val="en-US"/>
        </w:rPr>
      </w:pPr>
      <w:r w:rsidRPr="3C7507F0" w:rsidR="008B38D1">
        <w:rPr>
          <w:rFonts w:cs="Calibri" w:cstheme="minorAscii"/>
          <w:color w:val="auto"/>
          <w:sz w:val="24"/>
          <w:szCs w:val="24"/>
          <w:lang w:val="en-US"/>
        </w:rPr>
        <w:t xml:space="preserve">Field Name: </w:t>
      </w:r>
      <w:r>
        <w:tab/>
      </w:r>
      <w:r w:rsidRPr="3C7507F0" w:rsidR="008B38D1">
        <w:rPr>
          <w:rFonts w:cs="Calibri" w:cstheme="minorAscii"/>
          <w:color w:val="auto"/>
          <w:sz w:val="24"/>
          <w:szCs w:val="24"/>
          <w:lang w:val="en-US"/>
        </w:rPr>
        <w:t>EQTDCOM</w:t>
      </w:r>
    </w:p>
    <w:p w:rsidRPr="009F6502" w:rsidR="008B38D1" w:rsidP="3C7507F0" w:rsidRDefault="008B38D1" w14:paraId="565E9AB2" w14:textId="77777777">
      <w:pPr>
        <w:jc w:val="both"/>
        <w:rPr>
          <w:rFonts w:cs="Calibri" w:cstheme="minorAscii"/>
          <w:color w:val="auto"/>
          <w:sz w:val="24"/>
          <w:szCs w:val="24"/>
          <w:lang w:val="en-US"/>
        </w:rPr>
      </w:pPr>
      <w:r w:rsidRPr="3C7507F0" w:rsidR="008B38D1">
        <w:rPr>
          <w:rFonts w:cs="Calibri" w:cstheme="minorAscii"/>
          <w:color w:val="auto"/>
          <w:sz w:val="24"/>
          <w:szCs w:val="24"/>
          <w:lang w:val="en-US"/>
        </w:rPr>
        <w:t xml:space="preserve">Description: </w:t>
      </w:r>
      <w:r>
        <w:tab/>
      </w:r>
      <w:r w:rsidRPr="3C7507F0" w:rsidR="005D621E">
        <w:rPr>
          <w:rFonts w:cs="Calibri" w:cstheme="minorAscii"/>
          <w:color w:val="auto"/>
          <w:sz w:val="24"/>
          <w:szCs w:val="24"/>
          <w:lang w:val="en-US"/>
        </w:rPr>
        <w:t>R</w:t>
      </w:r>
      <w:r w:rsidRPr="3C7507F0" w:rsidR="008B38D1">
        <w:rPr>
          <w:rFonts w:cs="Calibri" w:cstheme="minorAscii"/>
          <w:color w:val="auto"/>
          <w:sz w:val="24"/>
          <w:szCs w:val="24"/>
          <w:lang w:val="en-US"/>
        </w:rPr>
        <w:t>eport the sales unit</w:t>
      </w:r>
    </w:p>
    <w:p w:rsidRPr="009F6502" w:rsidR="008B38D1" w:rsidP="3C7507F0" w:rsidRDefault="008B38D1" w14:paraId="06618B77" w14:textId="77777777">
      <w:pPr>
        <w:jc w:val="both"/>
        <w:rPr>
          <w:rFonts w:cs="Calibri" w:cstheme="minorAscii"/>
          <w:color w:val="auto"/>
          <w:sz w:val="24"/>
          <w:szCs w:val="24"/>
          <w:lang w:val="en-US"/>
        </w:rPr>
      </w:pPr>
      <w:r w:rsidRPr="009F6502">
        <w:rPr>
          <w:rFonts w:cstheme="minorHAnsi"/>
          <w:noProof/>
          <w:sz w:val="24"/>
          <w:szCs w:val="24"/>
          <w:lang w:eastAsia="pt-BR"/>
        </w:rPr>
        <mc:AlternateContent>
          <mc:Choice Requires="wps">
            <w:drawing>
              <wp:anchor distT="0" distB="0" distL="114300" distR="114300" simplePos="0" relativeHeight="251655168" behindDoc="0" locked="0" layoutInCell="1" allowOverlap="1" wp14:anchorId="2202380E" wp14:editId="4A2D363F">
                <wp:simplePos x="0" y="0"/>
                <wp:positionH relativeFrom="column">
                  <wp:posOffset>-102004</wp:posOffset>
                </wp:positionH>
                <wp:positionV relativeFrom="paragraph">
                  <wp:posOffset>245441</wp:posOffset>
                </wp:positionV>
                <wp:extent cx="5450205" cy="593766"/>
                <wp:effectExtent l="0" t="0" r="17145" b="15875"/>
                <wp:wrapNone/>
                <wp:docPr id="1" name="Retângulo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50205" cy="593766"/>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w14:anchorId="3D00C241">
              <v:rect id="Retângulo 1" style="position:absolute;margin-left:-8.05pt;margin-top:19.35pt;width:429.15pt;height:46.7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6" filled="f" w14:anchorId="7A78B0EA"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"/>
            </w:pict>
          </mc:Fallback>
        </mc:AlternateContent>
      </w:r>
    </w:p>
    <w:p w:rsidRPr="009F6502" w:rsidR="008B38D1" w:rsidP="3C7507F0" w:rsidRDefault="008B38D1" w14:paraId="672FFDD0" w14:textId="77777777">
      <w:pPr>
        <w:pStyle w:val="Default"/>
        <w:spacing w:after="140"/>
        <w:jc w:val="both"/>
        <w:rPr>
          <w:rFonts w:ascii="Calibri" w:hAnsi="Calibri" w:cs="Calibri" w:asciiTheme="minorAscii" w:hAnsiTheme="minorAscii" w:cstheme="minorAscii"/>
          <w:color w:val="auto"/>
          <w:lang w:val="en-US"/>
        </w:rPr>
      </w:pPr>
      <w:r w:rsidRPr="3C7507F0" w:rsidR="008B38D1">
        <w:rPr>
          <w:rFonts w:ascii="Calibri" w:hAnsi="Calibri" w:cs="Calibri" w:asciiTheme="minorAscii" w:hAnsiTheme="minorAscii" w:cstheme="minorAscii"/>
          <w:b w:val="1"/>
          <w:bCs w:val="1"/>
          <w:color w:val="auto"/>
          <w:lang w:val="en-US"/>
        </w:rPr>
        <w:t>FIELDS 12.0 TO 37.0:</w:t>
      </w:r>
      <w:r w:rsidRPr="3C7507F0" w:rsidR="008B38D1">
        <w:rPr>
          <w:rFonts w:ascii="Calibri" w:hAnsi="Calibri" w:cs="Calibri" w:asciiTheme="minorAscii" w:hAnsiTheme="minorAscii" w:cstheme="minorAscii"/>
          <w:color w:val="auto"/>
          <w:lang w:val="en-US"/>
        </w:rPr>
        <w:t xml:space="preserve"> Report all values in </w:t>
      </w:r>
      <w:r w:rsidRPr="3C7507F0" w:rsidR="003F73EB">
        <w:rPr>
          <w:rFonts w:ascii="Calibri" w:hAnsi="Calibri" w:cs="Calibri" w:asciiTheme="minorAscii" w:hAnsiTheme="minorAscii" w:cstheme="minorAscii"/>
          <w:color w:val="auto"/>
          <w:lang w:val="en-US"/>
        </w:rPr>
        <w:t>US dollars</w:t>
      </w:r>
      <w:r w:rsidRPr="3C7507F0" w:rsidR="008B38D1">
        <w:rPr>
          <w:rFonts w:ascii="Calibri" w:hAnsi="Calibri" w:cs="Calibri" w:asciiTheme="minorAscii" w:hAnsiTheme="minorAscii" w:cstheme="minorAscii"/>
          <w:color w:val="auto"/>
          <w:lang w:val="en-US"/>
        </w:rPr>
        <w:t>.</w:t>
      </w:r>
    </w:p>
    <w:p w:rsidRPr="009F6502" w:rsidR="00201C61" w:rsidP="3C7507F0" w:rsidRDefault="00201C61" w14:paraId="37290D7F" w14:textId="795FAEEA">
      <w:pPr>
        <w:pStyle w:val="Default"/>
        <w:spacing w:after="140"/>
        <w:jc w:val="both"/>
        <w:rPr>
          <w:rFonts w:ascii="Calibri" w:hAnsi="Calibri" w:cs="Calibri" w:asciiTheme="minorAscii" w:hAnsiTheme="minorAscii" w:cstheme="minorAscii"/>
          <w:b w:val="1"/>
          <w:bCs w:val="1"/>
          <w:color w:val="auto"/>
          <w:lang w:val="en-US"/>
        </w:rPr>
      </w:pPr>
      <w:r w:rsidRPr="009F6502">
        <w:rPr>
          <w:rFonts w:asciiTheme="minorHAnsi" w:hAnsiTheme="minorHAnsi" w:cstheme="minorHAnsi"/>
          <w:lang w:val="en-US"/>
        </w:rPr>
        <w:tab/>
      </w:r>
      <w:r w:rsidRPr="009F6502">
        <w:rPr>
          <w:rFonts w:asciiTheme="minorHAnsi" w:hAnsiTheme="minorHAnsi" w:cstheme="minorHAnsi"/>
          <w:lang w:val="en-US"/>
        </w:rPr>
        <w:tab/>
      </w:r>
      <w:r w:rsidRPr="009F6502">
        <w:rPr>
          <w:rFonts w:asciiTheme="minorHAnsi" w:hAnsiTheme="minorHAnsi" w:cstheme="minorHAnsi"/>
          <w:lang w:val="en-US"/>
        </w:rPr>
        <w:tab/>
      </w:r>
      <w:r w:rsidRPr="3C7507F0" w:rsidR="00C51E4A">
        <w:rPr>
          <w:rFonts w:ascii="Calibri" w:hAnsi="Calibri" w:cs="Calibri" w:asciiTheme="minorAscii" w:hAnsiTheme="minorAscii" w:cstheme="minorAscii"/>
          <w:color w:val="auto"/>
          <w:lang w:val="en-US"/>
        </w:rPr>
        <w:t xml:space="preserve"> </w:t>
      </w:r>
      <w:r w:rsidRPr="3C7507F0" w:rsidR="00201C61">
        <w:rPr>
          <w:rFonts w:ascii="Calibri" w:hAnsi="Calibri" w:cs="Calibri" w:asciiTheme="minorAscii" w:hAnsiTheme="minorAscii" w:cstheme="minorAscii"/>
          <w:color w:val="auto"/>
          <w:lang w:val="en-US"/>
        </w:rPr>
        <w:t>Inform the unit (sold or traded)</w:t>
      </w:r>
    </w:p>
    <w:p w:rsidRPr="009F6502" w:rsidR="008B38D1" w:rsidP="3C7507F0" w:rsidRDefault="008B38D1" w14:paraId="3CF7A16C" w14:textId="77777777">
      <w:pPr>
        <w:jc w:val="both"/>
        <w:rPr>
          <w:rFonts w:cs="Calibri" w:cstheme="minorAscii"/>
          <w:b w:val="1"/>
          <w:bCs w:val="1"/>
          <w:color w:val="auto"/>
          <w:sz w:val="24"/>
          <w:szCs w:val="24"/>
          <w:lang w:val="en-US"/>
        </w:rPr>
      </w:pPr>
    </w:p>
    <w:p w:rsidRPr="009F6502" w:rsidR="008B38D1" w:rsidP="3C7507F0" w:rsidRDefault="008B38D1" w14:paraId="02F86F60" w14:textId="77777777">
      <w:pPr>
        <w:jc w:val="both"/>
        <w:rPr>
          <w:rFonts w:cs="Calibri" w:cstheme="minorAscii"/>
          <w:color w:val="auto"/>
          <w:sz w:val="24"/>
          <w:szCs w:val="24"/>
          <w:lang w:val="en-US"/>
        </w:rPr>
      </w:pPr>
      <w:r w:rsidRPr="3C7507F0" w:rsidR="008B38D1">
        <w:rPr>
          <w:rFonts w:cs="Calibri" w:cstheme="minorAscii"/>
          <w:b w:val="1"/>
          <w:bCs w:val="1"/>
          <w:color w:val="auto"/>
          <w:sz w:val="24"/>
          <w:szCs w:val="24"/>
          <w:lang w:val="en-US"/>
        </w:rPr>
        <w:t>FIELD NUMBER 12.0:</w:t>
      </w:r>
      <w:r>
        <w:tab/>
      </w:r>
      <w:r w:rsidRPr="3C7507F0" w:rsidR="008B38D1">
        <w:rPr>
          <w:rFonts w:cs="Calibri" w:cstheme="minorAscii"/>
          <w:b w:val="1"/>
          <w:bCs w:val="1"/>
          <w:color w:val="auto"/>
          <w:sz w:val="24"/>
          <w:szCs w:val="24"/>
          <w:lang w:val="en-US"/>
        </w:rPr>
        <w:t xml:space="preserve"> Gross Unit Price</w:t>
      </w:r>
      <w:r w:rsidRPr="3C7507F0" w:rsidR="00AA5F8F">
        <w:rPr>
          <w:rFonts w:cs="Calibri" w:cstheme="minorAscii"/>
          <w:b w:val="1"/>
          <w:bCs w:val="1"/>
          <w:color w:val="auto"/>
          <w:sz w:val="24"/>
          <w:szCs w:val="24"/>
          <w:lang w:val="en-US"/>
        </w:rPr>
        <w:t xml:space="preserve"> (currency/</w:t>
      </w:r>
      <w:r w:rsidRPr="3C7507F0" w:rsidR="004F76A9">
        <w:rPr>
          <w:rFonts w:cs="Calibri" w:cstheme="minorAscii"/>
          <w:b w:val="1"/>
          <w:bCs w:val="1"/>
          <w:color w:val="auto"/>
          <w:sz w:val="24"/>
          <w:szCs w:val="24"/>
          <w:lang w:val="en-US"/>
        </w:rPr>
        <w:t>unit</w:t>
      </w:r>
      <w:r w:rsidRPr="3C7507F0" w:rsidR="00AA5F8F">
        <w:rPr>
          <w:rFonts w:cs="Calibri" w:cstheme="minorAscii"/>
          <w:b w:val="1"/>
          <w:bCs w:val="1"/>
          <w:color w:val="auto"/>
          <w:sz w:val="24"/>
          <w:szCs w:val="24"/>
          <w:lang w:val="en-US"/>
        </w:rPr>
        <w:t>)</w:t>
      </w:r>
    </w:p>
    <w:p w:rsidRPr="009F6502" w:rsidR="008B38D1" w:rsidP="3C7507F0" w:rsidRDefault="008B38D1" w14:paraId="0FD55FC3" w14:textId="77777777">
      <w:pPr>
        <w:jc w:val="both"/>
        <w:rPr>
          <w:rFonts w:cs="Calibri" w:cstheme="minorAscii"/>
          <w:color w:val="auto"/>
          <w:sz w:val="24"/>
          <w:szCs w:val="24"/>
          <w:lang w:val="en-US"/>
        </w:rPr>
      </w:pPr>
      <w:r w:rsidRPr="3C7507F0" w:rsidR="008B38D1">
        <w:rPr>
          <w:rFonts w:cs="Calibri" w:cstheme="minorAscii"/>
          <w:color w:val="auto"/>
          <w:sz w:val="24"/>
          <w:szCs w:val="24"/>
          <w:lang w:val="en-US"/>
        </w:rPr>
        <w:t xml:space="preserve">Field Name: </w:t>
      </w:r>
      <w:r>
        <w:tab/>
      </w:r>
      <w:r w:rsidRPr="3C7507F0" w:rsidR="008B38D1">
        <w:rPr>
          <w:rFonts w:cs="Calibri" w:cstheme="minorAscii"/>
          <w:color w:val="auto"/>
          <w:sz w:val="24"/>
          <w:szCs w:val="24"/>
          <w:lang w:val="en-US"/>
        </w:rPr>
        <w:t>EPRBRUTO</w:t>
      </w:r>
    </w:p>
    <w:p w:rsidRPr="009F6502" w:rsidR="008B38D1" w:rsidP="3C7507F0" w:rsidRDefault="008B38D1" w14:paraId="07C783ED" w14:textId="77777777">
      <w:pPr>
        <w:ind w:left="1410" w:hanging="1410"/>
        <w:jc w:val="both"/>
        <w:rPr>
          <w:rFonts w:cs="Calibri" w:cstheme="minorAscii"/>
          <w:color w:val="auto"/>
          <w:sz w:val="24"/>
          <w:szCs w:val="24"/>
          <w:lang w:val="en-US"/>
        </w:rPr>
      </w:pPr>
      <w:r w:rsidRPr="3C7507F0" w:rsidR="008B38D1">
        <w:rPr>
          <w:rFonts w:cs="Calibri" w:cstheme="minorAscii"/>
          <w:color w:val="auto"/>
          <w:sz w:val="24"/>
          <w:szCs w:val="24"/>
          <w:lang w:val="en-US"/>
        </w:rPr>
        <w:t xml:space="preserve">Description: </w:t>
      </w:r>
      <w:r>
        <w:tab/>
      </w:r>
      <w:r w:rsidRPr="3C7507F0" w:rsidR="00D414ED">
        <w:rPr>
          <w:rFonts w:cs="Calibri" w:cstheme="minorAscii"/>
          <w:color w:val="auto"/>
          <w:sz w:val="24"/>
          <w:szCs w:val="24"/>
          <w:lang w:val="en-US"/>
        </w:rPr>
        <w:t>R</w:t>
      </w:r>
      <w:r w:rsidRPr="3C7507F0" w:rsidR="008B38D1">
        <w:rPr>
          <w:rFonts w:cs="Calibri" w:cstheme="minorAscii"/>
          <w:color w:val="auto"/>
          <w:sz w:val="24"/>
          <w:szCs w:val="24"/>
          <w:lang w:val="en-US"/>
        </w:rPr>
        <w:t>eport the gross unit price. Indicate</w:t>
      </w:r>
      <w:r w:rsidRPr="3C7507F0" w:rsidR="00195D38">
        <w:rPr>
          <w:rFonts w:cs="Calibri" w:cstheme="minorAscii"/>
          <w:color w:val="auto"/>
          <w:sz w:val="24"/>
          <w:szCs w:val="24"/>
          <w:lang w:val="en-US"/>
        </w:rPr>
        <w:t xml:space="preserve"> in</w:t>
      </w:r>
      <w:r w:rsidRPr="3C7507F0" w:rsidR="008B38D1">
        <w:rPr>
          <w:rFonts w:cs="Calibri" w:cstheme="minorAscii"/>
          <w:color w:val="auto"/>
          <w:sz w:val="24"/>
          <w:szCs w:val="24"/>
          <w:lang w:val="en-US"/>
        </w:rPr>
        <w:t xml:space="preserve"> which unit of measure is </w:t>
      </w:r>
      <w:r w:rsidRPr="3C7507F0" w:rsidR="008B38D1">
        <w:rPr>
          <w:rFonts w:cs="Calibri" w:cstheme="minorAscii"/>
          <w:color w:val="auto"/>
          <w:sz w:val="24"/>
          <w:szCs w:val="24"/>
          <w:lang w:val="en-US"/>
        </w:rPr>
        <w:t>being informed</w:t>
      </w:r>
      <w:r w:rsidRPr="3C7507F0" w:rsidR="008B38D1">
        <w:rPr>
          <w:rFonts w:cs="Calibri" w:cstheme="minorAscii"/>
          <w:color w:val="auto"/>
          <w:sz w:val="24"/>
          <w:szCs w:val="24"/>
          <w:lang w:val="en-US"/>
        </w:rPr>
        <w:t xml:space="preserve"> the prices (currency/kg-t or currency/sales unit).</w:t>
      </w:r>
      <w:r w:rsidRPr="3C7507F0" w:rsidR="008B38D1">
        <w:rPr>
          <w:rFonts w:cs="Calibri" w:cstheme="minorAscii"/>
          <w:i w:val="1"/>
          <w:iCs w:val="1"/>
          <w:color w:val="auto"/>
          <w:sz w:val="24"/>
          <w:szCs w:val="24"/>
          <w:lang w:val="en-US"/>
        </w:rPr>
        <w:t xml:space="preserve"> </w:t>
      </w:r>
      <w:r w:rsidRPr="3C7507F0" w:rsidR="008B38D1">
        <w:rPr>
          <w:rFonts w:cs="Calibri" w:cstheme="minorAscii"/>
          <w:color w:val="auto"/>
          <w:sz w:val="24"/>
          <w:szCs w:val="24"/>
          <w:lang w:val="en-US"/>
        </w:rPr>
        <w:t xml:space="preserve">Discounts and rebates should </w:t>
      </w:r>
      <w:r w:rsidRPr="3C7507F0" w:rsidR="008B38D1">
        <w:rPr>
          <w:rFonts w:cs="Calibri" w:cstheme="minorAscii"/>
          <w:color w:val="auto"/>
          <w:sz w:val="24"/>
          <w:szCs w:val="24"/>
          <w:lang w:val="en-US"/>
        </w:rPr>
        <w:t>be reported</w:t>
      </w:r>
      <w:r w:rsidRPr="3C7507F0" w:rsidR="008B38D1">
        <w:rPr>
          <w:rFonts w:cs="Calibri" w:cstheme="minorAscii"/>
          <w:color w:val="auto"/>
          <w:sz w:val="24"/>
          <w:szCs w:val="24"/>
          <w:lang w:val="en-US"/>
        </w:rPr>
        <w:t xml:space="preserve"> separately in fields numbered 13 and 14, respectively.</w:t>
      </w:r>
    </w:p>
    <w:p w:rsidRPr="009F6502" w:rsidR="008B38D1" w:rsidP="3C7507F0" w:rsidRDefault="008B38D1" w14:paraId="0C1CDB8A" w14:textId="77777777">
      <w:pPr>
        <w:jc w:val="both"/>
        <w:rPr>
          <w:rFonts w:cs="Calibri" w:cstheme="minorAscii"/>
          <w:color w:val="auto"/>
          <w:sz w:val="24"/>
          <w:szCs w:val="24"/>
          <w:lang w:val="en-US"/>
        </w:rPr>
      </w:pPr>
      <w:r w:rsidRPr="3C7507F0" w:rsidR="008B38D1">
        <w:rPr>
          <w:rFonts w:cs="Calibri" w:cstheme="minorAscii"/>
          <w:color w:val="auto"/>
          <w:sz w:val="24"/>
          <w:szCs w:val="24"/>
          <w:lang w:val="en-US"/>
        </w:rPr>
        <w:t xml:space="preserve">Narrative: </w:t>
      </w:r>
      <w:r>
        <w:tab/>
      </w:r>
      <w:r w:rsidRPr="3C7507F0" w:rsidR="00D414ED">
        <w:rPr>
          <w:rFonts w:cs="Calibri" w:cstheme="minorAscii"/>
          <w:color w:val="auto"/>
          <w:sz w:val="24"/>
          <w:szCs w:val="24"/>
          <w:lang w:val="en-US"/>
        </w:rPr>
        <w:t>R</w:t>
      </w:r>
      <w:r w:rsidRPr="3C7507F0" w:rsidR="008B38D1">
        <w:rPr>
          <w:rFonts w:cs="Calibri" w:cstheme="minorAscii"/>
          <w:color w:val="auto"/>
          <w:sz w:val="24"/>
          <w:szCs w:val="24"/>
          <w:lang w:val="en-US"/>
        </w:rPr>
        <w:t xml:space="preserve">eport the sales taxes included in this price. </w:t>
      </w:r>
    </w:p>
    <w:p w:rsidRPr="009F6502" w:rsidR="003C4373" w:rsidP="3C7507F0" w:rsidRDefault="003C4373" w14:paraId="4A1EF8B3" w14:textId="77777777">
      <w:pPr>
        <w:jc w:val="both"/>
        <w:rPr>
          <w:rFonts w:cs="Calibri" w:cstheme="minorAscii"/>
          <w:color w:val="auto"/>
          <w:sz w:val="24"/>
          <w:szCs w:val="24"/>
          <w:lang w:val="en-US"/>
        </w:rPr>
      </w:pPr>
    </w:p>
    <w:p w:rsidRPr="009F6502" w:rsidR="008B38D1" w:rsidP="3C7507F0" w:rsidRDefault="008B38D1" w14:paraId="2137D461" w14:textId="77777777">
      <w:pPr>
        <w:jc w:val="both"/>
        <w:rPr>
          <w:rFonts w:cs="Calibri" w:cstheme="minorAscii"/>
          <w:color w:val="auto"/>
          <w:sz w:val="24"/>
          <w:szCs w:val="24"/>
          <w:lang w:val="en-US"/>
        </w:rPr>
      </w:pPr>
      <w:r w:rsidRPr="3C7507F0" w:rsidR="008B38D1">
        <w:rPr>
          <w:rFonts w:cs="Calibri" w:cstheme="minorAscii"/>
          <w:b w:val="1"/>
          <w:bCs w:val="1"/>
          <w:color w:val="auto"/>
          <w:sz w:val="24"/>
          <w:szCs w:val="24"/>
          <w:lang w:val="en-US"/>
        </w:rPr>
        <w:t>FIELD NUMBER 13.1:</w:t>
      </w:r>
      <w:r>
        <w:tab/>
      </w:r>
      <w:r w:rsidRPr="3C7507F0" w:rsidR="008B38D1">
        <w:rPr>
          <w:rFonts w:cs="Calibri" w:cstheme="minorAscii"/>
          <w:b w:val="1"/>
          <w:bCs w:val="1"/>
          <w:color w:val="auto"/>
          <w:sz w:val="24"/>
          <w:szCs w:val="24"/>
          <w:lang w:val="en-US"/>
        </w:rPr>
        <w:t xml:space="preserve"> Early </w:t>
      </w:r>
      <w:r w:rsidRPr="3C7507F0" w:rsidR="003C4373">
        <w:rPr>
          <w:rFonts w:cs="Calibri" w:cstheme="minorAscii"/>
          <w:b w:val="1"/>
          <w:bCs w:val="1"/>
          <w:color w:val="auto"/>
          <w:sz w:val="24"/>
          <w:szCs w:val="24"/>
          <w:lang w:val="en-US"/>
        </w:rPr>
        <w:t>P</w:t>
      </w:r>
      <w:r w:rsidRPr="3C7507F0" w:rsidR="008B38D1">
        <w:rPr>
          <w:rFonts w:cs="Calibri" w:cstheme="minorAscii"/>
          <w:b w:val="1"/>
          <w:bCs w:val="1"/>
          <w:color w:val="auto"/>
          <w:sz w:val="24"/>
          <w:szCs w:val="24"/>
          <w:lang w:val="en-US"/>
        </w:rPr>
        <w:t xml:space="preserve">ayment </w:t>
      </w:r>
      <w:r w:rsidRPr="3C7507F0" w:rsidR="003C4373">
        <w:rPr>
          <w:rFonts w:cs="Calibri" w:cstheme="minorAscii"/>
          <w:b w:val="1"/>
          <w:bCs w:val="1"/>
          <w:color w:val="auto"/>
          <w:sz w:val="24"/>
          <w:szCs w:val="24"/>
          <w:lang w:val="en-US"/>
        </w:rPr>
        <w:t>D</w:t>
      </w:r>
      <w:r w:rsidRPr="3C7507F0" w:rsidR="008B38D1">
        <w:rPr>
          <w:rFonts w:cs="Calibri" w:cstheme="minorAscii"/>
          <w:b w:val="1"/>
          <w:bCs w:val="1"/>
          <w:color w:val="auto"/>
          <w:sz w:val="24"/>
          <w:szCs w:val="24"/>
          <w:lang w:val="en-US"/>
        </w:rPr>
        <w:t>iscount</w:t>
      </w:r>
      <w:r w:rsidRPr="3C7507F0" w:rsidR="00AA5F8F">
        <w:rPr>
          <w:rFonts w:cs="Calibri" w:cstheme="minorAscii"/>
          <w:b w:val="1"/>
          <w:bCs w:val="1"/>
          <w:color w:val="auto"/>
          <w:sz w:val="24"/>
          <w:szCs w:val="24"/>
          <w:lang w:val="en-US"/>
        </w:rPr>
        <w:t xml:space="preserve"> </w:t>
      </w:r>
      <w:r w:rsidRPr="3C7507F0" w:rsidR="00D80555">
        <w:rPr>
          <w:rFonts w:cs="Calibri" w:cstheme="minorAscii"/>
          <w:b w:val="1"/>
          <w:bCs w:val="1"/>
          <w:color w:val="auto"/>
          <w:sz w:val="24"/>
          <w:szCs w:val="24"/>
          <w:lang w:val="en-US"/>
        </w:rPr>
        <w:t xml:space="preserve">per Unit </w:t>
      </w:r>
      <w:r w:rsidRPr="3C7507F0" w:rsidR="00AA5F8F">
        <w:rPr>
          <w:rFonts w:cs="Calibri" w:cstheme="minorAscii"/>
          <w:b w:val="1"/>
          <w:bCs w:val="1"/>
          <w:color w:val="auto"/>
          <w:sz w:val="24"/>
          <w:szCs w:val="24"/>
          <w:lang w:val="en-US"/>
        </w:rPr>
        <w:t>(currency/</w:t>
      </w:r>
      <w:r w:rsidRPr="3C7507F0" w:rsidR="004F76A9">
        <w:rPr>
          <w:rFonts w:cs="Calibri" w:cstheme="minorAscii"/>
          <w:b w:val="1"/>
          <w:bCs w:val="1"/>
          <w:color w:val="auto"/>
          <w:sz w:val="24"/>
          <w:szCs w:val="24"/>
          <w:lang w:val="en-US"/>
        </w:rPr>
        <w:t>unit</w:t>
      </w:r>
      <w:r w:rsidRPr="3C7507F0" w:rsidR="00AA5F8F">
        <w:rPr>
          <w:rFonts w:cs="Calibri" w:cstheme="minorAscii"/>
          <w:b w:val="1"/>
          <w:bCs w:val="1"/>
          <w:color w:val="auto"/>
          <w:sz w:val="24"/>
          <w:szCs w:val="24"/>
          <w:lang w:val="en-US"/>
        </w:rPr>
        <w:t>)</w:t>
      </w:r>
    </w:p>
    <w:p w:rsidRPr="009F6502" w:rsidR="008B38D1" w:rsidP="3C7507F0" w:rsidRDefault="008B38D1" w14:paraId="75DB4F8C" w14:textId="77777777">
      <w:pPr>
        <w:jc w:val="both"/>
        <w:rPr>
          <w:rFonts w:cs="Calibri" w:cstheme="minorAscii"/>
          <w:color w:val="auto"/>
          <w:sz w:val="24"/>
          <w:szCs w:val="24"/>
          <w:lang w:val="en-US"/>
        </w:rPr>
      </w:pPr>
      <w:r w:rsidRPr="3C7507F0" w:rsidR="008B38D1">
        <w:rPr>
          <w:rFonts w:cs="Calibri" w:cstheme="minorAscii"/>
          <w:color w:val="auto"/>
          <w:sz w:val="24"/>
          <w:szCs w:val="24"/>
          <w:lang w:val="en-US"/>
        </w:rPr>
        <w:t xml:space="preserve">Field Name: </w:t>
      </w:r>
      <w:r>
        <w:tab/>
      </w:r>
      <w:r w:rsidRPr="3C7507F0" w:rsidR="008B38D1">
        <w:rPr>
          <w:rFonts w:cs="Calibri" w:cstheme="minorAscii"/>
          <w:color w:val="auto"/>
          <w:sz w:val="24"/>
          <w:szCs w:val="24"/>
          <w:lang w:val="en-US"/>
        </w:rPr>
        <w:t>EDESPANT</w:t>
      </w:r>
    </w:p>
    <w:p w:rsidRPr="009F6502" w:rsidR="008B38D1" w:rsidP="3C7507F0" w:rsidRDefault="008B38D1" w14:paraId="7987A48B" w14:textId="77777777">
      <w:pPr>
        <w:ind w:left="1470" w:hanging="1470"/>
        <w:jc w:val="both"/>
        <w:rPr>
          <w:rFonts w:cs="Calibri" w:cstheme="minorAscii"/>
          <w:color w:val="auto"/>
          <w:sz w:val="24"/>
          <w:szCs w:val="24"/>
          <w:lang w:val="en-US"/>
        </w:rPr>
      </w:pPr>
      <w:r w:rsidRPr="3C7507F0" w:rsidR="008B38D1">
        <w:rPr>
          <w:rFonts w:cs="Calibri" w:cstheme="minorAscii"/>
          <w:color w:val="auto"/>
          <w:sz w:val="24"/>
          <w:szCs w:val="24"/>
          <w:lang w:val="en-US"/>
        </w:rPr>
        <w:t>Description:</w:t>
      </w:r>
      <w:r>
        <w:tab/>
      </w:r>
      <w:r w:rsidRPr="3C7507F0" w:rsidR="00D414ED">
        <w:rPr>
          <w:rFonts w:cs="Calibri" w:cstheme="minorAscii"/>
          <w:color w:val="auto"/>
          <w:sz w:val="24"/>
          <w:szCs w:val="24"/>
          <w:lang w:val="en-US"/>
        </w:rPr>
        <w:t>I</w:t>
      </w:r>
      <w:r w:rsidRPr="3C7507F0" w:rsidR="008B38D1">
        <w:rPr>
          <w:rFonts w:cs="Calibri" w:cstheme="minorAscii"/>
          <w:color w:val="auto"/>
          <w:sz w:val="24"/>
          <w:szCs w:val="24"/>
          <w:lang w:val="en-US"/>
        </w:rPr>
        <w:t xml:space="preserve">f the payment has </w:t>
      </w:r>
      <w:r w:rsidRPr="3C7507F0" w:rsidR="008B38D1">
        <w:rPr>
          <w:rFonts w:cs="Calibri" w:cstheme="minorAscii"/>
          <w:color w:val="auto"/>
          <w:sz w:val="24"/>
          <w:szCs w:val="24"/>
          <w:lang w:val="en-US"/>
        </w:rPr>
        <w:t xml:space="preserve">been </w:t>
      </w:r>
      <w:r w:rsidRPr="3C7507F0" w:rsidR="008B38D1">
        <w:rPr>
          <w:rFonts w:cs="Calibri" w:cstheme="minorAscii"/>
          <w:color w:val="auto"/>
          <w:sz w:val="24"/>
          <w:szCs w:val="24"/>
          <w:lang w:val="en-US"/>
        </w:rPr>
        <w:t>anticipated</w:t>
      </w:r>
      <w:r w:rsidRPr="3C7507F0" w:rsidR="008B38D1">
        <w:rPr>
          <w:rFonts w:cs="Calibri" w:cstheme="minorAscii"/>
          <w:color w:val="auto"/>
          <w:sz w:val="24"/>
          <w:szCs w:val="24"/>
          <w:lang w:val="en-US"/>
        </w:rPr>
        <w:t xml:space="preserve">, and for that reason a discount has been granted to your customer, report the unit value, clarifying if such discount is granted in the form of credit, discount on future sales or merchandise. </w:t>
      </w:r>
    </w:p>
    <w:p w:rsidRPr="009F6502" w:rsidR="008B38D1" w:rsidP="3C7507F0" w:rsidRDefault="008B38D1" w14:paraId="63C05DE8" w14:textId="5D0612A0">
      <w:pPr>
        <w:ind w:left="1410" w:hanging="1410"/>
        <w:jc w:val="both"/>
        <w:rPr>
          <w:rFonts w:cs="Calibri" w:cstheme="minorAscii"/>
          <w:color w:val="auto"/>
          <w:sz w:val="24"/>
          <w:szCs w:val="24"/>
          <w:lang w:val="en-US"/>
        </w:rPr>
      </w:pPr>
      <w:r w:rsidRPr="3C7507F0" w:rsidR="008B38D1">
        <w:rPr>
          <w:rFonts w:cs="Calibri" w:cstheme="minorAscii"/>
          <w:color w:val="auto"/>
          <w:sz w:val="24"/>
          <w:szCs w:val="24"/>
          <w:lang w:val="en-US"/>
        </w:rPr>
        <w:t xml:space="preserve">Narrative: </w:t>
      </w:r>
      <w:r>
        <w:tab/>
      </w:r>
      <w:r w:rsidRPr="3C7507F0" w:rsidR="00D414ED">
        <w:rPr>
          <w:rFonts w:cs="Calibri" w:cstheme="minorAscii"/>
          <w:color w:val="auto"/>
          <w:sz w:val="24"/>
          <w:szCs w:val="24"/>
          <w:lang w:val="en-US"/>
        </w:rPr>
        <w:t>E</w:t>
      </w:r>
      <w:r w:rsidRPr="3C7507F0" w:rsidR="008B38D1">
        <w:rPr>
          <w:rFonts w:cs="Calibri" w:cstheme="minorAscii"/>
          <w:color w:val="auto"/>
          <w:sz w:val="24"/>
          <w:szCs w:val="24"/>
          <w:lang w:val="en-US"/>
        </w:rPr>
        <w:t xml:space="preserve">xplain your policy for granting </w:t>
      </w:r>
      <w:r w:rsidRPr="3C7507F0" w:rsidR="008B38D1">
        <w:rPr>
          <w:rFonts w:cs="Calibri" w:cstheme="minorAscii"/>
          <w:color w:val="auto"/>
          <w:sz w:val="24"/>
          <w:szCs w:val="24"/>
          <w:lang w:val="en-US"/>
        </w:rPr>
        <w:t>early payment</w:t>
      </w:r>
      <w:r w:rsidRPr="3C7507F0" w:rsidR="008B38D1">
        <w:rPr>
          <w:rFonts w:cs="Calibri" w:cstheme="minorAscii"/>
          <w:color w:val="auto"/>
          <w:sz w:val="24"/>
          <w:szCs w:val="24"/>
          <w:lang w:val="en-US"/>
        </w:rPr>
        <w:t xml:space="preserve"> discount. If such discount varies according </w:t>
      </w:r>
      <w:r w:rsidRPr="3C7507F0" w:rsidR="008B38D1">
        <w:rPr>
          <w:rFonts w:cs="Calibri" w:cstheme="minorAscii"/>
          <w:color w:val="auto"/>
          <w:sz w:val="24"/>
          <w:szCs w:val="24"/>
          <w:lang w:val="en-US"/>
        </w:rPr>
        <w:t>with</w:t>
      </w:r>
      <w:r w:rsidRPr="3C7507F0" w:rsidR="008B38D1">
        <w:rPr>
          <w:rFonts w:cs="Calibri" w:cstheme="minorAscii"/>
          <w:color w:val="auto"/>
          <w:sz w:val="24"/>
          <w:szCs w:val="24"/>
          <w:lang w:val="en-US"/>
        </w:rPr>
        <w:t xml:space="preserve"> the customer, provide a brief explanation </w:t>
      </w:r>
      <w:r w:rsidRPr="3C7507F0" w:rsidR="008B38D1">
        <w:rPr>
          <w:rFonts w:cs="Calibri" w:cstheme="minorAscii"/>
          <w:color w:val="auto"/>
          <w:sz w:val="24"/>
          <w:szCs w:val="24"/>
          <w:lang w:val="en-US"/>
        </w:rPr>
        <w:t>on</w:t>
      </w:r>
      <w:r w:rsidRPr="3C7507F0" w:rsidR="008B38D1">
        <w:rPr>
          <w:rFonts w:cs="Calibri" w:cstheme="minorAscii"/>
          <w:color w:val="auto"/>
          <w:sz w:val="24"/>
          <w:szCs w:val="24"/>
          <w:lang w:val="en-US"/>
        </w:rPr>
        <w:t xml:space="preserve"> the adopted policy for each customer category. Explain how you calculated the per-unit discount, providing the discounts worksheet as an attachment to the response. Where available, provide sample documentation for this type of </w:t>
      </w:r>
      <w:r w:rsidRPr="3C7507F0" w:rsidR="008B38D1">
        <w:rPr>
          <w:rFonts w:cs="Calibri" w:cstheme="minorAscii"/>
          <w:color w:val="auto"/>
          <w:sz w:val="24"/>
          <w:szCs w:val="24"/>
          <w:lang w:val="en-US"/>
        </w:rPr>
        <w:t>discount</w:t>
      </w:r>
      <w:r w:rsidRPr="3C7507F0" w:rsidR="00C51E4A">
        <w:rPr>
          <w:rFonts w:cs="Calibri" w:cstheme="minorAscii"/>
          <w:color w:val="auto"/>
          <w:sz w:val="24"/>
          <w:szCs w:val="24"/>
          <w:lang w:val="en-US"/>
        </w:rPr>
        <w:t xml:space="preserve"> </w:t>
      </w:r>
    </w:p>
    <w:p w:rsidRPr="009F6502" w:rsidR="008B38D1" w:rsidP="3C7507F0" w:rsidRDefault="008B38D1" w14:paraId="65DF7F65" w14:textId="77777777">
      <w:pPr>
        <w:spacing w:after="0" w:line="240" w:lineRule="auto"/>
        <w:ind w:left="1410" w:hanging="1410"/>
        <w:jc w:val="both"/>
        <w:rPr>
          <w:rFonts w:cs="Calibri" w:cstheme="minorAscii"/>
          <w:color w:val="auto"/>
          <w:sz w:val="24"/>
          <w:szCs w:val="24"/>
          <w:lang w:val="en-US"/>
        </w:rPr>
      </w:pPr>
    </w:p>
    <w:p w:rsidRPr="009F6502" w:rsidR="008B38D1" w:rsidP="3C7507F0" w:rsidRDefault="008B38D1" w14:paraId="4A273808" w14:textId="77777777">
      <w:pPr>
        <w:jc w:val="both"/>
        <w:rPr>
          <w:rFonts w:cs="Calibri" w:cstheme="minorAscii"/>
          <w:color w:val="auto"/>
          <w:sz w:val="24"/>
          <w:szCs w:val="24"/>
          <w:lang w:val="en-US"/>
        </w:rPr>
      </w:pPr>
      <w:r w:rsidRPr="3C7507F0" w:rsidR="008B38D1">
        <w:rPr>
          <w:rFonts w:cs="Calibri" w:cstheme="minorAscii"/>
          <w:b w:val="1"/>
          <w:bCs w:val="1"/>
          <w:color w:val="auto"/>
          <w:sz w:val="24"/>
          <w:szCs w:val="24"/>
          <w:lang w:val="en-US"/>
        </w:rPr>
        <w:t xml:space="preserve">FIELD NUMBER 13.2: </w:t>
      </w:r>
      <w:r>
        <w:tab/>
      </w:r>
      <w:r w:rsidRPr="3C7507F0" w:rsidR="008B38D1">
        <w:rPr>
          <w:rFonts w:cs="Calibri" w:cstheme="minorAscii"/>
          <w:b w:val="1"/>
          <w:bCs w:val="1"/>
          <w:color w:val="auto"/>
          <w:sz w:val="24"/>
          <w:szCs w:val="24"/>
          <w:lang w:val="en-US"/>
        </w:rPr>
        <w:t xml:space="preserve">Quantity </w:t>
      </w:r>
      <w:r w:rsidRPr="3C7507F0" w:rsidR="00D8549C">
        <w:rPr>
          <w:rFonts w:cs="Calibri" w:cstheme="minorAscii"/>
          <w:b w:val="1"/>
          <w:bCs w:val="1"/>
          <w:color w:val="auto"/>
          <w:sz w:val="24"/>
          <w:szCs w:val="24"/>
          <w:lang w:val="en-US"/>
        </w:rPr>
        <w:t>D</w:t>
      </w:r>
      <w:r w:rsidRPr="3C7507F0" w:rsidR="008B38D1">
        <w:rPr>
          <w:rFonts w:cs="Calibri" w:cstheme="minorAscii"/>
          <w:b w:val="1"/>
          <w:bCs w:val="1"/>
          <w:color w:val="auto"/>
          <w:sz w:val="24"/>
          <w:szCs w:val="24"/>
          <w:lang w:val="en-US"/>
        </w:rPr>
        <w:t>iscount</w:t>
      </w:r>
      <w:r w:rsidRPr="3C7507F0" w:rsidR="00AA5F8F">
        <w:rPr>
          <w:rFonts w:cs="Calibri" w:cstheme="minorAscii"/>
          <w:b w:val="1"/>
          <w:bCs w:val="1"/>
          <w:color w:val="auto"/>
          <w:sz w:val="24"/>
          <w:szCs w:val="24"/>
          <w:lang w:val="en-US"/>
        </w:rPr>
        <w:t xml:space="preserve"> </w:t>
      </w:r>
      <w:r w:rsidRPr="3C7507F0" w:rsidR="00D80555">
        <w:rPr>
          <w:rFonts w:cs="Calibri" w:cstheme="minorAscii"/>
          <w:b w:val="1"/>
          <w:bCs w:val="1"/>
          <w:color w:val="auto"/>
          <w:sz w:val="24"/>
          <w:szCs w:val="24"/>
          <w:lang w:val="en-US"/>
        </w:rPr>
        <w:t xml:space="preserve">per Unit </w:t>
      </w:r>
      <w:r w:rsidRPr="3C7507F0" w:rsidR="00AA5F8F">
        <w:rPr>
          <w:rFonts w:cs="Calibri" w:cstheme="minorAscii"/>
          <w:b w:val="1"/>
          <w:bCs w:val="1"/>
          <w:color w:val="auto"/>
          <w:sz w:val="24"/>
          <w:szCs w:val="24"/>
          <w:lang w:val="en-US"/>
        </w:rPr>
        <w:t>(currency/</w:t>
      </w:r>
      <w:r w:rsidRPr="3C7507F0" w:rsidR="004F76A9">
        <w:rPr>
          <w:rFonts w:cs="Calibri" w:cstheme="minorAscii"/>
          <w:b w:val="1"/>
          <w:bCs w:val="1"/>
          <w:color w:val="auto"/>
          <w:sz w:val="24"/>
          <w:szCs w:val="24"/>
          <w:lang w:val="en-US"/>
        </w:rPr>
        <w:t>unit</w:t>
      </w:r>
      <w:r w:rsidRPr="3C7507F0" w:rsidR="00AA5F8F">
        <w:rPr>
          <w:rFonts w:cs="Calibri" w:cstheme="minorAscii"/>
          <w:b w:val="1"/>
          <w:bCs w:val="1"/>
          <w:color w:val="auto"/>
          <w:sz w:val="24"/>
          <w:szCs w:val="24"/>
          <w:lang w:val="en-US"/>
        </w:rPr>
        <w:t>)</w:t>
      </w:r>
    </w:p>
    <w:p w:rsidRPr="009F6502" w:rsidR="008B38D1" w:rsidP="3C7507F0" w:rsidRDefault="008B38D1" w14:paraId="5D9D6BC9" w14:textId="77777777">
      <w:pPr>
        <w:jc w:val="both"/>
        <w:rPr>
          <w:rFonts w:cs="Calibri" w:cstheme="minorAscii"/>
          <w:color w:val="auto"/>
          <w:sz w:val="24"/>
          <w:szCs w:val="24"/>
          <w:lang w:val="en-US"/>
        </w:rPr>
      </w:pPr>
      <w:r w:rsidRPr="3C7507F0" w:rsidR="008B38D1">
        <w:rPr>
          <w:rFonts w:cs="Calibri" w:cstheme="minorAscii"/>
          <w:color w:val="auto"/>
          <w:sz w:val="24"/>
          <w:szCs w:val="24"/>
          <w:lang w:val="en-US"/>
        </w:rPr>
        <w:t xml:space="preserve">Field Name: </w:t>
      </w:r>
      <w:r>
        <w:tab/>
      </w:r>
      <w:r w:rsidRPr="3C7507F0" w:rsidR="008B38D1">
        <w:rPr>
          <w:rFonts w:cs="Calibri" w:cstheme="minorAscii"/>
          <w:color w:val="auto"/>
          <w:sz w:val="24"/>
          <w:szCs w:val="24"/>
          <w:lang w:val="en-US"/>
        </w:rPr>
        <w:t>EDESQTD</w:t>
      </w:r>
    </w:p>
    <w:p w:rsidRPr="009F6502" w:rsidR="008B38D1" w:rsidP="3C7507F0" w:rsidRDefault="008B38D1" w14:paraId="7B3CF8E6" w14:textId="77777777">
      <w:pPr>
        <w:ind w:left="1410" w:hanging="1410"/>
        <w:jc w:val="both"/>
        <w:rPr>
          <w:rFonts w:cs="Calibri" w:cstheme="minorAscii"/>
          <w:color w:val="auto"/>
          <w:sz w:val="24"/>
          <w:szCs w:val="24"/>
          <w:lang w:val="en-US"/>
        </w:rPr>
      </w:pPr>
      <w:r w:rsidRPr="3C7507F0" w:rsidR="008B38D1">
        <w:rPr>
          <w:rFonts w:cs="Calibri" w:cstheme="minorAscii"/>
          <w:color w:val="auto"/>
          <w:sz w:val="24"/>
          <w:szCs w:val="24"/>
          <w:lang w:val="en-US"/>
        </w:rPr>
        <w:t xml:space="preserve">Description: </w:t>
      </w:r>
      <w:r>
        <w:tab/>
      </w:r>
      <w:r w:rsidRPr="3C7507F0" w:rsidR="00D414ED">
        <w:rPr>
          <w:rFonts w:cs="Calibri" w:cstheme="minorAscii"/>
          <w:color w:val="auto"/>
          <w:sz w:val="24"/>
          <w:szCs w:val="24"/>
          <w:lang w:val="en-US"/>
        </w:rPr>
        <w:t>I</w:t>
      </w:r>
      <w:r w:rsidRPr="3C7507F0" w:rsidR="008B38D1">
        <w:rPr>
          <w:rFonts w:cs="Calibri" w:cstheme="minorAscii"/>
          <w:color w:val="auto"/>
          <w:sz w:val="24"/>
          <w:szCs w:val="24"/>
          <w:lang w:val="en-US"/>
        </w:rPr>
        <w:t xml:space="preserve">f a discount has </w:t>
      </w:r>
      <w:r w:rsidRPr="3C7507F0" w:rsidR="008B38D1">
        <w:rPr>
          <w:rFonts w:cs="Calibri" w:cstheme="minorAscii"/>
          <w:color w:val="auto"/>
          <w:sz w:val="24"/>
          <w:szCs w:val="24"/>
          <w:lang w:val="en-US"/>
        </w:rPr>
        <w:t>been granted</w:t>
      </w:r>
      <w:r w:rsidRPr="3C7507F0" w:rsidR="008B38D1">
        <w:rPr>
          <w:rFonts w:cs="Calibri" w:cstheme="minorAscii"/>
          <w:color w:val="auto"/>
          <w:sz w:val="24"/>
          <w:szCs w:val="24"/>
          <w:lang w:val="en-US"/>
        </w:rPr>
        <w:t xml:space="preserve"> due to the quantities sold, report the unit value of such discount. This field should only </w:t>
      </w:r>
      <w:r w:rsidRPr="3C7507F0" w:rsidR="008B38D1">
        <w:rPr>
          <w:rFonts w:cs="Calibri" w:cstheme="minorAscii"/>
          <w:color w:val="auto"/>
          <w:sz w:val="24"/>
          <w:szCs w:val="24"/>
          <w:lang w:val="en-US"/>
        </w:rPr>
        <w:t>be filled</w:t>
      </w:r>
      <w:r w:rsidRPr="3C7507F0" w:rsidR="008B38D1">
        <w:rPr>
          <w:rFonts w:cs="Calibri" w:cstheme="minorAscii"/>
          <w:color w:val="auto"/>
          <w:sz w:val="24"/>
          <w:szCs w:val="24"/>
          <w:lang w:val="en-US"/>
        </w:rPr>
        <w:t xml:space="preserve"> if the discount was granted after the invoice issuance.</w:t>
      </w:r>
    </w:p>
    <w:p w:rsidRPr="009F6502" w:rsidR="008B38D1" w:rsidP="3C7507F0" w:rsidRDefault="008B38D1" w14:paraId="6D258B8F" w14:textId="77777777">
      <w:pPr>
        <w:ind w:left="1410" w:hanging="1410"/>
        <w:jc w:val="both"/>
        <w:rPr>
          <w:rFonts w:cs="Calibri" w:cstheme="minorAscii"/>
          <w:color w:val="auto"/>
          <w:sz w:val="24"/>
          <w:szCs w:val="24"/>
          <w:lang w:val="en-US"/>
        </w:rPr>
      </w:pPr>
      <w:r w:rsidRPr="3C7507F0" w:rsidR="008B38D1">
        <w:rPr>
          <w:rFonts w:cs="Calibri" w:cstheme="minorAscii"/>
          <w:color w:val="auto"/>
          <w:sz w:val="24"/>
          <w:szCs w:val="24"/>
          <w:lang w:val="en-US"/>
        </w:rPr>
        <w:t xml:space="preserve">Narrative: </w:t>
      </w:r>
      <w:r>
        <w:tab/>
      </w:r>
      <w:r w:rsidRPr="3C7507F0" w:rsidR="00D414ED">
        <w:rPr>
          <w:rFonts w:cs="Calibri" w:cstheme="minorAscii"/>
          <w:color w:val="auto"/>
          <w:sz w:val="24"/>
          <w:szCs w:val="24"/>
          <w:lang w:val="en-US"/>
        </w:rPr>
        <w:t>E</w:t>
      </w:r>
      <w:r w:rsidRPr="3C7507F0" w:rsidR="008B38D1">
        <w:rPr>
          <w:rFonts w:cs="Calibri" w:cstheme="minorAscii"/>
          <w:color w:val="auto"/>
          <w:sz w:val="24"/>
          <w:szCs w:val="24"/>
          <w:lang w:val="en-US"/>
        </w:rPr>
        <w:t xml:space="preserve">xplain your policy for granting quantity discount, clarifying if such discount </w:t>
      </w:r>
      <w:r w:rsidRPr="3C7507F0" w:rsidR="008B38D1">
        <w:rPr>
          <w:rFonts w:cs="Calibri" w:cstheme="minorAscii"/>
          <w:color w:val="auto"/>
          <w:sz w:val="24"/>
          <w:szCs w:val="24"/>
          <w:lang w:val="en-US"/>
        </w:rPr>
        <w:t>is granted</w:t>
      </w:r>
      <w:r w:rsidRPr="3C7507F0" w:rsidR="008B38D1">
        <w:rPr>
          <w:rFonts w:cs="Calibri" w:cstheme="minorAscii"/>
          <w:color w:val="auto"/>
          <w:sz w:val="24"/>
          <w:szCs w:val="24"/>
          <w:lang w:val="en-US"/>
        </w:rPr>
        <w:t xml:space="preserve"> in the form of credit, discount on future sales or merchandise. If such discount varies </w:t>
      </w:r>
      <w:r w:rsidRPr="3C7507F0" w:rsidR="008B38D1">
        <w:rPr>
          <w:rFonts w:cs="Calibri" w:cstheme="minorAscii"/>
          <w:color w:val="auto"/>
          <w:sz w:val="24"/>
          <w:szCs w:val="24"/>
          <w:lang w:val="en-US"/>
        </w:rPr>
        <w:t xml:space="preserve">according </w:t>
      </w:r>
      <w:r w:rsidRPr="3C7507F0" w:rsidR="008B38D1">
        <w:rPr>
          <w:rFonts w:cs="Calibri" w:cstheme="minorAscii"/>
          <w:color w:val="auto"/>
          <w:sz w:val="24"/>
          <w:szCs w:val="24"/>
          <w:lang w:val="en-US"/>
        </w:rPr>
        <w:t>with</w:t>
      </w:r>
      <w:r w:rsidRPr="3C7507F0" w:rsidR="008B38D1">
        <w:rPr>
          <w:rFonts w:cs="Calibri" w:cstheme="minorAscii"/>
          <w:color w:val="auto"/>
          <w:sz w:val="24"/>
          <w:szCs w:val="24"/>
          <w:lang w:val="en-US"/>
        </w:rPr>
        <w:t xml:space="preserve"> the customer, provide a brief explanation </w:t>
      </w:r>
      <w:r w:rsidRPr="3C7507F0" w:rsidR="008B38D1">
        <w:rPr>
          <w:rFonts w:cs="Calibri" w:cstheme="minorAscii"/>
          <w:color w:val="auto"/>
          <w:sz w:val="24"/>
          <w:szCs w:val="24"/>
          <w:lang w:val="en-US"/>
        </w:rPr>
        <w:t>on</w:t>
      </w:r>
      <w:r w:rsidRPr="3C7507F0" w:rsidR="008B38D1">
        <w:rPr>
          <w:rFonts w:cs="Calibri" w:cstheme="minorAscii"/>
          <w:color w:val="auto"/>
          <w:sz w:val="24"/>
          <w:szCs w:val="24"/>
          <w:lang w:val="en-US"/>
        </w:rPr>
        <w:t xml:space="preserve"> the adopted policy for each customer category. Explain how you calculated the per-unit discount. Provide the discounts worksheet as an attachment to the response or another equivalent document. </w:t>
      </w:r>
    </w:p>
    <w:p w:rsidRPr="009F6502" w:rsidR="008B38D1" w:rsidP="3C7507F0" w:rsidRDefault="008B38D1" w14:paraId="5467DE77" w14:textId="77777777">
      <w:pPr>
        <w:spacing w:after="0" w:line="240" w:lineRule="auto"/>
        <w:jc w:val="both"/>
        <w:rPr>
          <w:rFonts w:cs="Calibri" w:cstheme="minorAscii"/>
          <w:color w:val="auto"/>
          <w:sz w:val="24"/>
          <w:szCs w:val="24"/>
          <w:lang w:val="en-US"/>
        </w:rPr>
      </w:pPr>
    </w:p>
    <w:p w:rsidRPr="009F6502" w:rsidR="008B38D1" w:rsidP="3C7507F0" w:rsidRDefault="008B38D1" w14:paraId="2FCE5C44" w14:textId="77777777">
      <w:pPr>
        <w:jc w:val="both"/>
        <w:rPr>
          <w:rFonts w:cs="Calibri" w:cstheme="minorAscii"/>
          <w:color w:val="auto"/>
          <w:sz w:val="24"/>
          <w:szCs w:val="24"/>
          <w:lang w:val="en-US"/>
        </w:rPr>
      </w:pPr>
      <w:r w:rsidRPr="3C7507F0" w:rsidR="008B38D1">
        <w:rPr>
          <w:rFonts w:cs="Calibri" w:cstheme="minorAscii"/>
          <w:b w:val="1"/>
          <w:bCs w:val="1"/>
          <w:color w:val="auto"/>
          <w:sz w:val="24"/>
          <w:szCs w:val="24"/>
          <w:lang w:val="en-US"/>
        </w:rPr>
        <w:t xml:space="preserve">FIELD NUMBER </w:t>
      </w:r>
      <w:r w:rsidRPr="3C7507F0" w:rsidR="008B38D1">
        <w:rPr>
          <w:rFonts w:cs="Calibri" w:cstheme="minorAscii"/>
          <w:b w:val="1"/>
          <w:bCs w:val="1"/>
          <w:color w:val="auto"/>
          <w:sz w:val="24"/>
          <w:szCs w:val="24"/>
          <w:lang w:val="en-US"/>
        </w:rPr>
        <w:t>13.(</w:t>
      </w:r>
      <w:r w:rsidRPr="3C7507F0" w:rsidR="008B38D1">
        <w:rPr>
          <w:rFonts w:cs="Calibri" w:cstheme="minorAscii"/>
          <w:b w:val="1"/>
          <w:bCs w:val="1"/>
          <w:color w:val="auto"/>
          <w:sz w:val="24"/>
          <w:szCs w:val="24"/>
          <w:lang w:val="en-US"/>
        </w:rPr>
        <w:t xml:space="preserve">3 until n): </w:t>
      </w:r>
      <w:r>
        <w:tab/>
      </w:r>
      <w:r w:rsidRPr="3C7507F0" w:rsidR="00D8549C">
        <w:rPr>
          <w:rFonts w:cs="Calibri" w:cstheme="minorAscii"/>
          <w:b w:val="1"/>
          <w:bCs w:val="1"/>
          <w:color w:val="auto"/>
          <w:sz w:val="24"/>
          <w:szCs w:val="24"/>
          <w:lang w:val="en-US"/>
        </w:rPr>
        <w:t>Other</w:t>
      </w:r>
      <w:r w:rsidRPr="3C7507F0" w:rsidR="008B38D1">
        <w:rPr>
          <w:rFonts w:cs="Calibri" w:cstheme="minorAscii"/>
          <w:b w:val="1"/>
          <w:bCs w:val="1"/>
          <w:color w:val="auto"/>
          <w:sz w:val="24"/>
          <w:szCs w:val="24"/>
          <w:lang w:val="en-US"/>
        </w:rPr>
        <w:t xml:space="preserve"> </w:t>
      </w:r>
      <w:r w:rsidRPr="3C7507F0" w:rsidR="00D8549C">
        <w:rPr>
          <w:rFonts w:cs="Calibri" w:cstheme="minorAscii"/>
          <w:b w:val="1"/>
          <w:bCs w:val="1"/>
          <w:color w:val="auto"/>
          <w:sz w:val="24"/>
          <w:szCs w:val="24"/>
          <w:lang w:val="en-US"/>
        </w:rPr>
        <w:t>D</w:t>
      </w:r>
      <w:r w:rsidRPr="3C7507F0" w:rsidR="008B38D1">
        <w:rPr>
          <w:rFonts w:cs="Calibri" w:cstheme="minorAscii"/>
          <w:b w:val="1"/>
          <w:bCs w:val="1"/>
          <w:color w:val="auto"/>
          <w:sz w:val="24"/>
          <w:szCs w:val="24"/>
          <w:lang w:val="en-US"/>
        </w:rPr>
        <w:t>iscounts</w:t>
      </w:r>
      <w:r w:rsidRPr="3C7507F0" w:rsidR="00AA5F8F">
        <w:rPr>
          <w:rFonts w:cs="Calibri" w:cstheme="minorAscii"/>
          <w:b w:val="1"/>
          <w:bCs w:val="1"/>
          <w:color w:val="auto"/>
          <w:sz w:val="24"/>
          <w:szCs w:val="24"/>
          <w:lang w:val="en-US"/>
        </w:rPr>
        <w:t xml:space="preserve"> (currency/</w:t>
      </w:r>
      <w:r w:rsidRPr="3C7507F0" w:rsidR="004F76A9">
        <w:rPr>
          <w:rFonts w:cs="Calibri" w:cstheme="minorAscii"/>
          <w:b w:val="1"/>
          <w:bCs w:val="1"/>
          <w:color w:val="auto"/>
          <w:sz w:val="24"/>
          <w:szCs w:val="24"/>
          <w:lang w:val="en-US"/>
        </w:rPr>
        <w:t>unit</w:t>
      </w:r>
      <w:r w:rsidRPr="3C7507F0" w:rsidR="00AA5F8F">
        <w:rPr>
          <w:rFonts w:cs="Calibri" w:cstheme="minorAscii"/>
          <w:b w:val="1"/>
          <w:bCs w:val="1"/>
          <w:color w:val="auto"/>
          <w:sz w:val="24"/>
          <w:szCs w:val="24"/>
          <w:lang w:val="en-US"/>
        </w:rPr>
        <w:t>)</w:t>
      </w:r>
    </w:p>
    <w:p w:rsidRPr="009F6502" w:rsidR="008B38D1" w:rsidP="3C7507F0" w:rsidRDefault="008B38D1" w14:paraId="1AB658CC" w14:textId="77777777">
      <w:pPr>
        <w:jc w:val="both"/>
        <w:rPr>
          <w:rFonts w:cs="Calibri" w:cstheme="minorAscii"/>
          <w:color w:val="auto"/>
          <w:sz w:val="24"/>
          <w:szCs w:val="24"/>
          <w:lang w:val="en-US"/>
        </w:rPr>
      </w:pPr>
      <w:r w:rsidRPr="3C7507F0" w:rsidR="008B38D1">
        <w:rPr>
          <w:rFonts w:cs="Calibri" w:cstheme="minorAscii"/>
          <w:color w:val="auto"/>
          <w:sz w:val="24"/>
          <w:szCs w:val="24"/>
          <w:lang w:val="en-US"/>
        </w:rPr>
        <w:t xml:space="preserve">Field Name: </w:t>
      </w:r>
      <w:r>
        <w:tab/>
      </w:r>
      <w:r w:rsidRPr="3C7507F0" w:rsidR="008B38D1">
        <w:rPr>
          <w:rFonts w:cs="Calibri" w:cstheme="minorAscii"/>
          <w:color w:val="auto"/>
          <w:sz w:val="24"/>
          <w:szCs w:val="24"/>
          <w:lang w:val="en-US"/>
        </w:rPr>
        <w:t>EOUTDES</w:t>
      </w:r>
      <w:r w:rsidRPr="3C7507F0" w:rsidR="003244BF">
        <w:rPr>
          <w:rFonts w:cs="Calibri" w:cstheme="minorAscii"/>
          <w:color w:val="auto"/>
          <w:sz w:val="24"/>
          <w:szCs w:val="24"/>
          <w:lang w:val="en-US"/>
        </w:rPr>
        <w:t xml:space="preserve"> (3 until n)</w:t>
      </w:r>
    </w:p>
    <w:p w:rsidRPr="009F6502" w:rsidR="008B38D1" w:rsidP="3C7507F0" w:rsidRDefault="008B38D1" w14:paraId="60795782" w14:textId="77777777">
      <w:pPr>
        <w:ind w:left="1410" w:hanging="1410"/>
        <w:rPr>
          <w:rFonts w:cs="Calibri" w:cstheme="minorAscii"/>
          <w:color w:val="auto"/>
          <w:sz w:val="24"/>
          <w:szCs w:val="24"/>
          <w:lang w:val="en-US"/>
        </w:rPr>
      </w:pPr>
      <w:r w:rsidRPr="3C7507F0" w:rsidR="008B38D1">
        <w:rPr>
          <w:rFonts w:cs="Calibri" w:cstheme="minorAscii"/>
          <w:color w:val="auto"/>
          <w:sz w:val="24"/>
          <w:szCs w:val="24"/>
          <w:lang w:val="en-US"/>
        </w:rPr>
        <w:t xml:space="preserve">Description: </w:t>
      </w:r>
      <w:r>
        <w:tab/>
      </w:r>
      <w:r w:rsidRPr="3C7507F0" w:rsidR="00D414ED">
        <w:rPr>
          <w:rFonts w:cs="Calibri" w:cstheme="minorAscii"/>
          <w:color w:val="auto"/>
          <w:sz w:val="24"/>
          <w:szCs w:val="24"/>
          <w:lang w:val="en-US"/>
        </w:rPr>
        <w:t>R</w:t>
      </w:r>
      <w:r w:rsidRPr="3C7507F0" w:rsidR="008B38D1">
        <w:rPr>
          <w:rFonts w:cs="Calibri" w:cstheme="minorAscii"/>
          <w:color w:val="auto"/>
          <w:sz w:val="24"/>
          <w:szCs w:val="24"/>
          <w:lang w:val="en-US"/>
        </w:rPr>
        <w:t xml:space="preserve">eport the unit value of other discounts granted to the customer, clarifying if such discounts have already </w:t>
      </w:r>
      <w:r w:rsidRPr="3C7507F0" w:rsidR="008B38D1">
        <w:rPr>
          <w:rFonts w:cs="Calibri" w:cstheme="minorAscii"/>
          <w:color w:val="auto"/>
          <w:sz w:val="24"/>
          <w:szCs w:val="24"/>
          <w:lang w:val="en-US"/>
        </w:rPr>
        <w:t>been considered</w:t>
      </w:r>
      <w:r w:rsidRPr="3C7507F0" w:rsidR="008B38D1">
        <w:rPr>
          <w:rFonts w:cs="Calibri" w:cstheme="minorAscii"/>
          <w:color w:val="auto"/>
          <w:sz w:val="24"/>
          <w:szCs w:val="24"/>
          <w:lang w:val="en-US"/>
        </w:rPr>
        <w:t xml:space="preserve"> for </w:t>
      </w:r>
      <w:r w:rsidRPr="3C7507F0" w:rsidR="008B38D1">
        <w:rPr>
          <w:rFonts w:cs="Calibri" w:cstheme="minorAscii"/>
          <w:color w:val="auto"/>
          <w:sz w:val="24"/>
          <w:szCs w:val="24"/>
          <w:lang w:val="en-US"/>
        </w:rPr>
        <w:t>determining</w:t>
      </w:r>
      <w:r w:rsidRPr="3C7507F0" w:rsidR="008B38D1">
        <w:rPr>
          <w:rFonts w:cs="Calibri" w:cstheme="minorAscii"/>
          <w:color w:val="auto"/>
          <w:sz w:val="24"/>
          <w:szCs w:val="24"/>
          <w:lang w:val="en-US"/>
        </w:rPr>
        <w:t xml:space="preserve"> the gross unit price referred in the field 12.0. Create a separate field for reporting each discount granted. Each record on the database must correspond to a</w:t>
      </w:r>
      <w:r w:rsidRPr="3C7507F0" w:rsidR="008B38D1">
        <w:rPr>
          <w:rFonts w:cs="Calibri" w:cstheme="minorAscii"/>
          <w:color w:val="auto"/>
          <w:sz w:val="24"/>
          <w:szCs w:val="24"/>
          <w:lang w:val="en-US"/>
        </w:rPr>
        <w:t xml:space="preserve"> row of the invoice</w:t>
      </w:r>
      <w:r w:rsidRPr="3C7507F0" w:rsidR="008B38D1">
        <w:rPr>
          <w:rFonts w:cs="Calibri" w:cstheme="minorAscii"/>
          <w:i w:val="1"/>
          <w:iCs w:val="1"/>
          <w:color w:val="auto"/>
          <w:sz w:val="24"/>
          <w:szCs w:val="24"/>
          <w:lang w:val="en-US"/>
        </w:rPr>
        <w:t xml:space="preserve">. </w:t>
      </w:r>
    </w:p>
    <w:p w:rsidRPr="009F6502" w:rsidR="008B38D1" w:rsidP="3C7507F0" w:rsidRDefault="008B38D1" w14:paraId="2A1F086B" w14:textId="77777777">
      <w:pPr>
        <w:ind w:left="1410" w:hanging="1410"/>
        <w:jc w:val="both"/>
        <w:rPr>
          <w:rFonts w:cs="Calibri" w:cstheme="minorAscii"/>
          <w:color w:val="auto"/>
          <w:sz w:val="24"/>
          <w:szCs w:val="24"/>
          <w:lang w:val="en-US"/>
        </w:rPr>
      </w:pPr>
      <w:r w:rsidRPr="3C7507F0" w:rsidR="008B38D1">
        <w:rPr>
          <w:rFonts w:cs="Calibri" w:cstheme="minorAscii"/>
          <w:color w:val="auto"/>
          <w:sz w:val="24"/>
          <w:szCs w:val="24"/>
          <w:lang w:val="en-US"/>
        </w:rPr>
        <w:t>Narr</w:t>
      </w:r>
      <w:r w:rsidRPr="3C7507F0" w:rsidR="00CB2FD2">
        <w:rPr>
          <w:rFonts w:cs="Calibri" w:cstheme="minorAscii"/>
          <w:color w:val="auto"/>
          <w:sz w:val="24"/>
          <w:szCs w:val="24"/>
          <w:lang w:val="en-US"/>
        </w:rPr>
        <w:t xml:space="preserve">ative: </w:t>
      </w:r>
      <w:r>
        <w:tab/>
      </w:r>
      <w:r w:rsidRPr="3C7507F0" w:rsidR="00D414ED">
        <w:rPr>
          <w:rFonts w:cs="Calibri" w:cstheme="minorAscii"/>
          <w:color w:val="auto"/>
          <w:sz w:val="24"/>
          <w:szCs w:val="24"/>
          <w:lang w:val="en-US"/>
        </w:rPr>
        <w:t>E</w:t>
      </w:r>
      <w:r w:rsidRPr="3C7507F0" w:rsidR="00CB2FD2">
        <w:rPr>
          <w:rFonts w:cs="Calibri" w:cstheme="minorAscii"/>
          <w:color w:val="auto"/>
          <w:sz w:val="24"/>
          <w:szCs w:val="24"/>
          <w:lang w:val="en-US"/>
        </w:rPr>
        <w:t>xplain your policy</w:t>
      </w:r>
      <w:r w:rsidRPr="3C7507F0" w:rsidR="008B38D1">
        <w:rPr>
          <w:rFonts w:cs="Calibri" w:cstheme="minorAscii"/>
          <w:color w:val="auto"/>
          <w:sz w:val="24"/>
          <w:szCs w:val="24"/>
          <w:lang w:val="en-US"/>
        </w:rPr>
        <w:t xml:space="preserve"> for granting </w:t>
      </w:r>
      <w:r w:rsidRPr="3C7507F0" w:rsidR="003244BF">
        <w:rPr>
          <w:rFonts w:cs="Calibri" w:cstheme="minorAscii"/>
          <w:color w:val="auto"/>
          <w:sz w:val="24"/>
          <w:szCs w:val="24"/>
          <w:lang w:val="en-US"/>
        </w:rPr>
        <w:t>other</w:t>
      </w:r>
      <w:r w:rsidRPr="3C7507F0" w:rsidR="008B38D1">
        <w:rPr>
          <w:rFonts w:cs="Calibri" w:cstheme="minorAscii"/>
          <w:color w:val="auto"/>
          <w:sz w:val="24"/>
          <w:szCs w:val="24"/>
          <w:lang w:val="en-US"/>
        </w:rPr>
        <w:t xml:space="preserve"> discount</w:t>
      </w:r>
      <w:r w:rsidRPr="3C7507F0" w:rsidR="00597647">
        <w:rPr>
          <w:rFonts w:cs="Calibri" w:cstheme="minorAscii"/>
          <w:color w:val="auto"/>
          <w:sz w:val="24"/>
          <w:szCs w:val="24"/>
          <w:lang w:val="en-US"/>
        </w:rPr>
        <w:t>s</w:t>
      </w:r>
      <w:r w:rsidRPr="3C7507F0" w:rsidR="008B38D1">
        <w:rPr>
          <w:rFonts w:cs="Calibri" w:cstheme="minorAscii"/>
          <w:color w:val="auto"/>
          <w:sz w:val="24"/>
          <w:szCs w:val="24"/>
          <w:lang w:val="en-US"/>
        </w:rPr>
        <w:t xml:space="preserve">, clarifying if such discount </w:t>
      </w:r>
      <w:r w:rsidRPr="3C7507F0" w:rsidR="008B38D1">
        <w:rPr>
          <w:rFonts w:cs="Calibri" w:cstheme="minorAscii"/>
          <w:color w:val="auto"/>
          <w:sz w:val="24"/>
          <w:szCs w:val="24"/>
          <w:lang w:val="en-US"/>
        </w:rPr>
        <w:t>is granted</w:t>
      </w:r>
      <w:r w:rsidRPr="3C7507F0" w:rsidR="008B38D1">
        <w:rPr>
          <w:rFonts w:cs="Calibri" w:cstheme="minorAscii"/>
          <w:color w:val="auto"/>
          <w:sz w:val="24"/>
          <w:szCs w:val="24"/>
          <w:lang w:val="en-US"/>
        </w:rPr>
        <w:t xml:space="preserve"> in the form of credit, discount on future sales or merchandise. If such discount varies according </w:t>
      </w:r>
      <w:r w:rsidRPr="3C7507F0" w:rsidR="008B38D1">
        <w:rPr>
          <w:rFonts w:cs="Calibri" w:cstheme="minorAscii"/>
          <w:color w:val="auto"/>
          <w:sz w:val="24"/>
          <w:szCs w:val="24"/>
          <w:lang w:val="en-US"/>
        </w:rPr>
        <w:t>with</w:t>
      </w:r>
      <w:r w:rsidRPr="3C7507F0" w:rsidR="008B38D1">
        <w:rPr>
          <w:rFonts w:cs="Calibri" w:cstheme="minorAscii"/>
          <w:color w:val="auto"/>
          <w:sz w:val="24"/>
          <w:szCs w:val="24"/>
          <w:lang w:val="en-US"/>
        </w:rPr>
        <w:t xml:space="preserve"> the customer, provide a brief explanation </w:t>
      </w:r>
      <w:r w:rsidRPr="3C7507F0" w:rsidR="008B38D1">
        <w:rPr>
          <w:rFonts w:cs="Calibri" w:cstheme="minorAscii"/>
          <w:color w:val="auto"/>
          <w:sz w:val="24"/>
          <w:szCs w:val="24"/>
          <w:lang w:val="en-US"/>
        </w:rPr>
        <w:t>on</w:t>
      </w:r>
      <w:r w:rsidRPr="3C7507F0" w:rsidR="008B38D1">
        <w:rPr>
          <w:rFonts w:cs="Calibri" w:cstheme="minorAscii"/>
          <w:color w:val="auto"/>
          <w:sz w:val="24"/>
          <w:szCs w:val="24"/>
          <w:lang w:val="en-US"/>
        </w:rPr>
        <w:t xml:space="preserve"> the adopted policy for each customer category. Explain how you calculated the per-unit discount. Provide the discounts worksheet as an attachment to the response or another equivalent document. </w:t>
      </w:r>
    </w:p>
    <w:p w:rsidRPr="009F6502" w:rsidR="00034DE3" w:rsidP="3C7507F0" w:rsidRDefault="00034DE3" w14:paraId="0392C3D2" w14:textId="77777777">
      <w:pPr>
        <w:spacing w:after="0" w:line="240" w:lineRule="auto"/>
        <w:ind w:left="1412" w:hanging="1412"/>
        <w:jc w:val="both"/>
        <w:rPr>
          <w:rFonts w:cs="Calibri" w:cstheme="minorAscii"/>
          <w:color w:val="auto"/>
          <w:sz w:val="24"/>
          <w:szCs w:val="24"/>
          <w:lang w:val="en-US"/>
        </w:rPr>
      </w:pPr>
    </w:p>
    <w:p w:rsidRPr="009F6502" w:rsidR="008B38D1" w:rsidP="351546FD" w:rsidRDefault="008B38D1" w14:paraId="306F05B0" w14:textId="77777777">
      <w:pPr>
        <w:jc w:val="both"/>
        <w:rPr>
          <w:rFonts w:cs="Calibri" w:cstheme="minorAscii"/>
          <w:color w:val="auto"/>
          <w:sz w:val="24"/>
          <w:szCs w:val="24"/>
          <w:lang w:val="pt-BR"/>
        </w:rPr>
      </w:pPr>
      <w:r w:rsidRPr="351546FD" w:rsidR="008B38D1">
        <w:rPr>
          <w:rFonts w:cs="Calibri" w:cstheme="minorAscii"/>
          <w:b w:val="1"/>
          <w:bCs w:val="1"/>
          <w:color w:val="auto"/>
          <w:sz w:val="24"/>
          <w:szCs w:val="24"/>
          <w:lang w:val="pt-BR"/>
        </w:rPr>
        <w:t xml:space="preserve">FIELD NUMBER </w:t>
      </w:r>
      <w:r w:rsidRPr="351546FD" w:rsidR="008B38D1">
        <w:rPr>
          <w:rFonts w:cs="Calibri" w:cstheme="minorAscii"/>
          <w:b w:val="1"/>
          <w:bCs w:val="1"/>
          <w:color w:val="auto"/>
          <w:sz w:val="24"/>
          <w:szCs w:val="24"/>
          <w:lang w:val="pt-BR"/>
        </w:rPr>
        <w:t>14.(</w:t>
      </w:r>
      <w:r w:rsidRPr="351546FD" w:rsidR="008B38D1">
        <w:rPr>
          <w:rFonts w:cs="Calibri" w:cstheme="minorAscii"/>
          <w:b w:val="1"/>
          <w:bCs w:val="1"/>
          <w:color w:val="auto"/>
          <w:sz w:val="24"/>
          <w:szCs w:val="24"/>
          <w:lang w:val="pt-BR"/>
        </w:rPr>
        <w:t>1 until n</w:t>
      </w:r>
      <w:r w:rsidRPr="351546FD" w:rsidR="008B38D1">
        <w:rPr>
          <w:rFonts w:cs="Calibri" w:cstheme="minorAscii"/>
          <w:b w:val="1"/>
          <w:bCs w:val="1"/>
          <w:color w:val="auto"/>
          <w:sz w:val="24"/>
          <w:szCs w:val="24"/>
          <w:lang w:val="pt-BR"/>
        </w:rPr>
        <w:t>) :</w:t>
      </w:r>
      <w:r>
        <w:tab/>
      </w:r>
      <w:r w:rsidRPr="351546FD" w:rsidR="008B38D1">
        <w:rPr>
          <w:rFonts w:cs="Calibri" w:cstheme="minorAscii"/>
          <w:b w:val="1"/>
          <w:bCs w:val="1"/>
          <w:color w:val="auto"/>
          <w:sz w:val="24"/>
          <w:szCs w:val="24"/>
          <w:lang w:val="pt-BR"/>
        </w:rPr>
        <w:t xml:space="preserve"> Rebate</w:t>
      </w:r>
      <w:r w:rsidRPr="351546FD" w:rsidR="00AA5F8F">
        <w:rPr>
          <w:rFonts w:cs="Calibri" w:cstheme="minorAscii"/>
          <w:b w:val="1"/>
          <w:bCs w:val="1"/>
          <w:color w:val="auto"/>
          <w:sz w:val="24"/>
          <w:szCs w:val="24"/>
          <w:lang w:val="pt-BR"/>
        </w:rPr>
        <w:t xml:space="preserve"> (currency/</w:t>
      </w:r>
      <w:r w:rsidRPr="351546FD" w:rsidR="004F76A9">
        <w:rPr>
          <w:rFonts w:cs="Calibri" w:cstheme="minorAscii"/>
          <w:b w:val="1"/>
          <w:bCs w:val="1"/>
          <w:color w:val="auto"/>
          <w:sz w:val="24"/>
          <w:szCs w:val="24"/>
          <w:lang w:val="pt-BR"/>
        </w:rPr>
        <w:t>unit</w:t>
      </w:r>
      <w:r w:rsidRPr="351546FD" w:rsidR="00AA5F8F">
        <w:rPr>
          <w:rFonts w:cs="Calibri" w:cstheme="minorAscii"/>
          <w:b w:val="1"/>
          <w:bCs w:val="1"/>
          <w:color w:val="auto"/>
          <w:sz w:val="24"/>
          <w:szCs w:val="24"/>
          <w:lang w:val="pt-BR"/>
        </w:rPr>
        <w:t>)</w:t>
      </w:r>
    </w:p>
    <w:p w:rsidRPr="009F6502" w:rsidR="008B38D1" w:rsidP="3C7507F0" w:rsidRDefault="008B38D1" w14:paraId="2E3A05D5" w14:textId="77777777">
      <w:pPr>
        <w:jc w:val="both"/>
        <w:rPr>
          <w:rFonts w:cs="Calibri" w:cstheme="minorAscii"/>
          <w:color w:val="auto"/>
          <w:sz w:val="24"/>
          <w:szCs w:val="24"/>
          <w:lang w:val="en-US"/>
        </w:rPr>
      </w:pPr>
      <w:r w:rsidRPr="3C7507F0" w:rsidR="008B38D1">
        <w:rPr>
          <w:rFonts w:cs="Calibri" w:cstheme="minorAscii"/>
          <w:color w:val="auto"/>
          <w:sz w:val="24"/>
          <w:szCs w:val="24"/>
          <w:lang w:val="en-US"/>
        </w:rPr>
        <w:t>Field Name: EABAT</w:t>
      </w:r>
      <w:r w:rsidRPr="3C7507F0" w:rsidR="007233D8">
        <w:rPr>
          <w:rFonts w:cs="Calibri" w:cstheme="minorAscii"/>
          <w:color w:val="auto"/>
          <w:sz w:val="24"/>
          <w:szCs w:val="24"/>
          <w:lang w:val="en-US"/>
        </w:rPr>
        <w:t xml:space="preserve"> (1 until n)</w:t>
      </w:r>
    </w:p>
    <w:p w:rsidRPr="009F6502" w:rsidR="008B38D1" w:rsidP="3C7507F0" w:rsidRDefault="008B38D1" w14:paraId="02FE8E81" w14:textId="77777777">
      <w:pPr>
        <w:ind w:left="1410" w:hanging="1410"/>
        <w:jc w:val="both"/>
        <w:rPr>
          <w:rFonts w:cs="Calibri" w:cstheme="minorAscii"/>
          <w:color w:val="auto"/>
          <w:sz w:val="24"/>
          <w:szCs w:val="24"/>
          <w:lang w:val="en-US"/>
        </w:rPr>
      </w:pPr>
      <w:r w:rsidRPr="3C7507F0" w:rsidR="008B38D1">
        <w:rPr>
          <w:rFonts w:cs="Calibri" w:cstheme="minorAscii"/>
          <w:color w:val="auto"/>
          <w:sz w:val="24"/>
          <w:szCs w:val="24"/>
          <w:lang w:val="en-US"/>
        </w:rPr>
        <w:t xml:space="preserve">Description: </w:t>
      </w:r>
      <w:r>
        <w:tab/>
      </w:r>
      <w:r w:rsidRPr="3C7507F0" w:rsidR="00D414ED">
        <w:rPr>
          <w:rFonts w:cs="Calibri" w:cstheme="minorAscii"/>
          <w:color w:val="auto"/>
          <w:sz w:val="24"/>
          <w:szCs w:val="24"/>
          <w:lang w:val="en-US"/>
        </w:rPr>
        <w:t>R</w:t>
      </w:r>
      <w:r w:rsidRPr="3C7507F0" w:rsidR="008B38D1">
        <w:rPr>
          <w:rFonts w:cs="Calibri" w:cstheme="minorAscii"/>
          <w:color w:val="auto"/>
          <w:sz w:val="24"/>
          <w:szCs w:val="24"/>
          <w:lang w:val="en-US"/>
        </w:rPr>
        <w:t xml:space="preserve">eport the unit value of each rebate granted to the customer, clarifying if such rebates have already </w:t>
      </w:r>
      <w:r w:rsidRPr="3C7507F0" w:rsidR="008B38D1">
        <w:rPr>
          <w:rFonts w:cs="Calibri" w:cstheme="minorAscii"/>
          <w:color w:val="auto"/>
          <w:sz w:val="24"/>
          <w:szCs w:val="24"/>
          <w:lang w:val="en-US"/>
        </w:rPr>
        <w:t>been considered</w:t>
      </w:r>
      <w:r w:rsidRPr="3C7507F0" w:rsidR="008B38D1">
        <w:rPr>
          <w:rFonts w:cs="Calibri" w:cstheme="minorAscii"/>
          <w:color w:val="auto"/>
          <w:sz w:val="24"/>
          <w:szCs w:val="24"/>
          <w:lang w:val="en-US"/>
        </w:rPr>
        <w:t xml:space="preserve"> for </w:t>
      </w:r>
      <w:r w:rsidRPr="3C7507F0" w:rsidR="008B38D1">
        <w:rPr>
          <w:rFonts w:cs="Calibri" w:cstheme="minorAscii"/>
          <w:color w:val="auto"/>
          <w:sz w:val="24"/>
          <w:szCs w:val="24"/>
          <w:lang w:val="en-US"/>
        </w:rPr>
        <w:t>determining</w:t>
      </w:r>
      <w:r w:rsidRPr="3C7507F0" w:rsidR="008B38D1">
        <w:rPr>
          <w:rFonts w:cs="Calibri" w:cstheme="minorAscii"/>
          <w:color w:val="auto"/>
          <w:sz w:val="24"/>
          <w:szCs w:val="24"/>
          <w:lang w:val="en-US"/>
        </w:rPr>
        <w:t xml:space="preserve"> the gross unit price referred in the field 12.0. Create a separate field for reporting each rebate granted. </w:t>
      </w:r>
    </w:p>
    <w:p w:rsidRPr="009F6502" w:rsidR="00712F40" w:rsidP="3C7507F0" w:rsidRDefault="008B38D1" w14:paraId="7AADA155" w14:textId="77777777">
      <w:pPr>
        <w:ind w:left="1410" w:hanging="1410"/>
        <w:jc w:val="both"/>
        <w:rPr>
          <w:rFonts w:cs="Calibri" w:cstheme="minorAscii"/>
          <w:color w:val="auto"/>
          <w:sz w:val="24"/>
          <w:szCs w:val="24"/>
          <w:lang w:val="en-US"/>
        </w:rPr>
      </w:pPr>
      <w:r w:rsidRPr="3C7507F0" w:rsidR="008B38D1">
        <w:rPr>
          <w:rFonts w:cs="Calibri" w:cstheme="minorAscii"/>
          <w:color w:val="auto"/>
          <w:sz w:val="24"/>
          <w:szCs w:val="24"/>
          <w:lang w:val="en-US"/>
        </w:rPr>
        <w:t xml:space="preserve">Narrative: </w:t>
      </w:r>
      <w:r>
        <w:tab/>
      </w:r>
      <w:r w:rsidRPr="3C7507F0" w:rsidR="00D414ED">
        <w:rPr>
          <w:rFonts w:cs="Calibri" w:cstheme="minorAscii"/>
          <w:color w:val="auto"/>
          <w:sz w:val="24"/>
          <w:szCs w:val="24"/>
          <w:lang w:val="en-US"/>
        </w:rPr>
        <w:t>E</w:t>
      </w:r>
      <w:r w:rsidRPr="3C7507F0" w:rsidR="007A2D30">
        <w:rPr>
          <w:rFonts w:cs="Calibri" w:cstheme="minorAscii"/>
          <w:color w:val="auto"/>
          <w:sz w:val="24"/>
          <w:szCs w:val="24"/>
          <w:lang w:val="en-US"/>
        </w:rPr>
        <w:t xml:space="preserve">xplain your policy </w:t>
      </w:r>
      <w:r w:rsidRPr="3C7507F0" w:rsidR="008B38D1">
        <w:rPr>
          <w:rFonts w:cs="Calibri" w:cstheme="minorAscii"/>
          <w:color w:val="auto"/>
          <w:sz w:val="24"/>
          <w:szCs w:val="24"/>
          <w:lang w:val="en-US"/>
        </w:rPr>
        <w:t xml:space="preserve">for granting rebates, describing the terms and conditions of each rebate program. If rebates vary by customer category, provide a brief explanation of the rebates granted to each. Where available, provide documentation, including sample agreements, for each type of rebate. </w:t>
      </w:r>
    </w:p>
    <w:p w:rsidRPr="009F6502" w:rsidR="00712F40" w:rsidP="3C7507F0" w:rsidRDefault="00712F40" w14:paraId="72133C1B" w14:textId="77777777">
      <w:pPr>
        <w:spacing w:after="0" w:line="240" w:lineRule="auto"/>
        <w:ind w:left="1410" w:hanging="1410"/>
        <w:jc w:val="both"/>
        <w:rPr>
          <w:rFonts w:cs="Calibri" w:cstheme="minorAscii"/>
          <w:color w:val="auto"/>
          <w:sz w:val="24"/>
          <w:szCs w:val="24"/>
          <w:lang w:val="en-US"/>
        </w:rPr>
      </w:pPr>
    </w:p>
    <w:p w:rsidRPr="009F6502" w:rsidR="008B38D1" w:rsidP="3C7507F0" w:rsidRDefault="008B38D1" w14:paraId="66F5BCE3" w14:textId="77777777">
      <w:pPr>
        <w:ind w:left="1410" w:hanging="1410"/>
        <w:jc w:val="both"/>
        <w:rPr>
          <w:rFonts w:cs="Calibri" w:cstheme="minorAscii"/>
          <w:color w:val="auto"/>
          <w:sz w:val="24"/>
          <w:szCs w:val="24"/>
          <w:lang w:val="en-US"/>
        </w:rPr>
      </w:pPr>
      <w:r w:rsidRPr="3C7507F0" w:rsidR="008B38D1">
        <w:rPr>
          <w:rFonts w:cs="Calibri" w:cstheme="minorAscii"/>
          <w:b w:val="1"/>
          <w:bCs w:val="1"/>
          <w:color w:val="auto"/>
          <w:sz w:val="24"/>
          <w:szCs w:val="24"/>
          <w:lang w:val="en-US"/>
        </w:rPr>
        <w:t xml:space="preserve">FIELD NUMBER 15.0: </w:t>
      </w:r>
      <w:r>
        <w:tab/>
      </w:r>
      <w:r w:rsidRPr="3C7507F0" w:rsidR="008B38D1">
        <w:rPr>
          <w:rFonts w:cs="Calibri" w:cstheme="minorAscii"/>
          <w:b w:val="1"/>
          <w:bCs w:val="1"/>
          <w:color w:val="auto"/>
          <w:sz w:val="24"/>
          <w:szCs w:val="24"/>
          <w:lang w:val="en-US"/>
        </w:rPr>
        <w:t xml:space="preserve">Credit </w:t>
      </w:r>
      <w:r w:rsidRPr="3C7507F0" w:rsidR="00034DE3">
        <w:rPr>
          <w:rFonts w:cs="Calibri" w:cstheme="minorAscii"/>
          <w:b w:val="1"/>
          <w:bCs w:val="1"/>
          <w:color w:val="auto"/>
          <w:sz w:val="24"/>
          <w:szCs w:val="24"/>
          <w:lang w:val="en-US"/>
        </w:rPr>
        <w:t>E</w:t>
      </w:r>
      <w:r w:rsidRPr="3C7507F0" w:rsidR="008B38D1">
        <w:rPr>
          <w:rFonts w:cs="Calibri" w:cstheme="minorAscii"/>
          <w:b w:val="1"/>
          <w:bCs w:val="1"/>
          <w:color w:val="auto"/>
          <w:sz w:val="24"/>
          <w:szCs w:val="24"/>
          <w:lang w:val="en-US"/>
        </w:rPr>
        <w:t>xpense</w:t>
      </w:r>
      <w:r w:rsidRPr="3C7507F0" w:rsidR="00AA5F8F">
        <w:rPr>
          <w:rFonts w:cs="Calibri" w:cstheme="minorAscii"/>
          <w:b w:val="1"/>
          <w:bCs w:val="1"/>
          <w:color w:val="auto"/>
          <w:sz w:val="24"/>
          <w:szCs w:val="24"/>
          <w:lang w:val="en-US"/>
        </w:rPr>
        <w:t xml:space="preserve"> </w:t>
      </w:r>
      <w:r w:rsidRPr="3C7507F0" w:rsidR="00005701">
        <w:rPr>
          <w:rFonts w:cs="Calibri" w:cstheme="minorAscii"/>
          <w:b w:val="1"/>
          <w:bCs w:val="1"/>
          <w:color w:val="auto"/>
          <w:sz w:val="24"/>
          <w:szCs w:val="24"/>
          <w:lang w:val="en-US"/>
        </w:rPr>
        <w:t xml:space="preserve">per Unit </w:t>
      </w:r>
      <w:r w:rsidRPr="3C7507F0" w:rsidR="00AA5F8F">
        <w:rPr>
          <w:rFonts w:cs="Calibri" w:cstheme="minorAscii"/>
          <w:b w:val="1"/>
          <w:bCs w:val="1"/>
          <w:color w:val="auto"/>
          <w:sz w:val="24"/>
          <w:szCs w:val="24"/>
          <w:lang w:val="en-US"/>
        </w:rPr>
        <w:t>(currency/</w:t>
      </w:r>
      <w:r w:rsidRPr="3C7507F0" w:rsidR="004F76A9">
        <w:rPr>
          <w:rFonts w:cs="Calibri" w:cstheme="minorAscii"/>
          <w:b w:val="1"/>
          <w:bCs w:val="1"/>
          <w:color w:val="auto"/>
          <w:sz w:val="24"/>
          <w:szCs w:val="24"/>
          <w:lang w:val="en-US"/>
        </w:rPr>
        <w:t>unit</w:t>
      </w:r>
      <w:r w:rsidRPr="3C7507F0" w:rsidR="00AA5F8F">
        <w:rPr>
          <w:rFonts w:cs="Calibri" w:cstheme="minorAscii"/>
          <w:b w:val="1"/>
          <w:bCs w:val="1"/>
          <w:color w:val="auto"/>
          <w:sz w:val="24"/>
          <w:szCs w:val="24"/>
          <w:lang w:val="en-US"/>
        </w:rPr>
        <w:t>)</w:t>
      </w:r>
    </w:p>
    <w:p w:rsidRPr="009F6502" w:rsidR="008B38D1" w:rsidP="3C7507F0" w:rsidRDefault="008B38D1" w14:paraId="7C5C2BA6" w14:textId="77777777">
      <w:pPr>
        <w:jc w:val="both"/>
        <w:rPr>
          <w:rFonts w:cs="Calibri" w:cstheme="minorAscii"/>
          <w:color w:val="auto"/>
          <w:sz w:val="24"/>
          <w:szCs w:val="24"/>
          <w:lang w:val="en-US"/>
        </w:rPr>
      </w:pPr>
      <w:r w:rsidRPr="3C7507F0" w:rsidR="008B38D1">
        <w:rPr>
          <w:rFonts w:cs="Calibri" w:cstheme="minorAscii"/>
          <w:color w:val="auto"/>
          <w:sz w:val="24"/>
          <w:szCs w:val="24"/>
          <w:lang w:val="en-US"/>
        </w:rPr>
        <w:t xml:space="preserve">Field Name: </w:t>
      </w:r>
      <w:r>
        <w:tab/>
      </w:r>
      <w:r w:rsidRPr="3C7507F0" w:rsidR="008B38D1">
        <w:rPr>
          <w:rFonts w:cs="Calibri" w:cstheme="minorAscii"/>
          <w:color w:val="auto"/>
          <w:sz w:val="24"/>
          <w:szCs w:val="24"/>
          <w:lang w:val="en-US"/>
        </w:rPr>
        <w:t>ECUSTFIN</w:t>
      </w:r>
    </w:p>
    <w:p w:rsidRPr="009F6502" w:rsidR="008B38D1" w:rsidP="3C7507F0" w:rsidRDefault="00D414ED" w14:paraId="770381AD" w14:textId="77777777">
      <w:pPr>
        <w:pStyle w:val="Corpodetexto"/>
        <w:ind w:left="1410" w:hanging="1410"/>
        <w:jc w:val="both"/>
        <w:rPr>
          <w:rFonts w:ascii="Calibri" w:hAnsi="Calibri" w:cs="Calibri" w:asciiTheme="minorAscii" w:hAnsiTheme="minorAscii" w:cstheme="minorAscii"/>
          <w:color w:val="auto"/>
          <w:sz w:val="24"/>
          <w:szCs w:val="24"/>
          <w:lang w:val="en-US"/>
        </w:rPr>
      </w:pPr>
      <w:r w:rsidRPr="3C7507F0" w:rsidR="00D414ED">
        <w:rPr>
          <w:rFonts w:ascii="Calibri" w:hAnsi="Calibri" w:cs="Calibri" w:asciiTheme="minorAscii" w:hAnsiTheme="minorAscii" w:cstheme="minorAscii"/>
          <w:color w:val="auto"/>
          <w:sz w:val="24"/>
          <w:szCs w:val="24"/>
          <w:lang w:val="en-US"/>
        </w:rPr>
        <w:t xml:space="preserve">Description: </w:t>
      </w:r>
      <w:r>
        <w:tab/>
      </w:r>
      <w:r w:rsidRPr="3C7507F0" w:rsidR="00D414ED">
        <w:rPr>
          <w:rFonts w:ascii="Calibri" w:hAnsi="Calibri" w:cs="Calibri" w:asciiTheme="minorAscii" w:hAnsiTheme="minorAscii" w:cstheme="minorAscii"/>
          <w:color w:val="auto"/>
          <w:sz w:val="24"/>
          <w:szCs w:val="24"/>
          <w:lang w:val="en-US"/>
        </w:rPr>
        <w:t>R</w:t>
      </w:r>
      <w:r w:rsidRPr="3C7507F0" w:rsidR="008B38D1">
        <w:rPr>
          <w:rFonts w:ascii="Calibri" w:hAnsi="Calibri" w:cs="Calibri" w:asciiTheme="minorAscii" w:hAnsiTheme="minorAscii" w:cstheme="minorAscii"/>
          <w:color w:val="auto"/>
          <w:sz w:val="24"/>
          <w:szCs w:val="24"/>
          <w:lang w:val="en-US"/>
        </w:rPr>
        <w:t>eport the unit cost of short-term credit incurred by your company. If you did not take on any short-term loans during the period of investigation (</w:t>
      </w:r>
      <w:r w:rsidRPr="3C7507F0" w:rsidR="008B38D1">
        <w:rPr>
          <w:rFonts w:ascii="Calibri" w:hAnsi="Calibri" w:cs="Calibri" w:asciiTheme="minorAscii" w:hAnsiTheme="minorAscii" w:cstheme="minorAscii"/>
          <w:i w:val="1"/>
          <w:iCs w:val="1"/>
          <w:color w:val="auto"/>
          <w:sz w:val="24"/>
          <w:szCs w:val="24"/>
          <w:lang w:val="en-US"/>
        </w:rPr>
        <w:t>POI</w:t>
      </w:r>
      <w:r w:rsidRPr="3C7507F0" w:rsidR="008B38D1">
        <w:rPr>
          <w:rFonts w:ascii="Calibri" w:hAnsi="Calibri" w:cs="Calibri" w:asciiTheme="minorAscii" w:hAnsiTheme="minorAscii" w:cstheme="minorAscii"/>
          <w:color w:val="auto"/>
          <w:sz w:val="24"/>
          <w:szCs w:val="24"/>
          <w:lang w:val="en-US"/>
        </w:rPr>
        <w:t xml:space="preserve">), use a rate for short-term loans issued by a commercial bank on the date of the sale. This expense should </w:t>
      </w:r>
      <w:r w:rsidRPr="3C7507F0" w:rsidR="008B38D1">
        <w:rPr>
          <w:rFonts w:ascii="Calibri" w:hAnsi="Calibri" w:cs="Calibri" w:asciiTheme="minorAscii" w:hAnsiTheme="minorAscii" w:cstheme="minorAscii"/>
          <w:color w:val="auto"/>
          <w:sz w:val="24"/>
          <w:szCs w:val="24"/>
          <w:lang w:val="en-US"/>
        </w:rPr>
        <w:t>be calculated</w:t>
      </w:r>
      <w:r w:rsidRPr="3C7507F0" w:rsidR="00F1581E">
        <w:rPr>
          <w:rFonts w:ascii="Calibri" w:hAnsi="Calibri" w:cs="Calibri" w:asciiTheme="minorAscii" w:hAnsiTheme="minorAscii" w:cstheme="minorAscii"/>
          <w:color w:val="auto"/>
          <w:sz w:val="24"/>
          <w:szCs w:val="24"/>
          <w:lang w:val="en-US"/>
        </w:rPr>
        <w:t xml:space="preserve"> and reported on a transaction-</w:t>
      </w:r>
      <w:r w:rsidRPr="3C7507F0" w:rsidR="008B38D1">
        <w:rPr>
          <w:rFonts w:ascii="Calibri" w:hAnsi="Calibri" w:cs="Calibri" w:asciiTheme="minorAscii" w:hAnsiTheme="minorAscii" w:cstheme="minorAscii"/>
          <w:color w:val="auto"/>
          <w:sz w:val="24"/>
          <w:szCs w:val="24"/>
          <w:lang w:val="en-US"/>
        </w:rPr>
        <w:t xml:space="preserve">by-transaction basis using the number of days between date of shipment to the customer and date of payment. If you are unable to </w:t>
      </w:r>
      <w:r w:rsidRPr="3C7507F0" w:rsidR="008B38D1">
        <w:rPr>
          <w:rFonts w:ascii="Calibri" w:hAnsi="Calibri" w:cs="Calibri" w:asciiTheme="minorAscii" w:hAnsiTheme="minorAscii" w:cstheme="minorAscii"/>
          <w:color w:val="auto"/>
          <w:sz w:val="24"/>
          <w:szCs w:val="24"/>
          <w:lang w:val="en-US"/>
        </w:rPr>
        <w:t>determine</w:t>
      </w:r>
      <w:r w:rsidRPr="3C7507F0" w:rsidR="008B38D1">
        <w:rPr>
          <w:rFonts w:ascii="Calibri" w:hAnsi="Calibri" w:cs="Calibri" w:asciiTheme="minorAscii" w:hAnsiTheme="minorAscii" w:cstheme="minorAscii"/>
          <w:color w:val="auto"/>
          <w:sz w:val="24"/>
          <w:szCs w:val="24"/>
          <w:lang w:val="en-US"/>
        </w:rPr>
        <w:t xml:space="preserve"> actual payment dates from your records, you may base the calculation on the average age of accounts receivable. </w:t>
      </w:r>
    </w:p>
    <w:p w:rsidRPr="009F6502" w:rsidR="008B38D1" w:rsidP="3C7507F0" w:rsidRDefault="008B38D1" w14:paraId="5C92CC26" w14:textId="77777777">
      <w:pPr>
        <w:ind w:left="1410" w:hanging="1410"/>
        <w:jc w:val="both"/>
        <w:rPr>
          <w:rFonts w:cs="Calibri" w:cstheme="minorAscii"/>
          <w:color w:val="auto"/>
          <w:sz w:val="24"/>
          <w:szCs w:val="24"/>
          <w:lang w:val="en-US"/>
        </w:rPr>
      </w:pPr>
      <w:r w:rsidRPr="3C7507F0" w:rsidR="008B38D1">
        <w:rPr>
          <w:rFonts w:cs="Calibri" w:cstheme="minorAscii"/>
          <w:color w:val="auto"/>
          <w:sz w:val="24"/>
          <w:szCs w:val="24"/>
          <w:lang w:val="en-US"/>
        </w:rPr>
        <w:t xml:space="preserve">Narrative: </w:t>
      </w:r>
      <w:r>
        <w:tab/>
      </w:r>
      <w:r>
        <w:tab/>
      </w:r>
      <w:r w:rsidRPr="3C7507F0" w:rsidR="00D414ED">
        <w:rPr>
          <w:rFonts w:cs="Calibri" w:cstheme="minorAscii"/>
          <w:color w:val="auto"/>
          <w:sz w:val="24"/>
          <w:szCs w:val="24"/>
          <w:lang w:val="en-US"/>
        </w:rPr>
        <w:t>P</w:t>
      </w:r>
      <w:r w:rsidRPr="3C7507F0" w:rsidR="008B38D1">
        <w:rPr>
          <w:rFonts w:cs="Calibri" w:cstheme="minorAscii"/>
          <w:color w:val="auto"/>
          <w:sz w:val="24"/>
          <w:szCs w:val="24"/>
          <w:lang w:val="en-US"/>
        </w:rPr>
        <w:t xml:space="preserve">rovide the equation you have used to calculate credit expenses and a worksheet showing the calculation of your average short-term interest rate. Indicate the source of the short-term interest rates used in the calculation and provide relevant documentation. </w:t>
      </w:r>
    </w:p>
    <w:p w:rsidRPr="009F6502" w:rsidR="0027346B" w:rsidP="3C7507F0" w:rsidRDefault="0027346B" w14:paraId="06AEA2DA" w14:textId="77777777">
      <w:pPr>
        <w:spacing w:after="0" w:line="240" w:lineRule="auto"/>
        <w:jc w:val="both"/>
        <w:rPr>
          <w:rFonts w:cs="Calibri" w:cstheme="minorAscii"/>
          <w:b w:val="1"/>
          <w:bCs w:val="1"/>
          <w:color w:val="auto"/>
          <w:sz w:val="24"/>
          <w:szCs w:val="24"/>
          <w:lang w:val="en-US"/>
        </w:rPr>
      </w:pPr>
    </w:p>
    <w:p w:rsidRPr="009F6502" w:rsidR="00A24301" w:rsidP="3C7507F0" w:rsidRDefault="00A24301" w14:paraId="74AA3EE3" w14:textId="77777777">
      <w:pPr>
        <w:rPr>
          <w:rFonts w:cs="Calibri" w:cstheme="minorAscii"/>
          <w:b w:val="1"/>
          <w:bCs w:val="1"/>
          <w:color w:val="auto"/>
          <w:sz w:val="24"/>
          <w:szCs w:val="24"/>
          <w:lang w:val="en-US"/>
        </w:rPr>
      </w:pPr>
      <w:r w:rsidRPr="3C7507F0" w:rsidR="00A24301">
        <w:rPr>
          <w:rFonts w:cs="Calibri" w:cstheme="minorAscii"/>
          <w:b w:val="1"/>
          <w:bCs w:val="1"/>
          <w:color w:val="auto"/>
          <w:sz w:val="24"/>
          <w:szCs w:val="24"/>
          <w:lang w:val="en-US"/>
        </w:rPr>
        <w:t>FIELD NUMBER 16.0</w:t>
      </w:r>
      <w:r w:rsidRPr="3C7507F0" w:rsidR="00686BB7">
        <w:rPr>
          <w:rFonts w:cs="Calibri" w:cstheme="minorAscii"/>
          <w:b w:val="1"/>
          <w:bCs w:val="1"/>
          <w:color w:val="auto"/>
          <w:sz w:val="24"/>
          <w:szCs w:val="24"/>
          <w:lang w:val="en-US"/>
        </w:rPr>
        <w:t>:</w:t>
      </w:r>
      <w:r>
        <w:tab/>
      </w:r>
      <w:r w:rsidRPr="3C7507F0" w:rsidR="00A24301">
        <w:rPr>
          <w:rFonts w:cs="Calibri" w:cstheme="minorAscii"/>
          <w:b w:val="1"/>
          <w:bCs w:val="1"/>
          <w:color w:val="auto"/>
          <w:sz w:val="24"/>
          <w:szCs w:val="24"/>
          <w:lang w:val="en-US"/>
        </w:rPr>
        <w:t>Interest Income</w:t>
      </w:r>
      <w:r w:rsidRPr="3C7507F0" w:rsidR="00D80555">
        <w:rPr>
          <w:rFonts w:cs="Calibri" w:cstheme="minorAscii"/>
          <w:b w:val="1"/>
          <w:bCs w:val="1"/>
          <w:color w:val="auto"/>
          <w:sz w:val="24"/>
          <w:szCs w:val="24"/>
          <w:lang w:val="en-US"/>
        </w:rPr>
        <w:t xml:space="preserve"> per Unit</w:t>
      </w:r>
      <w:r w:rsidRPr="3C7507F0" w:rsidR="00AA5F8F">
        <w:rPr>
          <w:rFonts w:cs="Calibri" w:cstheme="minorAscii"/>
          <w:b w:val="1"/>
          <w:bCs w:val="1"/>
          <w:color w:val="auto"/>
          <w:sz w:val="24"/>
          <w:szCs w:val="24"/>
          <w:lang w:val="en-US"/>
        </w:rPr>
        <w:t xml:space="preserve"> (currency/</w:t>
      </w:r>
      <w:r w:rsidRPr="3C7507F0" w:rsidR="004F76A9">
        <w:rPr>
          <w:rFonts w:cs="Calibri" w:cstheme="minorAscii"/>
          <w:b w:val="1"/>
          <w:bCs w:val="1"/>
          <w:color w:val="auto"/>
          <w:sz w:val="24"/>
          <w:szCs w:val="24"/>
          <w:lang w:val="en-US"/>
        </w:rPr>
        <w:t>unit</w:t>
      </w:r>
      <w:r w:rsidRPr="3C7507F0" w:rsidR="00AA5F8F">
        <w:rPr>
          <w:rFonts w:cs="Calibri" w:cstheme="minorAscii"/>
          <w:b w:val="1"/>
          <w:bCs w:val="1"/>
          <w:color w:val="auto"/>
          <w:sz w:val="24"/>
          <w:szCs w:val="24"/>
          <w:lang w:val="en-US"/>
        </w:rPr>
        <w:t>)</w:t>
      </w:r>
    </w:p>
    <w:p w:rsidRPr="009F6502" w:rsidR="00A24301" w:rsidP="3C7507F0" w:rsidRDefault="00A24301" w14:paraId="423B856C" w14:textId="77777777">
      <w:pPr>
        <w:spacing w:after="0" w:line="240" w:lineRule="auto"/>
        <w:jc w:val="both"/>
        <w:rPr>
          <w:rFonts w:cs="Calibri" w:cstheme="minorAscii"/>
          <w:color w:val="auto"/>
          <w:sz w:val="24"/>
          <w:szCs w:val="24"/>
          <w:lang w:val="en-US"/>
        </w:rPr>
      </w:pPr>
    </w:p>
    <w:p w:rsidRPr="009F6502" w:rsidR="00A24301" w:rsidP="3C7507F0" w:rsidRDefault="00A24301" w14:paraId="007A5CED" w14:textId="77777777">
      <w:pPr>
        <w:spacing w:after="0" w:line="240" w:lineRule="auto"/>
        <w:jc w:val="both"/>
        <w:rPr>
          <w:rFonts w:cs="Calibri" w:cstheme="minorAscii"/>
          <w:color w:val="auto"/>
          <w:sz w:val="24"/>
          <w:szCs w:val="24"/>
          <w:lang w:val="en-US"/>
        </w:rPr>
      </w:pPr>
      <w:r w:rsidRPr="3C7507F0" w:rsidR="00A24301">
        <w:rPr>
          <w:rFonts w:cs="Calibri" w:cstheme="minorAscii"/>
          <w:color w:val="auto"/>
          <w:sz w:val="24"/>
          <w:szCs w:val="24"/>
          <w:lang w:val="en-US"/>
        </w:rPr>
        <w:t>Field Name:</w:t>
      </w:r>
      <w:r>
        <w:tab/>
      </w:r>
      <w:r>
        <w:tab/>
      </w:r>
      <w:r w:rsidRPr="3C7507F0" w:rsidR="00A24301">
        <w:rPr>
          <w:rFonts w:cs="Calibri" w:cstheme="minorAscii"/>
          <w:color w:val="auto"/>
          <w:sz w:val="24"/>
          <w:szCs w:val="24"/>
          <w:lang w:val="en-US"/>
        </w:rPr>
        <w:t>ERECJUR</w:t>
      </w:r>
    </w:p>
    <w:p w:rsidRPr="009F6502" w:rsidR="00A24301" w:rsidP="3C7507F0" w:rsidRDefault="00A24301" w14:paraId="714B97A8" w14:textId="77777777">
      <w:pPr>
        <w:spacing w:after="0" w:line="240" w:lineRule="auto"/>
        <w:ind w:left="2126" w:hanging="2126"/>
        <w:jc w:val="both"/>
        <w:rPr>
          <w:rFonts w:cs="Calibri" w:cstheme="minorAscii"/>
          <w:color w:val="auto"/>
          <w:sz w:val="24"/>
          <w:szCs w:val="24"/>
          <w:lang w:val="en-US"/>
        </w:rPr>
      </w:pPr>
    </w:p>
    <w:p w:rsidRPr="009F6502" w:rsidR="00A24301" w:rsidP="3C7507F0" w:rsidRDefault="00A24301" w14:paraId="7C0604A3" w14:textId="4FAE67C1">
      <w:pPr>
        <w:spacing w:after="0" w:line="240" w:lineRule="auto"/>
        <w:ind w:left="2126" w:hanging="2126"/>
        <w:jc w:val="both"/>
        <w:rPr>
          <w:rFonts w:cs="Calibri" w:cstheme="minorAscii"/>
          <w:color w:val="auto"/>
          <w:sz w:val="24"/>
          <w:szCs w:val="24"/>
          <w:lang w:val="en-US"/>
        </w:rPr>
      </w:pPr>
      <w:r w:rsidRPr="3C7507F0" w:rsidR="00A24301">
        <w:rPr>
          <w:rFonts w:cs="Calibri" w:cstheme="minorAscii"/>
          <w:color w:val="auto"/>
          <w:sz w:val="24"/>
          <w:szCs w:val="24"/>
          <w:lang w:val="en-US"/>
        </w:rPr>
        <w:t>Description:</w:t>
      </w:r>
      <w:r w:rsidRPr="3C7507F0" w:rsidR="00C51E4A">
        <w:rPr>
          <w:rFonts w:cs="Calibri" w:cstheme="minorAscii"/>
          <w:color w:val="auto"/>
          <w:sz w:val="24"/>
          <w:szCs w:val="24"/>
          <w:lang w:val="en-US"/>
        </w:rPr>
        <w:t xml:space="preserve"> </w:t>
      </w:r>
      <w:r>
        <w:tab/>
      </w:r>
      <w:r w:rsidRPr="3C7507F0" w:rsidR="00A24301">
        <w:rPr>
          <w:rFonts w:cs="Calibri" w:cstheme="minorAscii"/>
          <w:color w:val="auto"/>
          <w:sz w:val="24"/>
          <w:szCs w:val="24"/>
          <w:lang w:val="en-US"/>
        </w:rPr>
        <w:t xml:space="preserve">Report the unit value of interest income resulting from </w:t>
      </w:r>
      <w:r w:rsidRPr="3C7507F0" w:rsidR="00A24301">
        <w:rPr>
          <w:rFonts w:cs="Calibri" w:cstheme="minorAscii"/>
          <w:color w:val="auto"/>
          <w:sz w:val="24"/>
          <w:szCs w:val="24"/>
          <w:lang w:val="en-US"/>
        </w:rPr>
        <w:t>late payment</w:t>
      </w:r>
      <w:r w:rsidRPr="3C7507F0" w:rsidR="00A24301">
        <w:rPr>
          <w:rFonts w:cs="Calibri" w:cstheme="minorAscii"/>
          <w:color w:val="auto"/>
          <w:sz w:val="24"/>
          <w:szCs w:val="24"/>
          <w:lang w:val="en-US"/>
        </w:rPr>
        <w:t xml:space="preserve"> of the invoice.</w:t>
      </w:r>
    </w:p>
    <w:p w:rsidRPr="009F6502" w:rsidR="00A24301" w:rsidP="3C7507F0" w:rsidRDefault="00A24301" w14:paraId="0DECC94B" w14:textId="77777777">
      <w:pPr>
        <w:spacing w:after="0" w:line="240" w:lineRule="auto"/>
        <w:ind w:left="2126" w:hanging="2126"/>
        <w:jc w:val="both"/>
        <w:rPr>
          <w:rFonts w:cs="Calibri" w:cstheme="minorAscii"/>
          <w:color w:val="auto"/>
          <w:sz w:val="24"/>
          <w:szCs w:val="24"/>
          <w:lang w:val="en-US"/>
        </w:rPr>
      </w:pPr>
    </w:p>
    <w:p w:rsidRPr="009F6502" w:rsidR="00A24301" w:rsidP="3C7507F0" w:rsidRDefault="00A24301" w14:paraId="4FF30143" w14:textId="5AC06DD7">
      <w:pPr>
        <w:spacing w:after="0" w:line="240" w:lineRule="auto"/>
        <w:ind w:left="2126" w:hanging="2126"/>
        <w:jc w:val="both"/>
        <w:rPr>
          <w:rFonts w:cs="Calibri" w:cstheme="minorAscii"/>
          <w:color w:val="auto"/>
          <w:sz w:val="24"/>
          <w:szCs w:val="24"/>
          <w:lang w:val="en-US"/>
        </w:rPr>
      </w:pPr>
      <w:r w:rsidRPr="3C7507F0" w:rsidR="00A24301">
        <w:rPr>
          <w:rFonts w:cs="Calibri" w:cstheme="minorAscii"/>
          <w:color w:val="auto"/>
          <w:sz w:val="24"/>
          <w:szCs w:val="24"/>
          <w:lang w:val="en-US"/>
        </w:rPr>
        <w:t>Narrative:</w:t>
      </w:r>
      <w:r>
        <w:tab/>
      </w:r>
      <w:r w:rsidRPr="3C7507F0" w:rsidR="00A24301">
        <w:rPr>
          <w:rFonts w:cs="Calibri" w:cstheme="minorAscii"/>
          <w:color w:val="auto"/>
          <w:sz w:val="24"/>
          <w:szCs w:val="24"/>
          <w:lang w:val="en-US"/>
        </w:rPr>
        <w:t>Describe the conditions un</w:t>
      </w:r>
      <w:r w:rsidRPr="3C7507F0" w:rsidR="004A571A">
        <w:rPr>
          <w:rFonts w:cs="Calibri" w:cstheme="minorAscii"/>
          <w:color w:val="auto"/>
          <w:sz w:val="24"/>
          <w:szCs w:val="24"/>
          <w:lang w:val="en-US"/>
        </w:rPr>
        <w:t xml:space="preserve">der which you charge customers </w:t>
      </w:r>
      <w:r w:rsidRPr="3C7507F0" w:rsidR="00A24301">
        <w:rPr>
          <w:rFonts w:cs="Calibri" w:cstheme="minorAscii"/>
          <w:color w:val="auto"/>
          <w:sz w:val="24"/>
          <w:szCs w:val="24"/>
          <w:lang w:val="en-US"/>
        </w:rPr>
        <w:t xml:space="preserve">from </w:t>
      </w:r>
      <w:r w:rsidRPr="3C7507F0" w:rsidR="00A24301">
        <w:rPr>
          <w:rFonts w:cs="Calibri" w:cstheme="minorAscii"/>
          <w:color w:val="auto"/>
          <w:sz w:val="24"/>
          <w:szCs w:val="24"/>
          <w:lang w:val="en-US"/>
        </w:rPr>
        <w:t>late payment</w:t>
      </w:r>
      <w:r w:rsidRPr="3C7507F0" w:rsidR="00A24301">
        <w:rPr>
          <w:rFonts w:cs="Calibri" w:cstheme="minorAscii"/>
          <w:color w:val="auto"/>
          <w:sz w:val="24"/>
          <w:szCs w:val="24"/>
          <w:lang w:val="en-US"/>
        </w:rPr>
        <w:t>.</w:t>
      </w:r>
      <w:r w:rsidRPr="3C7507F0" w:rsidR="00C51E4A">
        <w:rPr>
          <w:rFonts w:cs="Calibri" w:cstheme="minorAscii"/>
          <w:color w:val="auto"/>
          <w:sz w:val="24"/>
          <w:szCs w:val="24"/>
          <w:lang w:val="en-US"/>
        </w:rPr>
        <w:t xml:space="preserve"> </w:t>
      </w:r>
      <w:r w:rsidRPr="3C7507F0" w:rsidR="00A24301">
        <w:rPr>
          <w:rFonts w:cs="Calibri" w:cstheme="minorAscii"/>
          <w:color w:val="auto"/>
          <w:sz w:val="24"/>
          <w:szCs w:val="24"/>
          <w:lang w:val="en-US"/>
        </w:rPr>
        <w:t>If the practice varies by channel of distribution or category of customer, explain why it varies and how.</w:t>
      </w:r>
    </w:p>
    <w:p w:rsidRPr="009F6502" w:rsidR="00A24301" w:rsidP="3C7507F0" w:rsidRDefault="00A24301" w14:paraId="388437F7" w14:textId="77777777">
      <w:pPr>
        <w:spacing w:after="0" w:line="240" w:lineRule="auto"/>
        <w:ind w:left="2126" w:hanging="2126"/>
        <w:jc w:val="both"/>
        <w:rPr>
          <w:rFonts w:cs="Calibri" w:cstheme="minorAscii"/>
          <w:b w:val="1"/>
          <w:bCs w:val="1"/>
          <w:color w:val="auto"/>
          <w:sz w:val="24"/>
          <w:szCs w:val="24"/>
          <w:lang w:val="en-US"/>
        </w:rPr>
      </w:pPr>
    </w:p>
    <w:p w:rsidRPr="009F6502" w:rsidR="00B630E9" w:rsidP="3C7507F0" w:rsidRDefault="00B630E9" w14:paraId="4363C34A" w14:textId="77777777">
      <w:pPr>
        <w:spacing w:after="0" w:line="240" w:lineRule="auto"/>
        <w:ind w:left="2126" w:hanging="2126"/>
        <w:jc w:val="both"/>
        <w:rPr>
          <w:rFonts w:cs="Calibri" w:cstheme="minorAscii"/>
          <w:b w:val="1"/>
          <w:bCs w:val="1"/>
          <w:color w:val="auto"/>
          <w:sz w:val="24"/>
          <w:szCs w:val="24"/>
          <w:lang w:val="en-US"/>
        </w:rPr>
      </w:pPr>
    </w:p>
    <w:p w:rsidRPr="009F6502" w:rsidR="00A24301" w:rsidP="3C7507F0" w:rsidRDefault="00A24301" w14:paraId="6547CF70" w14:textId="77777777">
      <w:pPr>
        <w:spacing w:after="0" w:line="240" w:lineRule="auto"/>
        <w:ind w:left="2126" w:hanging="2126"/>
        <w:jc w:val="both"/>
        <w:rPr>
          <w:rFonts w:cs="Calibri" w:cstheme="minorAscii"/>
          <w:b w:val="1"/>
          <w:bCs w:val="1"/>
          <w:color w:val="auto"/>
          <w:sz w:val="24"/>
          <w:szCs w:val="24"/>
          <w:lang w:val="en-US"/>
        </w:rPr>
      </w:pPr>
      <w:r w:rsidRPr="3C7507F0" w:rsidR="00A24301">
        <w:rPr>
          <w:rFonts w:cs="Calibri" w:cstheme="minorAscii"/>
          <w:b w:val="1"/>
          <w:bCs w:val="1"/>
          <w:color w:val="auto"/>
          <w:sz w:val="24"/>
          <w:szCs w:val="24"/>
          <w:lang w:val="en-US"/>
        </w:rPr>
        <w:t>FIELD NUMBER 17.0:</w:t>
      </w:r>
      <w:r>
        <w:tab/>
      </w:r>
      <w:r w:rsidRPr="3C7507F0" w:rsidR="00A24301">
        <w:rPr>
          <w:rFonts w:cs="Calibri" w:cstheme="minorAscii"/>
          <w:b w:val="1"/>
          <w:bCs w:val="1"/>
          <w:color w:val="auto"/>
          <w:sz w:val="24"/>
          <w:szCs w:val="24"/>
          <w:lang w:val="en-US"/>
        </w:rPr>
        <w:t xml:space="preserve">Taxes on </w:t>
      </w:r>
      <w:r w:rsidRPr="3C7507F0" w:rsidR="00BE02F8">
        <w:rPr>
          <w:rFonts w:cs="Calibri" w:cstheme="minorAscii"/>
          <w:b w:val="1"/>
          <w:bCs w:val="1"/>
          <w:color w:val="auto"/>
          <w:sz w:val="24"/>
          <w:szCs w:val="24"/>
          <w:lang w:val="en-US"/>
        </w:rPr>
        <w:t>Transactions</w:t>
      </w:r>
      <w:r w:rsidRPr="3C7507F0" w:rsidR="00AA5F8F">
        <w:rPr>
          <w:rFonts w:cs="Calibri" w:cstheme="minorAscii"/>
          <w:b w:val="1"/>
          <w:bCs w:val="1"/>
          <w:color w:val="auto"/>
          <w:sz w:val="24"/>
          <w:szCs w:val="24"/>
          <w:lang w:val="en-US"/>
        </w:rPr>
        <w:t xml:space="preserve"> (currency/</w:t>
      </w:r>
      <w:r w:rsidRPr="3C7507F0" w:rsidR="004F76A9">
        <w:rPr>
          <w:rFonts w:cs="Calibri" w:cstheme="minorAscii"/>
          <w:b w:val="1"/>
          <w:bCs w:val="1"/>
          <w:color w:val="auto"/>
          <w:sz w:val="24"/>
          <w:szCs w:val="24"/>
          <w:lang w:val="en-US"/>
        </w:rPr>
        <w:t>unit</w:t>
      </w:r>
      <w:r w:rsidRPr="3C7507F0" w:rsidR="00AA5F8F">
        <w:rPr>
          <w:rFonts w:cs="Calibri" w:cstheme="minorAscii"/>
          <w:b w:val="1"/>
          <w:bCs w:val="1"/>
          <w:color w:val="auto"/>
          <w:sz w:val="24"/>
          <w:szCs w:val="24"/>
          <w:lang w:val="en-US"/>
        </w:rPr>
        <w:t>)</w:t>
      </w:r>
    </w:p>
    <w:p w:rsidRPr="009F6502" w:rsidR="00A24301" w:rsidP="3C7507F0" w:rsidRDefault="00A24301" w14:paraId="0EEDE890" w14:textId="77777777">
      <w:pPr>
        <w:spacing w:after="0" w:line="240" w:lineRule="auto"/>
        <w:ind w:left="2126" w:hanging="2126"/>
        <w:jc w:val="both"/>
        <w:rPr>
          <w:rFonts w:cs="Calibri" w:cstheme="minorAscii"/>
          <w:color w:val="auto"/>
          <w:sz w:val="24"/>
          <w:szCs w:val="24"/>
          <w:lang w:val="en-US"/>
        </w:rPr>
      </w:pPr>
    </w:p>
    <w:p w:rsidRPr="009F6502" w:rsidR="00A24301" w:rsidP="3C7507F0" w:rsidRDefault="00A24301" w14:paraId="57FF8CDD" w14:textId="77777777">
      <w:pPr>
        <w:spacing w:after="0" w:line="240" w:lineRule="auto"/>
        <w:ind w:left="2126" w:hanging="2126"/>
        <w:jc w:val="both"/>
        <w:rPr>
          <w:rFonts w:cs="Calibri" w:cstheme="minorAscii"/>
          <w:color w:val="auto"/>
          <w:sz w:val="24"/>
          <w:szCs w:val="24"/>
          <w:lang w:val="en-US"/>
        </w:rPr>
      </w:pPr>
      <w:r w:rsidRPr="3C7507F0" w:rsidR="00A24301">
        <w:rPr>
          <w:rFonts w:cs="Calibri" w:cstheme="minorAscii"/>
          <w:color w:val="auto"/>
          <w:sz w:val="24"/>
          <w:szCs w:val="24"/>
          <w:lang w:val="en-US"/>
        </w:rPr>
        <w:t>Field Name:</w:t>
      </w:r>
      <w:r>
        <w:tab/>
      </w:r>
      <w:r w:rsidRPr="3C7507F0" w:rsidR="00A24301">
        <w:rPr>
          <w:rFonts w:cs="Calibri" w:cstheme="minorAscii"/>
          <w:color w:val="auto"/>
          <w:sz w:val="24"/>
          <w:szCs w:val="24"/>
          <w:lang w:val="en-US"/>
        </w:rPr>
        <w:t>EIMPOSTO</w:t>
      </w:r>
    </w:p>
    <w:p w:rsidRPr="009F6502" w:rsidR="00A24301" w:rsidP="3C7507F0" w:rsidRDefault="00A24301" w14:paraId="01CBEF1A" w14:textId="77777777">
      <w:pPr>
        <w:spacing w:after="0" w:line="240" w:lineRule="auto"/>
        <w:ind w:left="2126" w:hanging="2126"/>
        <w:jc w:val="both"/>
        <w:rPr>
          <w:rFonts w:cs="Calibri" w:cstheme="minorAscii"/>
          <w:color w:val="auto"/>
          <w:sz w:val="24"/>
          <w:szCs w:val="24"/>
          <w:lang w:val="en-US"/>
        </w:rPr>
      </w:pPr>
    </w:p>
    <w:p w:rsidRPr="009F6502" w:rsidR="00A24301" w:rsidP="3C7507F0" w:rsidRDefault="00A24301" w14:paraId="07A072BE" w14:textId="77777777">
      <w:pPr>
        <w:spacing w:after="0" w:line="240" w:lineRule="auto"/>
        <w:ind w:left="2126" w:hanging="2126"/>
        <w:jc w:val="both"/>
        <w:rPr>
          <w:rFonts w:cs="Calibri" w:cstheme="minorAscii"/>
          <w:color w:val="auto"/>
          <w:sz w:val="24"/>
          <w:szCs w:val="24"/>
          <w:lang w:val="en-US"/>
        </w:rPr>
      </w:pPr>
      <w:r w:rsidRPr="3C7507F0" w:rsidR="00A24301">
        <w:rPr>
          <w:rFonts w:cs="Calibri" w:cstheme="minorAscii"/>
          <w:color w:val="auto"/>
          <w:sz w:val="24"/>
          <w:szCs w:val="24"/>
          <w:lang w:val="en-US"/>
        </w:rPr>
        <w:t>Description:</w:t>
      </w:r>
      <w:r>
        <w:tab/>
      </w:r>
      <w:r w:rsidRPr="3C7507F0" w:rsidR="005367C5">
        <w:rPr>
          <w:rFonts w:cs="Calibri" w:cstheme="minorAscii"/>
          <w:color w:val="auto"/>
          <w:sz w:val="24"/>
          <w:szCs w:val="24"/>
          <w:lang w:val="en-US"/>
        </w:rPr>
        <w:t>R</w:t>
      </w:r>
      <w:r w:rsidRPr="3C7507F0" w:rsidR="00A24301">
        <w:rPr>
          <w:rFonts w:cs="Calibri" w:cstheme="minorAscii"/>
          <w:color w:val="auto"/>
          <w:sz w:val="24"/>
          <w:szCs w:val="24"/>
          <w:lang w:val="en-US"/>
        </w:rPr>
        <w:t>eport the incurred unit value.</w:t>
      </w:r>
    </w:p>
    <w:p w:rsidRPr="009F6502" w:rsidR="00A24301" w:rsidP="3C7507F0" w:rsidRDefault="00A24301" w14:paraId="315EA2A4" w14:textId="77777777">
      <w:pPr>
        <w:spacing w:after="0" w:line="240" w:lineRule="auto"/>
        <w:ind w:left="2126" w:hanging="2126"/>
        <w:jc w:val="both"/>
        <w:rPr>
          <w:rFonts w:cs="Calibri" w:cstheme="minorAscii"/>
          <w:b w:val="1"/>
          <w:bCs w:val="1"/>
          <w:color w:val="auto"/>
          <w:sz w:val="24"/>
          <w:szCs w:val="24"/>
          <w:lang w:val="en-US"/>
        </w:rPr>
      </w:pPr>
    </w:p>
    <w:p w:rsidRPr="009F6502" w:rsidR="00B630E9" w:rsidP="3C7507F0" w:rsidRDefault="00B630E9" w14:paraId="16924038" w14:textId="77777777">
      <w:pPr>
        <w:spacing w:after="0" w:line="240" w:lineRule="auto"/>
        <w:ind w:left="2126" w:hanging="2126"/>
        <w:jc w:val="both"/>
        <w:rPr>
          <w:rFonts w:cs="Calibri" w:cstheme="minorAscii"/>
          <w:b w:val="1"/>
          <w:bCs w:val="1"/>
          <w:color w:val="auto"/>
          <w:sz w:val="24"/>
          <w:szCs w:val="24"/>
          <w:lang w:val="en-US"/>
        </w:rPr>
      </w:pPr>
    </w:p>
    <w:p w:rsidRPr="009F6502" w:rsidR="00A24301" w:rsidP="3C7507F0" w:rsidRDefault="00A24301" w14:paraId="03B655FD" w14:textId="77777777">
      <w:pPr>
        <w:spacing w:after="0" w:line="240" w:lineRule="auto"/>
        <w:ind w:left="2126" w:hanging="2126"/>
        <w:jc w:val="both"/>
        <w:rPr>
          <w:rFonts w:cs="Calibri" w:cstheme="minorAscii"/>
          <w:b w:val="1"/>
          <w:bCs w:val="1"/>
          <w:color w:val="auto"/>
          <w:sz w:val="24"/>
          <w:szCs w:val="24"/>
          <w:lang w:val="en-US"/>
        </w:rPr>
      </w:pPr>
      <w:r w:rsidRPr="3C7507F0" w:rsidR="00A24301">
        <w:rPr>
          <w:rFonts w:cs="Calibri" w:cstheme="minorAscii"/>
          <w:b w:val="1"/>
          <w:bCs w:val="1"/>
          <w:color w:val="auto"/>
          <w:sz w:val="24"/>
          <w:szCs w:val="24"/>
          <w:lang w:val="en-US"/>
        </w:rPr>
        <w:t>FIELD NUMBER 18.0:</w:t>
      </w:r>
      <w:r>
        <w:tab/>
      </w:r>
      <w:r w:rsidRPr="3C7507F0" w:rsidR="00A24301">
        <w:rPr>
          <w:rFonts w:cs="Calibri" w:cstheme="minorAscii"/>
          <w:b w:val="1"/>
          <w:bCs w:val="1"/>
          <w:color w:val="auto"/>
          <w:sz w:val="24"/>
          <w:szCs w:val="24"/>
          <w:lang w:val="en-US"/>
        </w:rPr>
        <w:t>Place of Shipment</w:t>
      </w:r>
    </w:p>
    <w:p w:rsidRPr="009F6502" w:rsidR="00A24301" w:rsidP="3C7507F0" w:rsidRDefault="00A24301" w14:paraId="050D7822" w14:textId="77777777">
      <w:pPr>
        <w:spacing w:after="0" w:line="240" w:lineRule="auto"/>
        <w:ind w:left="2126" w:hanging="2126"/>
        <w:jc w:val="both"/>
        <w:rPr>
          <w:rFonts w:cs="Calibri" w:cstheme="minorAscii"/>
          <w:b w:val="1"/>
          <w:bCs w:val="1"/>
          <w:color w:val="auto"/>
          <w:sz w:val="24"/>
          <w:szCs w:val="24"/>
          <w:lang w:val="en-US"/>
        </w:rPr>
      </w:pPr>
    </w:p>
    <w:p w:rsidRPr="009F6502" w:rsidR="00A24301" w:rsidP="3C7507F0" w:rsidRDefault="00A24301" w14:paraId="70C6686F" w14:textId="77777777">
      <w:pPr>
        <w:spacing w:after="0" w:line="240" w:lineRule="auto"/>
        <w:ind w:left="2126" w:hanging="2126"/>
        <w:jc w:val="both"/>
        <w:rPr>
          <w:rFonts w:cs="Calibri" w:cstheme="minorAscii"/>
          <w:color w:val="auto"/>
          <w:sz w:val="24"/>
          <w:szCs w:val="24"/>
          <w:lang w:val="en-US"/>
        </w:rPr>
      </w:pPr>
      <w:r w:rsidRPr="3C7507F0" w:rsidR="00A24301">
        <w:rPr>
          <w:rFonts w:cs="Calibri" w:cstheme="minorAscii"/>
          <w:color w:val="auto"/>
          <w:sz w:val="24"/>
          <w:szCs w:val="24"/>
          <w:lang w:val="en-US"/>
        </w:rPr>
        <w:t>Field Name:</w:t>
      </w:r>
      <w:r>
        <w:tab/>
      </w:r>
      <w:r w:rsidRPr="3C7507F0" w:rsidR="00A24301">
        <w:rPr>
          <w:rFonts w:cs="Calibri" w:cstheme="minorAscii"/>
          <w:color w:val="auto"/>
          <w:sz w:val="24"/>
          <w:szCs w:val="24"/>
          <w:lang w:val="en-US"/>
        </w:rPr>
        <w:t>ELOCSAI</w:t>
      </w:r>
    </w:p>
    <w:p w:rsidRPr="009F6502" w:rsidR="00A24301" w:rsidP="3C7507F0" w:rsidRDefault="00A24301" w14:paraId="06A155BD" w14:textId="77777777">
      <w:pPr>
        <w:spacing w:after="0" w:line="240" w:lineRule="auto"/>
        <w:ind w:left="2126" w:hanging="2126"/>
        <w:jc w:val="both"/>
        <w:rPr>
          <w:rFonts w:cs="Calibri" w:cstheme="minorAscii"/>
          <w:color w:val="auto"/>
          <w:sz w:val="24"/>
          <w:szCs w:val="24"/>
          <w:lang w:val="en-US"/>
        </w:rPr>
      </w:pPr>
    </w:p>
    <w:p w:rsidRPr="009F6502" w:rsidR="00A24301" w:rsidP="3C7507F0" w:rsidRDefault="00A24301" w14:paraId="7662E2A3" w14:textId="77777777">
      <w:pPr>
        <w:spacing w:after="0" w:line="240" w:lineRule="auto"/>
        <w:ind w:left="2126" w:hanging="2126"/>
        <w:jc w:val="both"/>
        <w:rPr>
          <w:rFonts w:cs="Calibri" w:cstheme="minorAscii"/>
          <w:color w:val="auto"/>
          <w:sz w:val="24"/>
          <w:szCs w:val="24"/>
          <w:lang w:val="en-US"/>
        </w:rPr>
      </w:pPr>
      <w:r w:rsidRPr="3C7507F0" w:rsidR="00A24301">
        <w:rPr>
          <w:rFonts w:cs="Calibri" w:cstheme="minorAscii"/>
          <w:color w:val="auto"/>
          <w:sz w:val="24"/>
          <w:szCs w:val="24"/>
          <w:lang w:val="en-US"/>
        </w:rPr>
        <w:t>Description:</w:t>
      </w:r>
      <w:r>
        <w:tab/>
      </w:r>
      <w:r w:rsidRPr="3C7507F0" w:rsidR="005367C5">
        <w:rPr>
          <w:rFonts w:cs="Calibri" w:cstheme="minorAscii"/>
          <w:color w:val="auto"/>
          <w:sz w:val="24"/>
          <w:szCs w:val="24"/>
          <w:lang w:val="en-US"/>
        </w:rPr>
        <w:t>R</w:t>
      </w:r>
      <w:r w:rsidRPr="3C7507F0" w:rsidR="00A24301">
        <w:rPr>
          <w:rFonts w:cs="Calibri" w:cstheme="minorAscii"/>
          <w:color w:val="auto"/>
          <w:sz w:val="24"/>
          <w:szCs w:val="24"/>
          <w:lang w:val="en-US"/>
        </w:rPr>
        <w:t xml:space="preserve">eport the place of shipment if it is different from the place where the product </w:t>
      </w:r>
      <w:r w:rsidRPr="3C7507F0" w:rsidR="00A24301">
        <w:rPr>
          <w:rFonts w:cs="Calibri" w:cstheme="minorAscii"/>
          <w:color w:val="auto"/>
          <w:sz w:val="24"/>
          <w:szCs w:val="24"/>
          <w:lang w:val="en-US"/>
        </w:rPr>
        <w:t>was manufacture</w:t>
      </w:r>
      <w:r w:rsidRPr="3C7507F0" w:rsidR="00D414ED">
        <w:rPr>
          <w:rFonts w:cs="Calibri" w:cstheme="minorAscii"/>
          <w:color w:val="auto"/>
          <w:sz w:val="24"/>
          <w:szCs w:val="24"/>
          <w:lang w:val="en-US"/>
        </w:rPr>
        <w:t>d</w:t>
      </w:r>
      <w:r w:rsidRPr="3C7507F0" w:rsidR="00A24301">
        <w:rPr>
          <w:rFonts w:cs="Calibri" w:cstheme="minorAscii"/>
          <w:color w:val="auto"/>
          <w:sz w:val="24"/>
          <w:szCs w:val="24"/>
          <w:lang w:val="en-US"/>
        </w:rPr>
        <w:t>.</w:t>
      </w:r>
    </w:p>
    <w:p w:rsidRPr="009F6502" w:rsidR="00A24301" w:rsidP="3C7507F0" w:rsidRDefault="00A24301" w14:paraId="4A9D8325" w14:textId="77777777">
      <w:pPr>
        <w:spacing w:after="0" w:line="240" w:lineRule="auto"/>
        <w:ind w:left="2126" w:hanging="2126"/>
        <w:jc w:val="both"/>
        <w:rPr>
          <w:rFonts w:cs="Calibri" w:cstheme="minorAscii"/>
          <w:b w:val="1"/>
          <w:bCs w:val="1"/>
          <w:color w:val="auto"/>
          <w:sz w:val="24"/>
          <w:szCs w:val="24"/>
          <w:lang w:val="en-US"/>
        </w:rPr>
      </w:pPr>
    </w:p>
    <w:p w:rsidRPr="009F6502" w:rsidR="00B630E9" w:rsidP="3C7507F0" w:rsidRDefault="00B630E9" w14:paraId="17BD0D11" w14:textId="77777777">
      <w:pPr>
        <w:spacing w:after="0" w:line="240" w:lineRule="auto"/>
        <w:ind w:left="2126" w:hanging="2126"/>
        <w:jc w:val="both"/>
        <w:rPr>
          <w:rFonts w:cs="Calibri" w:cstheme="minorAscii"/>
          <w:b w:val="1"/>
          <w:bCs w:val="1"/>
          <w:color w:val="auto"/>
          <w:sz w:val="24"/>
          <w:szCs w:val="24"/>
          <w:lang w:val="en-US"/>
        </w:rPr>
      </w:pPr>
    </w:p>
    <w:p w:rsidRPr="009F6502" w:rsidR="00A24301" w:rsidP="3C7507F0" w:rsidRDefault="00A24301" w14:paraId="4AAB0ADC" w14:textId="77777777">
      <w:pPr>
        <w:spacing w:after="0" w:line="240" w:lineRule="auto"/>
        <w:ind w:left="2126" w:hanging="2126"/>
        <w:jc w:val="both"/>
        <w:rPr>
          <w:rFonts w:cs="Calibri" w:cstheme="minorAscii"/>
          <w:b w:val="1"/>
          <w:bCs w:val="1"/>
          <w:color w:val="auto"/>
          <w:sz w:val="24"/>
          <w:szCs w:val="24"/>
          <w:lang w:val="en-US"/>
        </w:rPr>
      </w:pPr>
      <w:r w:rsidRPr="3C7507F0" w:rsidR="00A24301">
        <w:rPr>
          <w:rFonts w:cs="Calibri" w:cstheme="minorAscii"/>
          <w:b w:val="1"/>
          <w:bCs w:val="1"/>
          <w:color w:val="auto"/>
          <w:sz w:val="24"/>
          <w:szCs w:val="24"/>
          <w:lang w:val="en-US"/>
        </w:rPr>
        <w:t>FIELD NUMBER 19.0:</w:t>
      </w:r>
      <w:r>
        <w:tab/>
      </w:r>
      <w:r w:rsidRPr="3C7507F0" w:rsidR="00A24301">
        <w:rPr>
          <w:rFonts w:cs="Calibri" w:cstheme="minorAscii"/>
          <w:b w:val="1"/>
          <w:bCs w:val="1"/>
          <w:color w:val="auto"/>
          <w:sz w:val="24"/>
          <w:szCs w:val="24"/>
          <w:lang w:val="en-US"/>
        </w:rPr>
        <w:t>Channel of Distribution</w:t>
      </w:r>
    </w:p>
    <w:p w:rsidRPr="009F6502" w:rsidR="00A24301" w:rsidP="3C7507F0" w:rsidRDefault="00A24301" w14:paraId="1ECC70EA" w14:textId="77777777">
      <w:pPr>
        <w:spacing w:after="0" w:line="240" w:lineRule="auto"/>
        <w:ind w:left="2126" w:hanging="2126"/>
        <w:jc w:val="both"/>
        <w:rPr>
          <w:rFonts w:cs="Calibri" w:cstheme="minorAscii"/>
          <w:color w:val="auto"/>
          <w:sz w:val="24"/>
          <w:szCs w:val="24"/>
          <w:lang w:val="en-US"/>
        </w:rPr>
      </w:pPr>
    </w:p>
    <w:p w:rsidRPr="009F6502" w:rsidR="00A24301" w:rsidP="3C7507F0" w:rsidRDefault="00A24301" w14:paraId="2414966E" w14:textId="77777777">
      <w:pPr>
        <w:spacing w:after="0" w:line="240" w:lineRule="auto"/>
        <w:ind w:left="2126" w:hanging="2126"/>
        <w:jc w:val="both"/>
        <w:rPr>
          <w:rFonts w:cs="Calibri" w:cstheme="minorAscii"/>
          <w:color w:val="auto"/>
          <w:sz w:val="24"/>
          <w:szCs w:val="24"/>
          <w:lang w:val="en-US"/>
        </w:rPr>
      </w:pPr>
      <w:r w:rsidRPr="3C7507F0" w:rsidR="00A24301">
        <w:rPr>
          <w:rFonts w:cs="Calibri" w:cstheme="minorAscii"/>
          <w:color w:val="auto"/>
          <w:sz w:val="24"/>
          <w:szCs w:val="24"/>
          <w:lang w:val="en-US"/>
        </w:rPr>
        <w:t>Field Name:</w:t>
      </w:r>
      <w:r>
        <w:tab/>
      </w:r>
      <w:r w:rsidRPr="3C7507F0" w:rsidR="00A24301">
        <w:rPr>
          <w:rFonts w:cs="Calibri" w:cstheme="minorAscii"/>
          <w:color w:val="auto"/>
          <w:sz w:val="24"/>
          <w:szCs w:val="24"/>
          <w:lang w:val="en-US"/>
        </w:rPr>
        <w:t>ECANDISTR</w:t>
      </w:r>
    </w:p>
    <w:p w:rsidRPr="009F6502" w:rsidR="00A24301" w:rsidP="3C7507F0" w:rsidRDefault="00A24301" w14:paraId="44DBB022" w14:textId="77777777">
      <w:pPr>
        <w:spacing w:after="0" w:line="240" w:lineRule="auto"/>
        <w:ind w:left="2126" w:hanging="2126"/>
        <w:jc w:val="both"/>
        <w:rPr>
          <w:rFonts w:cs="Calibri" w:cstheme="minorAscii"/>
          <w:color w:val="auto"/>
          <w:sz w:val="24"/>
          <w:szCs w:val="24"/>
          <w:lang w:val="en-US"/>
        </w:rPr>
      </w:pPr>
    </w:p>
    <w:p w:rsidRPr="009F6502" w:rsidR="00A24301" w:rsidP="3C7507F0" w:rsidRDefault="00A24301" w14:paraId="3B00EEB4" w14:textId="77777777">
      <w:pPr>
        <w:spacing w:after="0" w:line="240" w:lineRule="auto"/>
        <w:ind w:left="2126" w:hanging="2126"/>
        <w:jc w:val="both"/>
        <w:rPr>
          <w:rFonts w:cs="Calibri" w:cstheme="minorAscii"/>
          <w:color w:val="auto"/>
          <w:sz w:val="24"/>
          <w:szCs w:val="24"/>
          <w:lang w:val="en-US"/>
        </w:rPr>
      </w:pPr>
      <w:r w:rsidRPr="3C7507F0" w:rsidR="00A24301">
        <w:rPr>
          <w:rFonts w:cs="Calibri" w:cstheme="minorAscii"/>
          <w:color w:val="auto"/>
          <w:sz w:val="24"/>
          <w:szCs w:val="24"/>
          <w:lang w:val="en-US"/>
        </w:rPr>
        <w:t>Description:</w:t>
      </w:r>
      <w:r>
        <w:tab/>
      </w:r>
      <w:r w:rsidRPr="3C7507F0" w:rsidR="00A24301">
        <w:rPr>
          <w:rFonts w:cs="Calibri" w:cstheme="minorAscii"/>
          <w:color w:val="auto"/>
          <w:sz w:val="24"/>
          <w:szCs w:val="24"/>
          <w:lang w:val="en-US"/>
        </w:rPr>
        <w:t xml:space="preserve">The channels of distribution </w:t>
      </w:r>
      <w:r w:rsidRPr="3C7507F0" w:rsidR="00A24301">
        <w:rPr>
          <w:rFonts w:cs="Calibri" w:cstheme="minorAscii"/>
          <w:color w:val="auto"/>
          <w:sz w:val="24"/>
          <w:szCs w:val="24"/>
          <w:lang w:val="en-US"/>
        </w:rPr>
        <w:t>designated</w:t>
      </w:r>
      <w:r w:rsidRPr="3C7507F0" w:rsidR="00A24301">
        <w:rPr>
          <w:rFonts w:cs="Calibri" w:cstheme="minorAscii"/>
          <w:color w:val="auto"/>
          <w:sz w:val="24"/>
          <w:szCs w:val="24"/>
          <w:lang w:val="en-US"/>
        </w:rPr>
        <w:t xml:space="preserve"> in this field should conform to those described in section IV.7.</w:t>
      </w:r>
    </w:p>
    <w:p w:rsidRPr="009F6502" w:rsidR="00A24301" w:rsidP="3C7507F0" w:rsidRDefault="00A24301" w14:paraId="2DD24DE0" w14:textId="77777777">
      <w:pPr>
        <w:spacing w:after="0" w:line="240" w:lineRule="auto"/>
        <w:ind w:left="2126" w:hanging="2126"/>
        <w:jc w:val="both"/>
        <w:rPr>
          <w:rFonts w:cs="Calibri" w:cstheme="minorAscii"/>
          <w:color w:val="auto"/>
          <w:sz w:val="24"/>
          <w:szCs w:val="24"/>
          <w:lang w:val="en-US"/>
        </w:rPr>
      </w:pPr>
      <w:r w:rsidRPr="009F6502">
        <w:rPr>
          <w:rFonts w:cstheme="minorHAnsi"/>
          <w:bCs/>
          <w:sz w:val="24"/>
          <w:szCs w:val="24"/>
          <w:lang w:val="en-US"/>
        </w:rPr>
        <w:tab/>
      </w:r>
    </w:p>
    <w:p w:rsidRPr="009F6502" w:rsidR="00A24301" w:rsidP="3C7507F0" w:rsidRDefault="00A24301" w14:paraId="78026616" w14:textId="77777777">
      <w:pPr>
        <w:spacing w:after="0" w:line="240" w:lineRule="auto"/>
        <w:ind w:left="2126" w:hanging="2"/>
        <w:jc w:val="both"/>
        <w:rPr>
          <w:rFonts w:cs="Calibri" w:cstheme="minorAscii"/>
          <w:color w:val="auto"/>
          <w:sz w:val="24"/>
          <w:szCs w:val="24"/>
          <w:lang w:val="en-US"/>
        </w:rPr>
      </w:pPr>
      <w:r w:rsidRPr="3C7507F0" w:rsidR="00A24301">
        <w:rPr>
          <w:rFonts w:cs="Calibri" w:cstheme="minorAscii"/>
          <w:color w:val="auto"/>
          <w:sz w:val="24"/>
          <w:szCs w:val="24"/>
          <w:lang w:val="en-US"/>
        </w:rPr>
        <w:t>1 = channel 1</w:t>
      </w:r>
    </w:p>
    <w:p w:rsidRPr="009F6502" w:rsidR="00A24301" w:rsidP="3C7507F0" w:rsidRDefault="00A24301" w14:paraId="0F13406C" w14:textId="77777777">
      <w:pPr>
        <w:spacing w:after="0" w:line="240" w:lineRule="auto"/>
        <w:ind w:left="2126" w:hanging="2126"/>
        <w:jc w:val="both"/>
        <w:rPr>
          <w:rFonts w:cs="Calibri" w:cstheme="minorAscii"/>
          <w:color w:val="auto"/>
          <w:sz w:val="24"/>
          <w:szCs w:val="24"/>
          <w:lang w:val="en-US"/>
        </w:rPr>
      </w:pPr>
      <w:r w:rsidRPr="009F6502">
        <w:rPr>
          <w:rFonts w:cstheme="minorHAnsi"/>
          <w:bCs/>
          <w:sz w:val="24"/>
          <w:szCs w:val="24"/>
          <w:lang w:val="en-US"/>
        </w:rPr>
        <w:tab/>
      </w:r>
      <w:r w:rsidRPr="3C7507F0" w:rsidR="00A24301">
        <w:rPr>
          <w:rFonts w:cs="Calibri" w:cstheme="minorAscii"/>
          <w:color w:val="auto"/>
          <w:sz w:val="24"/>
          <w:szCs w:val="24"/>
          <w:lang w:val="en-US"/>
        </w:rPr>
        <w:t>2 = channel 2</w:t>
      </w:r>
    </w:p>
    <w:p w:rsidRPr="009F6502" w:rsidR="00A24301" w:rsidP="3C7507F0" w:rsidRDefault="00A24301" w14:paraId="709B2E65" w14:textId="77777777">
      <w:pPr>
        <w:spacing w:after="0" w:line="240" w:lineRule="auto"/>
        <w:ind w:left="2126" w:hanging="2126"/>
        <w:jc w:val="both"/>
        <w:rPr>
          <w:rFonts w:cs="Calibri" w:cstheme="minorAscii"/>
          <w:color w:val="auto"/>
          <w:sz w:val="24"/>
          <w:szCs w:val="24"/>
          <w:lang w:val="en-US"/>
        </w:rPr>
      </w:pPr>
      <w:r w:rsidRPr="009F6502">
        <w:rPr>
          <w:rFonts w:cstheme="minorHAnsi"/>
          <w:bCs/>
          <w:sz w:val="24"/>
          <w:szCs w:val="24"/>
          <w:lang w:val="en-US"/>
        </w:rPr>
        <w:tab/>
      </w:r>
      <w:r w:rsidRPr="3C7507F0" w:rsidR="00A24301">
        <w:rPr>
          <w:rFonts w:cs="Calibri" w:cstheme="minorAscii"/>
          <w:color w:val="auto"/>
          <w:sz w:val="24"/>
          <w:szCs w:val="24"/>
          <w:lang w:val="en-US"/>
        </w:rPr>
        <w:t>3 – n = channel 3 until channel n</w:t>
      </w:r>
    </w:p>
    <w:p w:rsidRPr="009F6502" w:rsidR="00A24301" w:rsidP="3C7507F0" w:rsidRDefault="00A24301" w14:paraId="0C4FDD9E" w14:textId="77777777">
      <w:pPr>
        <w:spacing w:after="0" w:line="240" w:lineRule="auto"/>
        <w:ind w:left="2126" w:hanging="2126"/>
        <w:jc w:val="both"/>
        <w:rPr>
          <w:rFonts w:cs="Calibri" w:cstheme="minorAscii"/>
          <w:color w:val="auto"/>
          <w:sz w:val="24"/>
          <w:szCs w:val="24"/>
          <w:lang w:val="en-US"/>
        </w:rPr>
      </w:pPr>
    </w:p>
    <w:p w:rsidRPr="009F6502" w:rsidR="00A24301" w:rsidP="3C7507F0" w:rsidRDefault="00A24301" w14:paraId="6EF5B2DD" w14:textId="77777777">
      <w:pPr>
        <w:spacing w:after="0" w:line="240" w:lineRule="auto"/>
        <w:ind w:left="2126" w:hanging="2126"/>
        <w:jc w:val="both"/>
        <w:rPr>
          <w:rFonts w:cs="Calibri" w:cstheme="minorAscii"/>
          <w:b w:val="1"/>
          <w:bCs w:val="1"/>
          <w:color w:val="auto"/>
          <w:sz w:val="24"/>
          <w:szCs w:val="24"/>
          <w:lang w:val="en-US"/>
        </w:rPr>
      </w:pPr>
      <w:r w:rsidRPr="3C7507F0" w:rsidR="00A24301">
        <w:rPr>
          <w:rFonts w:cs="Calibri" w:cstheme="minorAscii"/>
          <w:b w:val="1"/>
          <w:bCs w:val="1"/>
          <w:color w:val="auto"/>
          <w:sz w:val="24"/>
          <w:szCs w:val="24"/>
          <w:lang w:val="en-US"/>
        </w:rPr>
        <w:t>FIELD NUMBER 20.0:</w:t>
      </w:r>
      <w:r>
        <w:tab/>
      </w:r>
      <w:r w:rsidRPr="3C7507F0" w:rsidR="00A24301">
        <w:rPr>
          <w:rFonts w:cs="Calibri" w:cstheme="minorAscii"/>
          <w:b w:val="1"/>
          <w:bCs w:val="1"/>
          <w:color w:val="auto"/>
          <w:sz w:val="24"/>
          <w:szCs w:val="24"/>
          <w:lang w:val="en-US"/>
        </w:rPr>
        <w:t>Terms of Payment</w:t>
      </w:r>
    </w:p>
    <w:p w:rsidRPr="009F6502" w:rsidR="00A24301" w:rsidP="3C7507F0" w:rsidRDefault="00A24301" w14:paraId="62DBB887" w14:textId="77777777">
      <w:pPr>
        <w:spacing w:after="0" w:line="240" w:lineRule="auto"/>
        <w:ind w:left="2126" w:hanging="2126"/>
        <w:jc w:val="both"/>
        <w:rPr>
          <w:rFonts w:cs="Calibri" w:cstheme="minorAscii"/>
          <w:b w:val="1"/>
          <w:bCs w:val="1"/>
          <w:color w:val="auto"/>
          <w:sz w:val="24"/>
          <w:szCs w:val="24"/>
          <w:lang w:val="en-US"/>
        </w:rPr>
      </w:pPr>
    </w:p>
    <w:p w:rsidRPr="009F6502" w:rsidR="00A24301" w:rsidP="3C7507F0" w:rsidRDefault="00A24301" w14:paraId="2242F0C8" w14:textId="77777777">
      <w:pPr>
        <w:spacing w:after="0" w:line="240" w:lineRule="auto"/>
        <w:ind w:left="2126" w:hanging="2126"/>
        <w:jc w:val="both"/>
        <w:rPr>
          <w:rFonts w:cs="Calibri" w:cstheme="minorAscii"/>
          <w:color w:val="auto"/>
          <w:sz w:val="24"/>
          <w:szCs w:val="24"/>
          <w:lang w:val="en-US"/>
        </w:rPr>
      </w:pPr>
      <w:r w:rsidRPr="3C7507F0" w:rsidR="00A24301">
        <w:rPr>
          <w:rFonts w:cs="Calibri" w:cstheme="minorAscii"/>
          <w:color w:val="auto"/>
          <w:sz w:val="24"/>
          <w:szCs w:val="24"/>
          <w:lang w:val="en-US"/>
        </w:rPr>
        <w:t>Field Name:</w:t>
      </w:r>
      <w:r>
        <w:tab/>
      </w:r>
      <w:r w:rsidRPr="3C7507F0" w:rsidR="00A24301">
        <w:rPr>
          <w:rFonts w:cs="Calibri" w:cstheme="minorAscii"/>
          <w:color w:val="auto"/>
          <w:sz w:val="24"/>
          <w:szCs w:val="24"/>
          <w:lang w:val="en-US"/>
        </w:rPr>
        <w:t>ECONDPAG</w:t>
      </w:r>
    </w:p>
    <w:p w:rsidRPr="009F6502" w:rsidR="00A24301" w:rsidP="3C7507F0" w:rsidRDefault="00A24301" w14:paraId="7D1BE50C" w14:textId="77777777">
      <w:pPr>
        <w:spacing w:after="0" w:line="240" w:lineRule="auto"/>
        <w:ind w:left="2126" w:hanging="2126"/>
        <w:jc w:val="both"/>
        <w:rPr>
          <w:rFonts w:cs="Calibri" w:cstheme="minorAscii"/>
          <w:color w:val="auto"/>
          <w:sz w:val="24"/>
          <w:szCs w:val="24"/>
          <w:lang w:val="en-US"/>
        </w:rPr>
      </w:pPr>
    </w:p>
    <w:p w:rsidRPr="009F6502" w:rsidR="00A24301" w:rsidP="3C7507F0" w:rsidRDefault="00A24301" w14:paraId="322EE6A3" w14:textId="77777777">
      <w:pPr>
        <w:spacing w:after="0" w:line="240" w:lineRule="auto"/>
        <w:ind w:left="2126" w:hanging="2126"/>
        <w:jc w:val="both"/>
        <w:rPr>
          <w:rFonts w:cs="Calibri" w:cstheme="minorAscii"/>
          <w:color w:val="auto"/>
          <w:sz w:val="24"/>
          <w:szCs w:val="24"/>
          <w:lang w:val="en-US"/>
        </w:rPr>
      </w:pPr>
      <w:r w:rsidRPr="3C7507F0" w:rsidR="00A24301">
        <w:rPr>
          <w:rFonts w:cs="Calibri" w:cstheme="minorAscii"/>
          <w:color w:val="auto"/>
          <w:sz w:val="24"/>
          <w:szCs w:val="24"/>
          <w:lang w:val="en-US"/>
        </w:rPr>
        <w:t>Description:</w:t>
      </w:r>
      <w:r>
        <w:tab/>
      </w:r>
      <w:r w:rsidRPr="3C7507F0" w:rsidR="00A24301">
        <w:rPr>
          <w:rFonts w:cs="Calibri" w:cstheme="minorAscii"/>
          <w:color w:val="auto"/>
          <w:sz w:val="24"/>
          <w:szCs w:val="24"/>
          <w:lang w:val="en-US"/>
        </w:rPr>
        <w:t>Report terms of payment granted the customer</w:t>
      </w:r>
    </w:p>
    <w:p w:rsidRPr="009F6502" w:rsidR="00A24301" w:rsidP="3C7507F0" w:rsidRDefault="00A24301" w14:paraId="4C52B6A2" w14:textId="77777777">
      <w:pPr>
        <w:spacing w:after="0" w:line="240" w:lineRule="auto"/>
        <w:ind w:left="2126" w:hanging="2126"/>
        <w:jc w:val="both"/>
        <w:rPr>
          <w:rFonts w:cs="Calibri" w:cstheme="minorAscii"/>
          <w:color w:val="auto"/>
          <w:sz w:val="24"/>
          <w:szCs w:val="24"/>
          <w:lang w:val="en-US"/>
        </w:rPr>
      </w:pPr>
      <w:r w:rsidRPr="009F6502">
        <w:rPr>
          <w:rFonts w:cstheme="minorHAnsi"/>
          <w:bCs/>
          <w:sz w:val="24"/>
          <w:szCs w:val="24"/>
          <w:lang w:val="en-US"/>
        </w:rPr>
        <w:tab/>
      </w:r>
    </w:p>
    <w:p w:rsidRPr="009F6502" w:rsidR="00A24301" w:rsidP="3C7507F0" w:rsidRDefault="00A24301" w14:paraId="1C354044" w14:textId="77777777">
      <w:pPr>
        <w:spacing w:after="0" w:line="240" w:lineRule="auto"/>
        <w:ind w:left="2126" w:hanging="2"/>
        <w:jc w:val="both"/>
        <w:rPr>
          <w:rFonts w:cs="Calibri" w:cstheme="minorAscii"/>
          <w:color w:val="auto"/>
          <w:sz w:val="24"/>
          <w:szCs w:val="24"/>
          <w:lang w:val="en-US"/>
        </w:rPr>
      </w:pPr>
      <w:r w:rsidRPr="3C7507F0" w:rsidR="00A24301">
        <w:rPr>
          <w:rFonts w:cs="Calibri" w:cstheme="minorAscii"/>
          <w:color w:val="auto"/>
          <w:sz w:val="24"/>
          <w:szCs w:val="24"/>
          <w:lang w:val="en-US"/>
        </w:rPr>
        <w:t>1 = 30 days after invoice.</w:t>
      </w:r>
    </w:p>
    <w:p w:rsidRPr="009F6502" w:rsidR="00A24301" w:rsidP="3C7507F0" w:rsidRDefault="00A24301" w14:paraId="41EF3B42" w14:textId="77777777">
      <w:pPr>
        <w:spacing w:after="0" w:line="240" w:lineRule="auto"/>
        <w:ind w:left="2126" w:hanging="2"/>
        <w:jc w:val="both"/>
        <w:rPr>
          <w:rFonts w:cs="Calibri" w:cstheme="minorAscii"/>
          <w:color w:val="auto"/>
          <w:sz w:val="24"/>
          <w:szCs w:val="24"/>
          <w:lang w:val="en-US"/>
        </w:rPr>
      </w:pPr>
      <w:r w:rsidRPr="3C7507F0" w:rsidR="00A24301">
        <w:rPr>
          <w:rFonts w:cs="Calibri" w:cstheme="minorAscii"/>
          <w:color w:val="auto"/>
          <w:sz w:val="24"/>
          <w:szCs w:val="24"/>
          <w:lang w:val="en-US"/>
        </w:rPr>
        <w:t>2 = 60 days after invoice.</w:t>
      </w:r>
    </w:p>
    <w:p w:rsidRPr="009F6502" w:rsidR="00A24301" w:rsidP="3C7507F0" w:rsidRDefault="00A24301" w14:paraId="11C1228E" w14:textId="53A4298C">
      <w:pPr>
        <w:spacing w:after="0" w:line="240" w:lineRule="auto"/>
        <w:ind w:left="2126" w:hanging="2"/>
        <w:jc w:val="both"/>
        <w:rPr>
          <w:rFonts w:cs="Calibri" w:cstheme="minorAscii"/>
          <w:color w:val="auto"/>
          <w:lang w:val="en-US"/>
        </w:rPr>
      </w:pPr>
      <w:r w:rsidRPr="3C7507F0" w:rsidR="00A24301">
        <w:rPr>
          <w:rFonts w:cs="Calibri" w:cstheme="minorAscii"/>
          <w:color w:val="auto"/>
          <w:sz w:val="24"/>
          <w:szCs w:val="24"/>
          <w:lang w:val="en-US"/>
        </w:rPr>
        <w:t>3- n =</w:t>
      </w:r>
      <w:r w:rsidRPr="3C7507F0" w:rsidR="00C51E4A">
        <w:rPr>
          <w:rFonts w:cs="Calibri" w:cstheme="minorAscii"/>
          <w:color w:val="auto"/>
          <w:sz w:val="24"/>
          <w:szCs w:val="24"/>
          <w:lang w:val="en-US"/>
        </w:rPr>
        <w:t xml:space="preserve"> </w:t>
      </w:r>
      <w:r w:rsidRPr="3C7507F0" w:rsidR="00A24301">
        <w:rPr>
          <w:rFonts w:cs="Calibri" w:cstheme="minorAscii"/>
          <w:color w:val="auto"/>
          <w:sz w:val="24"/>
          <w:szCs w:val="24"/>
          <w:lang w:val="en-US"/>
        </w:rPr>
        <w:t xml:space="preserve">Specify other payment terms as </w:t>
      </w:r>
      <w:r w:rsidRPr="3C7507F0" w:rsidR="00A24301">
        <w:rPr>
          <w:rFonts w:cs="Calibri" w:cstheme="minorAscii"/>
          <w:color w:val="auto"/>
          <w:sz w:val="24"/>
          <w:szCs w:val="24"/>
          <w:lang w:val="en-US"/>
        </w:rPr>
        <w:t>required</w:t>
      </w:r>
      <w:r w:rsidRPr="3C7507F0" w:rsidR="00A24301">
        <w:rPr>
          <w:rFonts w:cs="Calibri" w:cstheme="minorAscii"/>
          <w:color w:val="auto"/>
          <w:lang w:val="en-US"/>
        </w:rPr>
        <w:t>.</w:t>
      </w:r>
    </w:p>
    <w:p w:rsidRPr="009F6502" w:rsidR="00A24301" w:rsidP="3C7507F0" w:rsidRDefault="00A24301" w14:paraId="39575151" w14:textId="77777777">
      <w:pPr>
        <w:spacing w:after="0" w:line="240" w:lineRule="auto"/>
        <w:jc w:val="both"/>
        <w:rPr>
          <w:rFonts w:cs="Calibri" w:cstheme="minorAscii"/>
          <w:color w:val="auto"/>
          <w:lang w:val="en-US"/>
        </w:rPr>
      </w:pPr>
    </w:p>
    <w:p w:rsidRPr="009F6502" w:rsidR="00E6741D" w:rsidP="3C7507F0" w:rsidRDefault="00A24301" w14:paraId="65D75EF3" w14:textId="484EF9D0">
      <w:pPr>
        <w:spacing w:after="0" w:line="240" w:lineRule="auto"/>
        <w:ind w:left="2124" w:hanging="2124"/>
        <w:jc w:val="both"/>
        <w:rPr>
          <w:rFonts w:cs="Calibri" w:cstheme="minorAscii"/>
          <w:color w:val="auto"/>
          <w:sz w:val="24"/>
          <w:szCs w:val="24"/>
          <w:lang w:val="en-US"/>
        </w:rPr>
      </w:pPr>
      <w:r w:rsidRPr="3C7507F0" w:rsidR="00A24301">
        <w:rPr>
          <w:rFonts w:cs="Calibri" w:cstheme="minorAscii"/>
          <w:color w:val="auto"/>
          <w:sz w:val="24"/>
          <w:szCs w:val="24"/>
          <w:lang w:val="en-US"/>
        </w:rPr>
        <w:t>Narrative:</w:t>
      </w:r>
      <w:r>
        <w:tab/>
      </w:r>
      <w:r w:rsidRPr="3C7507F0" w:rsidR="00A24301">
        <w:rPr>
          <w:rFonts w:cs="Calibri" w:cstheme="minorAscii"/>
          <w:color w:val="auto"/>
          <w:sz w:val="24"/>
          <w:szCs w:val="24"/>
          <w:lang w:val="en-US"/>
        </w:rPr>
        <w:t xml:space="preserve">Describe each of the terms of payment you offer and </w:t>
      </w:r>
      <w:r w:rsidRPr="3C7507F0" w:rsidR="00A24301">
        <w:rPr>
          <w:rFonts w:cs="Calibri" w:cstheme="minorAscii"/>
          <w:color w:val="auto"/>
          <w:sz w:val="24"/>
          <w:szCs w:val="24"/>
          <w:lang w:val="en-US"/>
        </w:rPr>
        <w:t>indicate</w:t>
      </w:r>
      <w:r w:rsidRPr="3C7507F0" w:rsidR="00A24301">
        <w:rPr>
          <w:rFonts w:cs="Calibri" w:cstheme="minorAscii"/>
          <w:color w:val="auto"/>
          <w:sz w:val="24"/>
          <w:szCs w:val="24"/>
          <w:lang w:val="en-US"/>
        </w:rPr>
        <w:t xml:space="preserve"> the code used for each. If the terms vary by channel of distribution, explain how these are related.</w:t>
      </w:r>
      <w:r w:rsidRPr="3C7507F0" w:rsidR="00C51E4A">
        <w:rPr>
          <w:rFonts w:cs="Calibri" w:cstheme="minorAscii"/>
          <w:color w:val="auto"/>
          <w:sz w:val="24"/>
          <w:szCs w:val="24"/>
          <w:lang w:val="en-US"/>
        </w:rPr>
        <w:t xml:space="preserve"> </w:t>
      </w:r>
      <w:r w:rsidRPr="3C7507F0" w:rsidR="00A24301">
        <w:rPr>
          <w:rFonts w:cs="Calibri" w:cstheme="minorAscii"/>
          <w:color w:val="auto"/>
          <w:sz w:val="24"/>
          <w:szCs w:val="24"/>
          <w:lang w:val="en-US"/>
        </w:rPr>
        <w:t xml:space="preserve">Indicate whether the payment terms </w:t>
      </w:r>
      <w:r w:rsidRPr="3C7507F0" w:rsidR="00A24301">
        <w:rPr>
          <w:rFonts w:cs="Calibri" w:cstheme="minorAscii"/>
          <w:color w:val="auto"/>
          <w:sz w:val="24"/>
          <w:szCs w:val="24"/>
          <w:lang w:val="en-US"/>
        </w:rPr>
        <w:t xml:space="preserve">are </w:t>
      </w:r>
      <w:r w:rsidRPr="3C7507F0" w:rsidR="00A24301">
        <w:rPr>
          <w:rFonts w:cs="Calibri" w:cstheme="minorAscii"/>
          <w:color w:val="auto"/>
          <w:sz w:val="24"/>
          <w:szCs w:val="24"/>
          <w:lang w:val="en-US"/>
        </w:rPr>
        <w:t>stated</w:t>
      </w:r>
      <w:r w:rsidRPr="3C7507F0" w:rsidR="00A24301">
        <w:rPr>
          <w:rFonts w:cs="Calibri" w:cstheme="minorAscii"/>
          <w:color w:val="auto"/>
          <w:sz w:val="24"/>
          <w:szCs w:val="24"/>
          <w:lang w:val="en-US"/>
        </w:rPr>
        <w:t xml:space="preserve"> or coded on each invoice or, otherwise, how customers agree to payment terms.</w:t>
      </w:r>
      <w:r w:rsidRPr="3C7507F0" w:rsidR="00C51E4A">
        <w:rPr>
          <w:rFonts w:cs="Calibri" w:cstheme="minorAscii"/>
          <w:color w:val="auto"/>
          <w:sz w:val="24"/>
          <w:szCs w:val="24"/>
          <w:lang w:val="en-US"/>
        </w:rPr>
        <w:t xml:space="preserve"> </w:t>
      </w:r>
      <w:r w:rsidRPr="3C7507F0" w:rsidR="00A24301">
        <w:rPr>
          <w:rFonts w:cs="Calibri" w:cstheme="minorAscii"/>
          <w:color w:val="auto"/>
          <w:sz w:val="24"/>
          <w:szCs w:val="24"/>
          <w:lang w:val="en-US"/>
        </w:rPr>
        <w:t xml:space="preserve">The codes for payment terms listed above are only examples, you can adapt them to your </w:t>
      </w:r>
      <w:r w:rsidRPr="3C7507F0" w:rsidR="00A24301">
        <w:rPr>
          <w:rFonts w:cs="Calibri" w:cstheme="minorAscii"/>
          <w:color w:val="auto"/>
          <w:sz w:val="24"/>
          <w:szCs w:val="24"/>
          <w:lang w:val="en-US"/>
        </w:rPr>
        <w:t>necessity</w:t>
      </w:r>
      <w:r w:rsidRPr="3C7507F0" w:rsidR="00A24301">
        <w:rPr>
          <w:rFonts w:cs="Calibri" w:cstheme="minorAscii"/>
          <w:color w:val="auto"/>
          <w:sz w:val="24"/>
          <w:szCs w:val="24"/>
          <w:lang w:val="en-US"/>
        </w:rPr>
        <w:t xml:space="preserve"> </w:t>
      </w:r>
    </w:p>
    <w:p w:rsidRPr="009F6502" w:rsidR="00A24301" w:rsidP="3C7507F0" w:rsidRDefault="00A24301" w14:paraId="126277E8" w14:textId="77777777">
      <w:pPr>
        <w:spacing w:after="0" w:line="240" w:lineRule="auto"/>
        <w:ind w:left="2124" w:hanging="2124"/>
        <w:jc w:val="both"/>
        <w:rPr>
          <w:rFonts w:cs="Calibri" w:cstheme="minorAscii"/>
          <w:color w:val="auto"/>
          <w:sz w:val="24"/>
          <w:szCs w:val="24"/>
          <w:lang w:val="en-US"/>
        </w:rPr>
      </w:pPr>
      <w:r w:rsidRPr="009F6502">
        <w:rPr>
          <w:rFonts w:cstheme="minorHAnsi"/>
          <w:sz w:val="24"/>
          <w:szCs w:val="24"/>
          <w:lang w:val="en-US"/>
        </w:rPr>
        <w:tab/>
      </w:r>
      <w:r w:rsidRPr="009F6502">
        <w:rPr>
          <w:rFonts w:cstheme="minorHAnsi"/>
          <w:sz w:val="24"/>
          <w:szCs w:val="24"/>
          <w:lang w:val="en-US"/>
        </w:rPr>
        <w:tab/>
      </w:r>
    </w:p>
    <w:tbl>
      <w:tblPr>
        <w:tblStyle w:val="Tabelacomgrade"/>
        <w:tblW w:w="10053" w:type="dxa"/>
        <w:tblLook w:val="04A0" w:firstRow="1" w:lastRow="0" w:firstColumn="1" w:lastColumn="0" w:noHBand="0" w:noVBand="1"/>
      </w:tblPr>
      <w:tblGrid>
        <w:gridCol w:w="10053"/>
      </w:tblGrid>
      <w:tr w:rsidRPr="00C51E4A" w:rsidR="00A24301" w:rsidTr="3C7507F0" w14:paraId="5294637F" w14:textId="77777777">
        <w:trPr>
          <w:trHeight w:val="255"/>
        </w:trPr>
        <w:tc>
          <w:tcPr>
            <w:tcW w:w="10053" w:type="dxa"/>
            <w:tcMar/>
          </w:tcPr>
          <w:p w:rsidRPr="009F6502" w:rsidR="00A24301" w:rsidP="3C7507F0" w:rsidRDefault="00E71185" w14:paraId="669EBAC6" w14:textId="52A6FDA8">
            <w:pPr>
              <w:jc w:val="both"/>
              <w:rPr>
                <w:rFonts w:cs="Calibri" w:cstheme="minorAscii"/>
                <w:color w:val="auto"/>
                <w:sz w:val="24"/>
                <w:szCs w:val="24"/>
                <w:lang w:val="en-US"/>
              </w:rPr>
            </w:pPr>
            <w:r w:rsidRPr="3C7507F0">
              <w:rPr>
                <w:rFonts w:cs="Calibri" w:cstheme="minorAscii"/>
                <w:color w:val="auto"/>
                <w:sz w:val="24"/>
                <w:szCs w:val="24"/>
                <w:lang w:val="en-US"/>
              </w:rPr>
              <w:br w:type="page"/>
            </w:r>
            <w:r w:rsidRPr="3C7507F0" w:rsidR="00A24301">
              <w:rPr>
                <w:rFonts w:cs="Calibri" w:cstheme="minorAscii"/>
                <w:b w:val="1"/>
                <w:bCs w:val="1"/>
                <w:color w:val="auto"/>
                <w:sz w:val="24"/>
                <w:szCs w:val="24"/>
                <w:lang w:val="en-US"/>
              </w:rPr>
              <w:t>Fields Nº 2</w:t>
            </w:r>
            <w:r w:rsidRPr="3C7507F0" w:rsidR="00E6741D">
              <w:rPr>
                <w:rFonts w:cs="Calibri" w:cstheme="minorAscii"/>
                <w:b w:val="1"/>
                <w:bCs w:val="1"/>
                <w:color w:val="auto"/>
                <w:sz w:val="24"/>
                <w:szCs w:val="24"/>
                <w:lang w:val="en-US"/>
              </w:rPr>
              <w:t>1</w:t>
            </w:r>
            <w:r w:rsidRPr="3C7507F0" w:rsidR="00A24301">
              <w:rPr>
                <w:rFonts w:cs="Calibri" w:cstheme="minorAscii"/>
                <w:b w:val="1"/>
                <w:bCs w:val="1"/>
                <w:color w:val="auto"/>
                <w:sz w:val="24"/>
                <w:szCs w:val="24"/>
                <w:lang w:val="en-US"/>
              </w:rPr>
              <w:t xml:space="preserve">.0 through </w:t>
            </w:r>
            <w:r w:rsidRPr="3C7507F0" w:rsidR="5A41BEEC">
              <w:rPr>
                <w:rFonts w:cs="Calibri" w:cstheme="minorAscii"/>
                <w:b w:val="1"/>
                <w:bCs w:val="1"/>
                <w:color w:val="auto"/>
                <w:sz w:val="24"/>
                <w:szCs w:val="24"/>
                <w:lang w:val="en-US"/>
              </w:rPr>
              <w:t>33</w:t>
            </w:r>
            <w:r w:rsidRPr="3C7507F0" w:rsidR="00A24301">
              <w:rPr>
                <w:rFonts w:cs="Calibri" w:cstheme="minorAscii"/>
                <w:b w:val="1"/>
                <w:bCs w:val="1"/>
                <w:color w:val="auto"/>
                <w:sz w:val="24"/>
                <w:szCs w:val="24"/>
                <w:lang w:val="en-US"/>
              </w:rPr>
              <w:t xml:space="preserve">.0: </w:t>
            </w:r>
            <w:r w:rsidRPr="3C7507F0" w:rsidR="00A24301">
              <w:rPr>
                <w:rFonts w:cs="Calibri" w:cstheme="minorAscii"/>
                <w:color w:val="auto"/>
                <w:sz w:val="24"/>
                <w:szCs w:val="24"/>
                <w:lang w:val="en-US"/>
              </w:rPr>
              <w:t xml:space="preserve">Report the information requested concerning the direct cost incurred to </w:t>
            </w:r>
            <w:r w:rsidRPr="3C7507F0" w:rsidR="1B0BAD4E">
              <w:rPr>
                <w:rFonts w:cs="Calibri" w:cstheme="minorAscii"/>
                <w:color w:val="auto"/>
                <w:sz w:val="24"/>
                <w:szCs w:val="24"/>
                <w:lang w:val="en-US"/>
              </w:rPr>
              <w:t>transport</w:t>
            </w:r>
            <w:r w:rsidRPr="3C7507F0" w:rsidR="00A24301">
              <w:rPr>
                <w:rFonts w:cs="Calibri" w:cstheme="minorAscii"/>
                <w:color w:val="auto"/>
                <w:sz w:val="24"/>
                <w:szCs w:val="24"/>
                <w:lang w:val="en-US"/>
              </w:rPr>
              <w:t xml:space="preserve"> the merchandise from the factory to the customer´s place of delivery.</w:t>
            </w:r>
            <w:r w:rsidRPr="3C7507F0" w:rsidR="00C51E4A">
              <w:rPr>
                <w:rFonts w:cs="Calibri" w:cstheme="minorAscii"/>
                <w:color w:val="auto"/>
                <w:sz w:val="24"/>
                <w:szCs w:val="24"/>
                <w:lang w:val="en-US"/>
              </w:rPr>
              <w:t xml:space="preserve"> </w:t>
            </w:r>
            <w:r w:rsidRPr="3C7507F0" w:rsidR="00A24301">
              <w:rPr>
                <w:rFonts w:cs="Calibri" w:cstheme="minorAscii"/>
                <w:color w:val="auto"/>
                <w:sz w:val="24"/>
                <w:szCs w:val="24"/>
                <w:lang w:val="en-US"/>
              </w:rPr>
              <w:t xml:space="preserve">All the direct costs incurred to transport the merchandise should </w:t>
            </w:r>
            <w:r w:rsidRPr="3C7507F0" w:rsidR="00A24301">
              <w:rPr>
                <w:rFonts w:cs="Calibri" w:cstheme="minorAscii"/>
                <w:color w:val="auto"/>
                <w:sz w:val="24"/>
                <w:szCs w:val="24"/>
                <w:lang w:val="en-US"/>
              </w:rPr>
              <w:t>be reported</w:t>
            </w:r>
            <w:r w:rsidRPr="3C7507F0" w:rsidR="00A24301">
              <w:rPr>
                <w:rFonts w:cs="Calibri" w:cstheme="minorAscii"/>
                <w:color w:val="auto"/>
                <w:sz w:val="24"/>
                <w:szCs w:val="24"/>
                <w:lang w:val="en-US"/>
              </w:rPr>
              <w:t xml:space="preserve"> in these fields.</w:t>
            </w:r>
            <w:r w:rsidRPr="3C7507F0" w:rsidR="00C51E4A">
              <w:rPr>
                <w:rFonts w:cs="Calibri" w:cstheme="minorAscii"/>
                <w:color w:val="auto"/>
                <w:sz w:val="24"/>
                <w:szCs w:val="24"/>
                <w:lang w:val="en-US"/>
              </w:rPr>
              <w:t xml:space="preserve"> </w:t>
            </w:r>
            <w:r w:rsidRPr="3C7507F0" w:rsidR="00A24301">
              <w:rPr>
                <w:rFonts w:cs="Calibri" w:cstheme="minorAscii"/>
                <w:color w:val="auto"/>
                <w:sz w:val="24"/>
                <w:szCs w:val="24"/>
                <w:lang w:val="en-US"/>
              </w:rPr>
              <w:t>If needed, you may add fields.</w:t>
            </w:r>
          </w:p>
          <w:p w:rsidRPr="009F6502" w:rsidR="00A24301" w:rsidP="3C7507F0" w:rsidRDefault="00A24301" w14:paraId="7270204F" w14:textId="01A94A71">
            <w:pPr>
              <w:pStyle w:val="Default"/>
              <w:spacing w:after="140"/>
              <w:jc w:val="both"/>
              <w:rPr>
                <w:rFonts w:ascii="Calibri" w:hAnsi="Calibri" w:cs="Calibri" w:asciiTheme="minorAscii" w:hAnsiTheme="minorAscii" w:cstheme="minorAscii"/>
                <w:color w:val="auto"/>
                <w:lang w:val="en-US"/>
              </w:rPr>
            </w:pPr>
            <w:r w:rsidRPr="3C7507F0" w:rsidR="00A24301">
              <w:rPr>
                <w:rFonts w:ascii="Calibri" w:hAnsi="Calibri" w:cs="Calibri" w:asciiTheme="minorAscii" w:hAnsiTheme="minorAscii" w:cstheme="minorAscii"/>
                <w:color w:val="auto"/>
                <w:lang w:val="en-US"/>
              </w:rPr>
              <w:t xml:space="preserve">The fields listed below </w:t>
            </w:r>
            <w:r w:rsidRPr="3C7507F0" w:rsidR="00A24301">
              <w:rPr>
                <w:rFonts w:ascii="Calibri" w:hAnsi="Calibri" w:cs="Calibri" w:asciiTheme="minorAscii" w:hAnsiTheme="minorAscii" w:cstheme="minorAscii"/>
                <w:color w:val="auto"/>
                <w:lang w:val="en-US"/>
              </w:rPr>
              <w:t>anticipate</w:t>
            </w:r>
            <w:r w:rsidRPr="3C7507F0" w:rsidR="00A24301">
              <w:rPr>
                <w:rFonts w:ascii="Calibri" w:hAnsi="Calibri" w:cs="Calibri" w:asciiTheme="minorAscii" w:hAnsiTheme="minorAscii" w:cstheme="minorAscii"/>
                <w:color w:val="auto"/>
                <w:lang w:val="en-US"/>
              </w:rPr>
              <w:t xml:space="preserve"> the types of transport expenses commonly incurred on international shipments.</w:t>
            </w:r>
            <w:r w:rsidRPr="3C7507F0" w:rsidR="00C51E4A">
              <w:rPr>
                <w:rFonts w:ascii="Calibri" w:hAnsi="Calibri" w:cs="Calibri" w:asciiTheme="minorAscii" w:hAnsiTheme="minorAscii" w:cstheme="minorAscii"/>
                <w:color w:val="auto"/>
                <w:lang w:val="en-US"/>
              </w:rPr>
              <w:t xml:space="preserve"> </w:t>
            </w:r>
            <w:r w:rsidRPr="3C7507F0" w:rsidR="00A24301">
              <w:rPr>
                <w:rFonts w:ascii="Calibri" w:hAnsi="Calibri" w:cs="Calibri" w:asciiTheme="minorAscii" w:hAnsiTheme="minorAscii" w:cstheme="minorAscii"/>
                <w:color w:val="auto"/>
                <w:lang w:val="en-US"/>
              </w:rPr>
              <w:t xml:space="preserve">If sales conditions include all transportation costs, </w:t>
            </w:r>
            <w:r w:rsidRPr="3C7507F0" w:rsidR="1B0BAD4E">
              <w:rPr>
                <w:rFonts w:ascii="Calibri" w:hAnsi="Calibri" w:cs="Calibri" w:asciiTheme="minorAscii" w:hAnsiTheme="minorAscii" w:cstheme="minorAscii"/>
                <w:color w:val="auto"/>
                <w:lang w:val="en-US"/>
              </w:rPr>
              <w:t>there is no need</w:t>
            </w:r>
            <w:r w:rsidRPr="3C7507F0" w:rsidR="00A24301">
              <w:rPr>
                <w:rFonts w:ascii="Calibri" w:hAnsi="Calibri" w:cs="Calibri" w:asciiTheme="minorAscii" w:hAnsiTheme="minorAscii" w:cstheme="minorAscii"/>
                <w:color w:val="auto"/>
                <w:lang w:val="en-US"/>
              </w:rPr>
              <w:t xml:space="preserve"> to separate the costs.</w:t>
            </w:r>
            <w:r w:rsidRPr="3C7507F0" w:rsidR="00C51E4A">
              <w:rPr>
                <w:rFonts w:ascii="Calibri" w:hAnsi="Calibri" w:cs="Calibri" w:asciiTheme="minorAscii" w:hAnsiTheme="minorAscii" w:cstheme="minorAscii"/>
                <w:color w:val="auto"/>
                <w:lang w:val="en-US"/>
              </w:rPr>
              <w:t xml:space="preserve"> </w:t>
            </w:r>
            <w:r w:rsidRPr="3C7507F0" w:rsidR="00A24301">
              <w:rPr>
                <w:rFonts w:ascii="Calibri" w:hAnsi="Calibri" w:cs="Calibri" w:asciiTheme="minorAscii" w:hAnsiTheme="minorAscii" w:cstheme="minorAscii"/>
                <w:color w:val="auto"/>
                <w:lang w:val="en-US"/>
              </w:rPr>
              <w:t xml:space="preserve">In this case, the company should report them in a single field and explain. </w:t>
            </w:r>
          </w:p>
        </w:tc>
      </w:tr>
    </w:tbl>
    <w:p w:rsidRPr="009F6502" w:rsidR="00A24301" w:rsidP="3C7507F0" w:rsidRDefault="00A24301" w14:paraId="21B9CF16" w14:textId="77777777">
      <w:pPr>
        <w:spacing w:line="240" w:lineRule="auto"/>
        <w:ind w:left="2126" w:hanging="2126"/>
        <w:jc w:val="both"/>
        <w:rPr>
          <w:rFonts w:cs="Calibri" w:cstheme="minorAscii"/>
          <w:color w:val="auto"/>
          <w:sz w:val="24"/>
          <w:szCs w:val="24"/>
          <w:lang w:val="en-US"/>
        </w:rPr>
      </w:pPr>
    </w:p>
    <w:p w:rsidRPr="009F6502" w:rsidR="00A24301" w:rsidP="3C7507F0" w:rsidRDefault="00A24301" w14:paraId="704A518F" w14:textId="77777777">
      <w:pPr>
        <w:ind w:left="2832" w:hanging="2832"/>
        <w:rPr>
          <w:rFonts w:cs="Calibri" w:cstheme="minorAscii"/>
          <w:color w:val="auto"/>
          <w:sz w:val="24"/>
          <w:szCs w:val="24"/>
          <w:lang w:val="en-US"/>
        </w:rPr>
      </w:pPr>
      <w:r w:rsidRPr="3C7507F0" w:rsidR="00A24301">
        <w:rPr>
          <w:rFonts w:cs="Calibri" w:cstheme="minorAscii"/>
          <w:b w:val="1"/>
          <w:bCs w:val="1"/>
          <w:color w:val="auto"/>
          <w:sz w:val="24"/>
          <w:szCs w:val="24"/>
          <w:lang w:val="en-US"/>
        </w:rPr>
        <w:t>FIELD NUMBER 2</w:t>
      </w:r>
      <w:r w:rsidRPr="3C7507F0" w:rsidR="00E6741D">
        <w:rPr>
          <w:rFonts w:cs="Calibri" w:cstheme="minorAscii"/>
          <w:b w:val="1"/>
          <w:bCs w:val="1"/>
          <w:color w:val="auto"/>
          <w:sz w:val="24"/>
          <w:szCs w:val="24"/>
          <w:lang w:val="en-US"/>
        </w:rPr>
        <w:t>1</w:t>
      </w:r>
      <w:r w:rsidRPr="3C7507F0" w:rsidR="00A24301">
        <w:rPr>
          <w:rFonts w:cs="Calibri" w:cstheme="minorAscii"/>
          <w:b w:val="1"/>
          <w:bCs w:val="1"/>
          <w:color w:val="auto"/>
          <w:sz w:val="24"/>
          <w:szCs w:val="24"/>
          <w:lang w:val="en-US"/>
        </w:rPr>
        <w:t>.0:</w:t>
      </w:r>
      <w:r>
        <w:tab/>
      </w:r>
      <w:r w:rsidRPr="3C7507F0" w:rsidR="00A24301">
        <w:rPr>
          <w:rFonts w:cs="Calibri" w:cstheme="minorAscii"/>
          <w:b w:val="1"/>
          <w:bCs w:val="1"/>
          <w:color w:val="auto"/>
          <w:sz w:val="24"/>
          <w:szCs w:val="24"/>
          <w:lang w:val="en-US"/>
        </w:rPr>
        <w:t>Inland Freight</w:t>
      </w:r>
      <w:r w:rsidRPr="3C7507F0" w:rsidR="00D80555">
        <w:rPr>
          <w:rFonts w:cs="Calibri" w:cstheme="minorAscii"/>
          <w:b w:val="1"/>
          <w:bCs w:val="1"/>
          <w:color w:val="auto"/>
          <w:sz w:val="24"/>
          <w:szCs w:val="24"/>
          <w:lang w:val="en-US"/>
        </w:rPr>
        <w:t xml:space="preserve"> per Unit</w:t>
      </w:r>
      <w:r w:rsidRPr="3C7507F0" w:rsidR="00A24301">
        <w:rPr>
          <w:rFonts w:cs="Calibri" w:cstheme="minorAscii"/>
          <w:b w:val="1"/>
          <w:bCs w:val="1"/>
          <w:color w:val="auto"/>
          <w:sz w:val="24"/>
          <w:szCs w:val="24"/>
          <w:lang w:val="en-US"/>
        </w:rPr>
        <w:t xml:space="preserve"> - Plant to Distribution Warehouse</w:t>
      </w:r>
      <w:r w:rsidRPr="3C7507F0" w:rsidR="00AA5F8F">
        <w:rPr>
          <w:rFonts w:cs="Calibri" w:cstheme="minorAscii"/>
          <w:b w:val="1"/>
          <w:bCs w:val="1"/>
          <w:color w:val="auto"/>
          <w:sz w:val="24"/>
          <w:szCs w:val="24"/>
          <w:lang w:val="en-US"/>
        </w:rPr>
        <w:t xml:space="preserve"> (currency/</w:t>
      </w:r>
      <w:r w:rsidRPr="3C7507F0" w:rsidR="004F76A9">
        <w:rPr>
          <w:rFonts w:cs="Calibri" w:cstheme="minorAscii"/>
          <w:b w:val="1"/>
          <w:bCs w:val="1"/>
          <w:color w:val="auto"/>
          <w:sz w:val="24"/>
          <w:szCs w:val="24"/>
          <w:lang w:val="en-US"/>
        </w:rPr>
        <w:t>unit</w:t>
      </w:r>
      <w:r w:rsidRPr="3C7507F0" w:rsidR="00AA5F8F">
        <w:rPr>
          <w:rFonts w:cs="Calibri" w:cstheme="minorAscii"/>
          <w:b w:val="1"/>
          <w:bCs w:val="1"/>
          <w:color w:val="auto"/>
          <w:sz w:val="24"/>
          <w:szCs w:val="24"/>
          <w:lang w:val="en-US"/>
        </w:rPr>
        <w:t>)</w:t>
      </w:r>
    </w:p>
    <w:p w:rsidRPr="009F6502" w:rsidR="00A24301" w:rsidP="3C7507F0" w:rsidRDefault="00A24301" w14:paraId="6E27E198" w14:textId="77777777">
      <w:pPr>
        <w:rPr>
          <w:rFonts w:cs="Calibri" w:cstheme="minorAscii"/>
          <w:color w:val="auto"/>
          <w:sz w:val="24"/>
          <w:szCs w:val="24"/>
          <w:lang w:val="en-US"/>
        </w:rPr>
      </w:pPr>
      <w:r w:rsidRPr="3C7507F0" w:rsidR="00A24301">
        <w:rPr>
          <w:rFonts w:cs="Calibri" w:cstheme="minorAscii"/>
          <w:color w:val="auto"/>
          <w:sz w:val="24"/>
          <w:szCs w:val="24"/>
          <w:lang w:val="en-US"/>
        </w:rPr>
        <w:t>Field Name:</w:t>
      </w:r>
      <w:r>
        <w:tab/>
      </w:r>
      <w:r>
        <w:tab/>
      </w:r>
      <w:r w:rsidRPr="3C7507F0" w:rsidR="00A24301">
        <w:rPr>
          <w:rFonts w:cs="Calibri" w:cstheme="minorAscii"/>
          <w:color w:val="auto"/>
          <w:sz w:val="24"/>
          <w:szCs w:val="24"/>
          <w:lang w:val="en-US"/>
        </w:rPr>
        <w:t>EFRETINT</w:t>
      </w:r>
    </w:p>
    <w:p w:rsidRPr="009F6502" w:rsidR="00A24301" w:rsidP="3C7507F0" w:rsidRDefault="00A24301" w14:paraId="0B066DCC" w14:textId="5CF0A486">
      <w:pPr>
        <w:ind w:left="2124" w:hanging="2124"/>
        <w:jc w:val="both"/>
        <w:rPr>
          <w:rFonts w:cs="Calibri" w:cstheme="minorAscii"/>
          <w:color w:val="auto"/>
          <w:sz w:val="24"/>
          <w:szCs w:val="24"/>
          <w:lang w:val="en-US"/>
        </w:rPr>
      </w:pPr>
      <w:r w:rsidRPr="3C7507F0" w:rsidR="00A24301">
        <w:rPr>
          <w:rFonts w:cs="Calibri" w:cstheme="minorAscii"/>
          <w:color w:val="auto"/>
          <w:sz w:val="24"/>
          <w:szCs w:val="24"/>
          <w:lang w:val="en-US"/>
        </w:rPr>
        <w:t>Description:</w:t>
      </w:r>
      <w:r>
        <w:tab/>
      </w:r>
      <w:r w:rsidRPr="3C7507F0" w:rsidR="00A24301">
        <w:rPr>
          <w:rFonts w:cs="Calibri" w:cstheme="minorAscii"/>
          <w:color w:val="auto"/>
          <w:sz w:val="24"/>
          <w:szCs w:val="24"/>
          <w:lang w:val="en-US"/>
        </w:rPr>
        <w:t>Report the unit cost of inland freight from the factory to the distribution warehouse or other intermediate location.</w:t>
      </w:r>
      <w:r w:rsidRPr="3C7507F0" w:rsidR="00C51E4A">
        <w:rPr>
          <w:rFonts w:cs="Calibri" w:cstheme="minorAscii"/>
          <w:color w:val="auto"/>
          <w:sz w:val="24"/>
          <w:szCs w:val="24"/>
          <w:lang w:val="en-US"/>
        </w:rPr>
        <w:t xml:space="preserve"> </w:t>
      </w:r>
      <w:r w:rsidRPr="3C7507F0" w:rsidR="00A24301">
        <w:rPr>
          <w:rFonts w:cs="Calibri" w:cstheme="minorAscii"/>
          <w:color w:val="auto"/>
          <w:sz w:val="24"/>
          <w:szCs w:val="24"/>
          <w:lang w:val="en-US"/>
        </w:rPr>
        <w:t xml:space="preserve">If necessary, </w:t>
      </w:r>
      <w:r w:rsidRPr="3C7507F0" w:rsidR="00A24301">
        <w:rPr>
          <w:rFonts w:cs="Calibri" w:cstheme="minorAscii"/>
          <w:color w:val="auto"/>
          <w:sz w:val="24"/>
          <w:szCs w:val="24"/>
          <w:lang w:val="en-US"/>
        </w:rPr>
        <w:t>allocate</w:t>
      </w:r>
      <w:r w:rsidRPr="3C7507F0" w:rsidR="00A24301">
        <w:rPr>
          <w:rFonts w:cs="Calibri" w:cstheme="minorAscii"/>
          <w:color w:val="auto"/>
          <w:sz w:val="24"/>
          <w:szCs w:val="24"/>
          <w:lang w:val="en-US"/>
        </w:rPr>
        <w:t xml:space="preserve"> the unit cost of inland freight considering the basis taken to calculate the freight (</w:t>
      </w:r>
      <w:r w:rsidRPr="3C7507F0" w:rsidR="00A24301">
        <w:rPr>
          <w:rFonts w:cs="Calibri" w:cstheme="minorAscii"/>
          <w:i w:val="1"/>
          <w:iCs w:val="1"/>
          <w:color w:val="auto"/>
          <w:sz w:val="24"/>
          <w:szCs w:val="24"/>
          <w:lang w:val="en-US"/>
        </w:rPr>
        <w:t>e.g.</w:t>
      </w:r>
      <w:r w:rsidRPr="3C7507F0" w:rsidR="00A24301">
        <w:rPr>
          <w:rFonts w:cs="Calibri" w:cstheme="minorAscii"/>
          <w:color w:val="auto"/>
          <w:sz w:val="24"/>
          <w:szCs w:val="24"/>
          <w:lang w:val="en-US"/>
        </w:rPr>
        <w:t xml:space="preserve">, weight, volume). </w:t>
      </w:r>
    </w:p>
    <w:p w:rsidRPr="009F6502" w:rsidR="00A24301" w:rsidP="3C7507F0" w:rsidRDefault="00A24301" w14:paraId="10AEDC0A" w14:textId="295BAB78">
      <w:pPr>
        <w:ind w:left="2124" w:hanging="2124"/>
        <w:jc w:val="both"/>
        <w:rPr>
          <w:rFonts w:cs="Calibri" w:cstheme="minorAscii"/>
          <w:color w:val="auto"/>
          <w:sz w:val="24"/>
          <w:szCs w:val="24"/>
          <w:lang w:val="en-US"/>
        </w:rPr>
      </w:pPr>
      <w:r w:rsidRPr="3C7507F0" w:rsidR="00A24301">
        <w:rPr>
          <w:rFonts w:cs="Calibri" w:cstheme="minorAscii"/>
          <w:color w:val="auto"/>
          <w:sz w:val="24"/>
          <w:szCs w:val="24"/>
          <w:lang w:val="en-US"/>
        </w:rPr>
        <w:t>Narrative:</w:t>
      </w:r>
      <w:r>
        <w:tab/>
      </w:r>
      <w:r w:rsidRPr="3C7507F0" w:rsidR="00A24301">
        <w:rPr>
          <w:rFonts w:cs="Calibri" w:cstheme="minorAscii"/>
          <w:color w:val="auto"/>
          <w:sz w:val="24"/>
          <w:szCs w:val="24"/>
          <w:lang w:val="en-US"/>
        </w:rPr>
        <w:t>Describe the forms of transport you used to deliver the merchandise to your distribution warehouse(s) or other intermediate location and any affiliations you had with the carriers duri</w:t>
      </w:r>
      <w:r w:rsidRPr="3C7507F0" w:rsidR="00D5369D">
        <w:rPr>
          <w:rFonts w:cs="Calibri" w:cstheme="minorAscii"/>
          <w:color w:val="auto"/>
          <w:sz w:val="24"/>
          <w:szCs w:val="24"/>
          <w:lang w:val="en-US"/>
        </w:rPr>
        <w:t xml:space="preserve">ng the period of investigation. </w:t>
      </w:r>
      <w:r w:rsidRPr="3C7507F0" w:rsidR="00A24301">
        <w:rPr>
          <w:rFonts w:cs="Calibri" w:cstheme="minorAscii"/>
          <w:color w:val="auto"/>
          <w:sz w:val="24"/>
          <w:szCs w:val="24"/>
          <w:lang w:val="en-US"/>
        </w:rPr>
        <w:t xml:space="preserve">If you shipped by common carrier, please </w:t>
      </w:r>
      <w:r w:rsidRPr="3C7507F0" w:rsidR="00A24301">
        <w:rPr>
          <w:rFonts w:cs="Calibri" w:cstheme="minorAscii"/>
          <w:color w:val="auto"/>
          <w:sz w:val="24"/>
          <w:szCs w:val="24"/>
          <w:lang w:val="en-US"/>
        </w:rPr>
        <w:t>submit</w:t>
      </w:r>
      <w:r w:rsidRPr="3C7507F0" w:rsidR="00A24301">
        <w:rPr>
          <w:rFonts w:cs="Calibri" w:cstheme="minorAscii"/>
          <w:color w:val="auto"/>
          <w:sz w:val="24"/>
          <w:szCs w:val="24"/>
          <w:lang w:val="en-US"/>
        </w:rPr>
        <w:t xml:space="preserve"> the specific freight charges incurred on each transaction and the method of allocation, when more than one type or size of merchandise </w:t>
      </w:r>
      <w:r w:rsidRPr="3C7507F0" w:rsidR="00A24301">
        <w:rPr>
          <w:rFonts w:cs="Calibri" w:cstheme="minorAscii"/>
          <w:color w:val="auto"/>
          <w:sz w:val="24"/>
          <w:szCs w:val="24"/>
          <w:lang w:val="en-US"/>
        </w:rPr>
        <w:t>was shipped</w:t>
      </w:r>
      <w:r w:rsidRPr="3C7507F0" w:rsidR="00A24301">
        <w:rPr>
          <w:rFonts w:cs="Calibri" w:cstheme="minorAscii"/>
          <w:color w:val="auto"/>
          <w:sz w:val="24"/>
          <w:szCs w:val="24"/>
          <w:lang w:val="en-US"/>
        </w:rPr>
        <w:t xml:space="preserve"> together.</w:t>
      </w:r>
      <w:r w:rsidRPr="3C7507F0" w:rsidR="00C51E4A">
        <w:rPr>
          <w:rFonts w:cs="Calibri" w:cstheme="minorAscii"/>
          <w:color w:val="auto"/>
          <w:sz w:val="24"/>
          <w:szCs w:val="24"/>
          <w:lang w:val="en-US"/>
        </w:rPr>
        <w:t xml:space="preserve"> </w:t>
      </w:r>
      <w:r w:rsidRPr="3C7507F0" w:rsidR="00A24301">
        <w:rPr>
          <w:rFonts w:cs="Calibri" w:cstheme="minorAscii"/>
          <w:color w:val="auto"/>
          <w:sz w:val="24"/>
          <w:szCs w:val="24"/>
          <w:lang w:val="en-US"/>
        </w:rPr>
        <w:t xml:space="preserve">If it is not possible to specifically </w:t>
      </w:r>
      <w:r w:rsidRPr="3C7507F0" w:rsidR="00A24301">
        <w:rPr>
          <w:rFonts w:cs="Calibri" w:cstheme="minorAscii"/>
          <w:color w:val="auto"/>
          <w:sz w:val="24"/>
          <w:szCs w:val="24"/>
          <w:lang w:val="en-US"/>
        </w:rPr>
        <w:t>identify</w:t>
      </w:r>
      <w:r w:rsidRPr="3C7507F0" w:rsidR="00A24301">
        <w:rPr>
          <w:rFonts w:cs="Calibri" w:cstheme="minorAscii"/>
          <w:color w:val="auto"/>
          <w:sz w:val="24"/>
          <w:szCs w:val="24"/>
          <w:lang w:val="en-US"/>
        </w:rPr>
        <w:t xml:space="preserve"> the cost of each shipment, describe how you calculated the freight cost per unit.</w:t>
      </w:r>
      <w:r w:rsidRPr="3C7507F0" w:rsidR="00C51E4A">
        <w:rPr>
          <w:rFonts w:cs="Calibri" w:cstheme="minorAscii"/>
          <w:color w:val="auto"/>
          <w:sz w:val="24"/>
          <w:szCs w:val="24"/>
          <w:lang w:val="en-US"/>
        </w:rPr>
        <w:t xml:space="preserve"> </w:t>
      </w:r>
      <w:r w:rsidRPr="3C7507F0" w:rsidR="00A24301">
        <w:rPr>
          <w:rFonts w:cs="Calibri" w:cstheme="minorAscii"/>
          <w:color w:val="auto"/>
          <w:sz w:val="24"/>
          <w:szCs w:val="24"/>
          <w:lang w:val="en-US"/>
        </w:rPr>
        <w:t>Include your worksheets as attachments to the narrative response.</w:t>
      </w:r>
      <w:r w:rsidRPr="3C7507F0" w:rsidR="00C51E4A">
        <w:rPr>
          <w:rFonts w:cs="Calibri" w:cstheme="minorAscii"/>
          <w:color w:val="auto"/>
          <w:sz w:val="24"/>
          <w:szCs w:val="24"/>
          <w:lang w:val="en-US"/>
        </w:rPr>
        <w:t xml:space="preserve"> </w:t>
      </w:r>
      <w:r w:rsidRPr="3C7507F0" w:rsidR="00A24301">
        <w:rPr>
          <w:rFonts w:cs="Calibri" w:cstheme="minorAscii"/>
          <w:color w:val="auto"/>
          <w:sz w:val="24"/>
          <w:szCs w:val="24"/>
          <w:lang w:val="en-US"/>
        </w:rPr>
        <w:t>If you used your own vehicles to deliver the product, explain how you calculated the freight cost for each sale and provide the total expense incurred by type of expense (</w:t>
      </w:r>
      <w:r w:rsidRPr="3C7507F0" w:rsidR="00A24301">
        <w:rPr>
          <w:rFonts w:cs="Calibri" w:cstheme="minorAscii"/>
          <w:i w:val="1"/>
          <w:iCs w:val="1"/>
          <w:color w:val="auto"/>
          <w:sz w:val="24"/>
          <w:szCs w:val="24"/>
          <w:lang w:val="en-US"/>
        </w:rPr>
        <w:t>e.g.</w:t>
      </w:r>
      <w:r w:rsidRPr="3C7507F0" w:rsidR="00A24301">
        <w:rPr>
          <w:rFonts w:cs="Calibri" w:cstheme="minorAscii"/>
          <w:color w:val="auto"/>
          <w:sz w:val="24"/>
          <w:szCs w:val="24"/>
          <w:lang w:val="en-US"/>
        </w:rPr>
        <w:t>, fuel).</w:t>
      </w:r>
      <w:r w:rsidRPr="3C7507F0" w:rsidR="00C51E4A">
        <w:rPr>
          <w:rFonts w:cs="Calibri" w:cstheme="minorAscii"/>
          <w:color w:val="auto"/>
          <w:sz w:val="24"/>
          <w:szCs w:val="24"/>
          <w:lang w:val="en-US"/>
        </w:rPr>
        <w:t xml:space="preserve"> </w:t>
      </w:r>
      <w:r w:rsidRPr="3C7507F0" w:rsidR="00A24301">
        <w:rPr>
          <w:rFonts w:cs="Calibri" w:cstheme="minorAscii"/>
          <w:color w:val="auto"/>
          <w:sz w:val="24"/>
          <w:szCs w:val="24"/>
          <w:lang w:val="en-US"/>
        </w:rPr>
        <w:t>Include your worksheets as attachments to the narrative response.</w:t>
      </w:r>
    </w:p>
    <w:p w:rsidRPr="009F6502" w:rsidR="0027346B" w:rsidP="3C7507F0" w:rsidRDefault="0027346B" w14:paraId="1F3C3690" w14:textId="77777777">
      <w:pPr>
        <w:spacing w:after="0" w:line="240" w:lineRule="auto"/>
        <w:ind w:left="2124" w:hanging="2124"/>
        <w:jc w:val="both"/>
        <w:rPr>
          <w:rFonts w:cs="Calibri" w:cstheme="minorAscii"/>
          <w:b w:val="1"/>
          <w:bCs w:val="1"/>
          <w:color w:val="auto"/>
          <w:sz w:val="24"/>
          <w:szCs w:val="24"/>
          <w:lang w:val="en-US"/>
        </w:rPr>
      </w:pPr>
    </w:p>
    <w:p w:rsidRPr="009F6502" w:rsidR="00A24301" w:rsidP="3C7507F0" w:rsidRDefault="00A24301" w14:paraId="6405FE5D" w14:textId="77777777">
      <w:pPr>
        <w:ind w:left="2124" w:hanging="2124"/>
        <w:jc w:val="both"/>
        <w:rPr>
          <w:rFonts w:cs="Calibri" w:cstheme="minorAscii"/>
          <w:b w:val="1"/>
          <w:bCs w:val="1"/>
          <w:color w:val="auto"/>
          <w:sz w:val="24"/>
          <w:szCs w:val="24"/>
          <w:lang w:val="en-US"/>
        </w:rPr>
      </w:pPr>
      <w:r w:rsidRPr="3C7507F0" w:rsidR="00A24301">
        <w:rPr>
          <w:rFonts w:cs="Calibri" w:cstheme="minorAscii"/>
          <w:b w:val="1"/>
          <w:bCs w:val="1"/>
          <w:color w:val="auto"/>
          <w:sz w:val="24"/>
          <w:szCs w:val="24"/>
          <w:lang w:val="en-US"/>
        </w:rPr>
        <w:t>FIELD NUMBER 2</w:t>
      </w:r>
      <w:r w:rsidRPr="3C7507F0" w:rsidR="00E6741D">
        <w:rPr>
          <w:rFonts w:cs="Calibri" w:cstheme="minorAscii"/>
          <w:b w:val="1"/>
          <w:bCs w:val="1"/>
          <w:color w:val="auto"/>
          <w:sz w:val="24"/>
          <w:szCs w:val="24"/>
          <w:lang w:val="en-US"/>
        </w:rPr>
        <w:t>2</w:t>
      </w:r>
      <w:r w:rsidRPr="3C7507F0" w:rsidR="00A24301">
        <w:rPr>
          <w:rFonts w:cs="Calibri" w:cstheme="minorAscii"/>
          <w:b w:val="1"/>
          <w:bCs w:val="1"/>
          <w:color w:val="auto"/>
          <w:sz w:val="24"/>
          <w:szCs w:val="24"/>
          <w:lang w:val="en-US"/>
        </w:rPr>
        <w:t>.0:</w:t>
      </w:r>
      <w:r>
        <w:tab/>
      </w:r>
      <w:r w:rsidRPr="3C7507F0" w:rsidR="00A24301">
        <w:rPr>
          <w:rFonts w:cs="Calibri" w:cstheme="minorAscii"/>
          <w:b w:val="1"/>
          <w:bCs w:val="1"/>
          <w:color w:val="auto"/>
          <w:sz w:val="24"/>
          <w:szCs w:val="24"/>
          <w:lang w:val="en-US"/>
        </w:rPr>
        <w:t xml:space="preserve">Warehousing Expense </w:t>
      </w:r>
      <w:r w:rsidRPr="3C7507F0" w:rsidR="00D80555">
        <w:rPr>
          <w:rFonts w:cs="Calibri" w:cstheme="minorAscii"/>
          <w:b w:val="1"/>
          <w:bCs w:val="1"/>
          <w:color w:val="auto"/>
          <w:sz w:val="24"/>
          <w:szCs w:val="24"/>
          <w:lang w:val="en-US"/>
        </w:rPr>
        <w:t xml:space="preserve">per Unit </w:t>
      </w:r>
      <w:r w:rsidRPr="3C7507F0" w:rsidR="00A24301">
        <w:rPr>
          <w:rFonts w:cs="Calibri" w:cstheme="minorAscii"/>
          <w:b w:val="1"/>
          <w:bCs w:val="1"/>
          <w:color w:val="auto"/>
          <w:sz w:val="24"/>
          <w:szCs w:val="24"/>
          <w:lang w:val="en-US"/>
        </w:rPr>
        <w:t>– Pre-sale</w:t>
      </w:r>
      <w:r w:rsidRPr="3C7507F0" w:rsidR="00AA5F8F">
        <w:rPr>
          <w:rFonts w:cs="Calibri" w:cstheme="minorAscii"/>
          <w:b w:val="1"/>
          <w:bCs w:val="1"/>
          <w:color w:val="auto"/>
          <w:sz w:val="24"/>
          <w:szCs w:val="24"/>
          <w:lang w:val="en-US"/>
        </w:rPr>
        <w:t xml:space="preserve"> (currency/</w:t>
      </w:r>
      <w:r w:rsidRPr="3C7507F0" w:rsidR="004F76A9">
        <w:rPr>
          <w:rFonts w:cs="Calibri" w:cstheme="minorAscii"/>
          <w:b w:val="1"/>
          <w:bCs w:val="1"/>
          <w:color w:val="auto"/>
          <w:sz w:val="24"/>
          <w:szCs w:val="24"/>
          <w:lang w:val="en-US"/>
        </w:rPr>
        <w:t>unit</w:t>
      </w:r>
      <w:r w:rsidRPr="3C7507F0" w:rsidR="00AA5F8F">
        <w:rPr>
          <w:rFonts w:cs="Calibri" w:cstheme="minorAscii"/>
          <w:b w:val="1"/>
          <w:bCs w:val="1"/>
          <w:color w:val="auto"/>
          <w:sz w:val="24"/>
          <w:szCs w:val="24"/>
          <w:lang w:val="en-US"/>
        </w:rPr>
        <w:t>)</w:t>
      </w:r>
    </w:p>
    <w:p w:rsidRPr="009F6502" w:rsidR="00A24301" w:rsidP="3C7507F0" w:rsidRDefault="00A24301" w14:paraId="54FC1DA3" w14:textId="77777777">
      <w:pPr>
        <w:ind w:left="2124" w:hanging="2124"/>
        <w:jc w:val="both"/>
        <w:rPr>
          <w:rFonts w:cs="Calibri" w:cstheme="minorAscii"/>
          <w:color w:val="auto"/>
          <w:sz w:val="24"/>
          <w:szCs w:val="24"/>
          <w:lang w:val="en-US"/>
        </w:rPr>
      </w:pPr>
      <w:r w:rsidRPr="3C7507F0" w:rsidR="00A24301">
        <w:rPr>
          <w:rFonts w:cs="Calibri" w:cstheme="minorAscii"/>
          <w:color w:val="auto"/>
          <w:sz w:val="24"/>
          <w:szCs w:val="24"/>
          <w:lang w:val="en-US"/>
        </w:rPr>
        <w:t>Field Name:</w:t>
      </w:r>
      <w:r>
        <w:tab/>
      </w:r>
      <w:r w:rsidRPr="3C7507F0" w:rsidR="00A24301">
        <w:rPr>
          <w:rFonts w:cs="Calibri" w:cstheme="minorAscii"/>
          <w:color w:val="auto"/>
          <w:sz w:val="24"/>
          <w:szCs w:val="24"/>
          <w:lang w:val="en-US"/>
        </w:rPr>
        <w:t>EDARMPV</w:t>
      </w:r>
    </w:p>
    <w:p w:rsidRPr="009F6502" w:rsidR="00A24301" w:rsidP="3C7507F0" w:rsidRDefault="00A24301" w14:paraId="6709C69C" w14:textId="6C863750">
      <w:pPr>
        <w:ind w:left="2124" w:hanging="2124"/>
        <w:jc w:val="both"/>
        <w:rPr>
          <w:rFonts w:cs="Calibri" w:cstheme="minorAscii"/>
          <w:b w:val="1"/>
          <w:bCs w:val="1"/>
          <w:color w:val="auto"/>
          <w:sz w:val="24"/>
          <w:szCs w:val="24"/>
          <w:lang w:val="en-US"/>
        </w:rPr>
      </w:pPr>
      <w:r w:rsidRPr="3C7507F0" w:rsidR="00A24301">
        <w:rPr>
          <w:rFonts w:cs="Calibri" w:cstheme="minorAscii"/>
          <w:color w:val="auto"/>
          <w:sz w:val="24"/>
          <w:szCs w:val="24"/>
          <w:lang w:val="en-US"/>
        </w:rPr>
        <w:t>Description:</w:t>
      </w:r>
      <w:r>
        <w:tab/>
      </w:r>
      <w:r w:rsidRPr="3C7507F0" w:rsidR="00A24301">
        <w:rPr>
          <w:rFonts w:cs="Calibri" w:cstheme="minorAscii"/>
          <w:color w:val="auto"/>
          <w:sz w:val="24"/>
          <w:szCs w:val="24"/>
          <w:lang w:val="en-US"/>
        </w:rPr>
        <w:t xml:space="preserve">Report the unit cost of direct expense of warehousing incurred before the sale. After-sales expenses must </w:t>
      </w:r>
      <w:r w:rsidRPr="3C7507F0" w:rsidR="00A24301">
        <w:rPr>
          <w:rFonts w:cs="Calibri" w:cstheme="minorAscii"/>
          <w:color w:val="auto"/>
          <w:sz w:val="24"/>
          <w:szCs w:val="24"/>
          <w:lang w:val="en-US"/>
        </w:rPr>
        <w:t xml:space="preserve">be </w:t>
      </w:r>
      <w:r w:rsidRPr="3C7507F0" w:rsidR="00A24301">
        <w:rPr>
          <w:rFonts w:cs="Calibri" w:cstheme="minorAscii"/>
          <w:color w:val="auto"/>
          <w:sz w:val="24"/>
          <w:szCs w:val="24"/>
          <w:lang w:val="en-US"/>
        </w:rPr>
        <w:t>indicated</w:t>
      </w:r>
      <w:r w:rsidRPr="3C7507F0" w:rsidR="00A24301">
        <w:rPr>
          <w:rFonts w:cs="Calibri" w:cstheme="minorAscii"/>
          <w:color w:val="auto"/>
          <w:sz w:val="24"/>
          <w:szCs w:val="24"/>
          <w:lang w:val="en-US"/>
        </w:rPr>
        <w:t xml:space="preserve"> in field 38.0.</w:t>
      </w:r>
      <w:r w:rsidRPr="3C7507F0" w:rsidR="00C51E4A">
        <w:rPr>
          <w:rFonts w:cs="Calibri" w:cstheme="minorAscii"/>
          <w:color w:val="auto"/>
          <w:sz w:val="24"/>
          <w:szCs w:val="24"/>
          <w:lang w:val="en-US"/>
        </w:rPr>
        <w:t xml:space="preserve"> </w:t>
      </w:r>
      <w:r w:rsidRPr="3C7507F0" w:rsidR="00A24301">
        <w:rPr>
          <w:rFonts w:cs="Calibri" w:cstheme="minorAscii"/>
          <w:color w:val="auto"/>
          <w:sz w:val="24"/>
          <w:szCs w:val="24"/>
          <w:lang w:val="en-US"/>
        </w:rPr>
        <w:t xml:space="preserve">The cost of warehousing reported in this field should include only expenses incurred at a distribution warehouse not </w:t>
      </w:r>
      <w:r w:rsidRPr="3C7507F0" w:rsidR="00A24301">
        <w:rPr>
          <w:rFonts w:cs="Calibri" w:cstheme="minorAscii"/>
          <w:color w:val="auto"/>
          <w:sz w:val="24"/>
          <w:szCs w:val="24"/>
          <w:lang w:val="en-US"/>
        </w:rPr>
        <w:t>located</w:t>
      </w:r>
      <w:r w:rsidRPr="3C7507F0" w:rsidR="00A24301">
        <w:rPr>
          <w:rFonts w:cs="Calibri" w:cstheme="minorAscii"/>
          <w:color w:val="auto"/>
          <w:sz w:val="24"/>
          <w:szCs w:val="24"/>
          <w:lang w:val="en-US"/>
        </w:rPr>
        <w:t xml:space="preserve"> at the factory that produced the merchandise.</w:t>
      </w:r>
      <w:r w:rsidRPr="3C7507F0" w:rsidR="00C51E4A">
        <w:rPr>
          <w:rFonts w:cs="Calibri" w:cstheme="minorAscii"/>
          <w:color w:val="auto"/>
          <w:sz w:val="24"/>
          <w:szCs w:val="24"/>
          <w:lang w:val="en-US"/>
        </w:rPr>
        <w:t xml:space="preserve"> </w:t>
      </w:r>
      <w:r w:rsidRPr="3C7507F0" w:rsidR="00A24301">
        <w:rPr>
          <w:rFonts w:cs="Calibri" w:cstheme="minorAscii"/>
          <w:color w:val="auto"/>
          <w:sz w:val="24"/>
          <w:szCs w:val="24"/>
          <w:lang w:val="en-US"/>
        </w:rPr>
        <w:t xml:space="preserve">Indirect expenses of sales, concerning warehousing, </w:t>
      </w:r>
      <w:r w:rsidRPr="3C7507F0" w:rsidR="00F4331D">
        <w:rPr>
          <w:rFonts w:cs="Calibri" w:cstheme="minorAscii"/>
          <w:color w:val="auto"/>
          <w:sz w:val="24"/>
          <w:szCs w:val="24"/>
          <w:lang w:val="en-US"/>
        </w:rPr>
        <w:t xml:space="preserve">must </w:t>
      </w:r>
      <w:r w:rsidRPr="3C7507F0" w:rsidR="00F4331D">
        <w:rPr>
          <w:rFonts w:cs="Calibri" w:cstheme="minorAscii"/>
          <w:color w:val="auto"/>
          <w:sz w:val="24"/>
          <w:szCs w:val="24"/>
          <w:lang w:val="en-US"/>
        </w:rPr>
        <w:t>be reported</w:t>
      </w:r>
      <w:r w:rsidRPr="3C7507F0" w:rsidR="00F4331D">
        <w:rPr>
          <w:rFonts w:cs="Calibri" w:cstheme="minorAscii"/>
          <w:color w:val="auto"/>
          <w:sz w:val="24"/>
          <w:szCs w:val="24"/>
          <w:lang w:val="en-US"/>
        </w:rPr>
        <w:t xml:space="preserve"> in field 4</w:t>
      </w:r>
      <w:r w:rsidRPr="3C7507F0" w:rsidR="00E6741D">
        <w:rPr>
          <w:rFonts w:cs="Calibri" w:cstheme="minorAscii"/>
          <w:color w:val="auto"/>
          <w:sz w:val="24"/>
          <w:szCs w:val="24"/>
          <w:lang w:val="en-US"/>
        </w:rPr>
        <w:t>1</w:t>
      </w:r>
      <w:r w:rsidRPr="3C7507F0" w:rsidR="00F4331D">
        <w:rPr>
          <w:rFonts w:cs="Calibri" w:cstheme="minorAscii"/>
          <w:color w:val="auto"/>
          <w:sz w:val="24"/>
          <w:szCs w:val="24"/>
          <w:lang w:val="en-US"/>
        </w:rPr>
        <w:t>.0 and</w:t>
      </w:r>
      <w:r w:rsidRPr="3C7507F0" w:rsidR="00A24301">
        <w:rPr>
          <w:rFonts w:cs="Calibri" w:cstheme="minorAscii"/>
          <w:color w:val="auto"/>
          <w:sz w:val="24"/>
          <w:szCs w:val="24"/>
          <w:lang w:val="en-US"/>
        </w:rPr>
        <w:t xml:space="preserve"> 4</w:t>
      </w:r>
      <w:r w:rsidRPr="3C7507F0" w:rsidR="00E6741D">
        <w:rPr>
          <w:rFonts w:cs="Calibri" w:cstheme="minorAscii"/>
          <w:color w:val="auto"/>
          <w:sz w:val="24"/>
          <w:szCs w:val="24"/>
          <w:lang w:val="en-US"/>
        </w:rPr>
        <w:t>2</w:t>
      </w:r>
      <w:r w:rsidRPr="3C7507F0" w:rsidR="00A24301">
        <w:rPr>
          <w:rFonts w:cs="Calibri" w:cstheme="minorAscii"/>
          <w:color w:val="auto"/>
          <w:sz w:val="24"/>
          <w:szCs w:val="24"/>
          <w:lang w:val="en-US"/>
        </w:rPr>
        <w:t>.0.</w:t>
      </w:r>
      <w:r>
        <w:tab/>
      </w:r>
    </w:p>
    <w:p w:rsidRPr="009F6502" w:rsidR="00686BB7" w:rsidP="3C7507F0" w:rsidRDefault="00686BB7" w14:paraId="7D154B0D" w14:textId="77777777">
      <w:pPr>
        <w:spacing w:after="0" w:line="240" w:lineRule="auto"/>
        <w:ind w:left="2124" w:hanging="2124"/>
        <w:jc w:val="both"/>
        <w:rPr>
          <w:rFonts w:cs="Calibri" w:cstheme="minorAscii"/>
          <w:b w:val="1"/>
          <w:bCs w:val="1"/>
          <w:color w:val="auto"/>
          <w:sz w:val="24"/>
          <w:szCs w:val="24"/>
          <w:lang w:val="en-US"/>
        </w:rPr>
      </w:pPr>
    </w:p>
    <w:p w:rsidRPr="009F6502" w:rsidR="00A24301" w:rsidP="3C7507F0" w:rsidRDefault="00A24301" w14:paraId="34ED1FA5" w14:textId="77777777">
      <w:pPr>
        <w:ind w:left="2124" w:hanging="2124"/>
        <w:jc w:val="both"/>
        <w:rPr>
          <w:rFonts w:cs="Calibri" w:cstheme="minorAscii"/>
          <w:color w:val="auto"/>
          <w:sz w:val="24"/>
          <w:szCs w:val="24"/>
          <w:lang w:val="en-US"/>
        </w:rPr>
      </w:pPr>
      <w:r w:rsidRPr="3C7507F0" w:rsidR="00A24301">
        <w:rPr>
          <w:rFonts w:cs="Calibri" w:cstheme="minorAscii"/>
          <w:b w:val="1"/>
          <w:bCs w:val="1"/>
          <w:color w:val="auto"/>
          <w:sz w:val="24"/>
          <w:szCs w:val="24"/>
          <w:lang w:val="en-US"/>
        </w:rPr>
        <w:t>FIELD NUMBER 2</w:t>
      </w:r>
      <w:r w:rsidRPr="3C7507F0" w:rsidR="00E6741D">
        <w:rPr>
          <w:rFonts w:cs="Calibri" w:cstheme="minorAscii"/>
          <w:b w:val="1"/>
          <w:bCs w:val="1"/>
          <w:color w:val="auto"/>
          <w:sz w:val="24"/>
          <w:szCs w:val="24"/>
          <w:lang w:val="en-US"/>
        </w:rPr>
        <w:t>3</w:t>
      </w:r>
      <w:r w:rsidRPr="3C7507F0" w:rsidR="00A24301">
        <w:rPr>
          <w:rFonts w:cs="Calibri" w:cstheme="minorAscii"/>
          <w:b w:val="1"/>
          <w:bCs w:val="1"/>
          <w:color w:val="auto"/>
          <w:sz w:val="24"/>
          <w:szCs w:val="24"/>
          <w:lang w:val="en-US"/>
        </w:rPr>
        <w:t>.0:</w:t>
      </w:r>
      <w:r>
        <w:tab/>
      </w:r>
      <w:r w:rsidRPr="3C7507F0" w:rsidR="00A24301">
        <w:rPr>
          <w:rFonts w:cs="Calibri" w:cstheme="minorAscii"/>
          <w:b w:val="1"/>
          <w:bCs w:val="1"/>
          <w:color w:val="auto"/>
          <w:sz w:val="24"/>
          <w:szCs w:val="24"/>
          <w:lang w:val="en-US"/>
        </w:rPr>
        <w:t xml:space="preserve">Inland Freight </w:t>
      </w:r>
      <w:r w:rsidRPr="3C7507F0" w:rsidR="00474F08">
        <w:rPr>
          <w:rFonts w:cs="Calibri" w:cstheme="minorAscii"/>
          <w:b w:val="1"/>
          <w:bCs w:val="1"/>
          <w:color w:val="auto"/>
          <w:sz w:val="24"/>
          <w:szCs w:val="24"/>
          <w:lang w:val="en-US"/>
        </w:rPr>
        <w:t xml:space="preserve">per Unit </w:t>
      </w:r>
      <w:r w:rsidRPr="3C7507F0" w:rsidR="00A24301">
        <w:rPr>
          <w:rFonts w:cs="Calibri" w:cstheme="minorAscii"/>
          <w:b w:val="1"/>
          <w:bCs w:val="1"/>
          <w:color w:val="auto"/>
          <w:sz w:val="24"/>
          <w:szCs w:val="24"/>
          <w:lang w:val="en-US"/>
        </w:rPr>
        <w:t>- Plant/Warehouse to Port of Shipment</w:t>
      </w:r>
      <w:r w:rsidRPr="3C7507F0" w:rsidR="00AA5F8F">
        <w:rPr>
          <w:rFonts w:cs="Calibri" w:cstheme="minorAscii"/>
          <w:b w:val="1"/>
          <w:bCs w:val="1"/>
          <w:color w:val="auto"/>
          <w:sz w:val="24"/>
          <w:szCs w:val="24"/>
          <w:lang w:val="en-US"/>
        </w:rPr>
        <w:t xml:space="preserve"> (currency/</w:t>
      </w:r>
      <w:r w:rsidRPr="3C7507F0" w:rsidR="004F76A9">
        <w:rPr>
          <w:rFonts w:cs="Calibri" w:cstheme="minorAscii"/>
          <w:b w:val="1"/>
          <w:bCs w:val="1"/>
          <w:color w:val="auto"/>
          <w:sz w:val="24"/>
          <w:szCs w:val="24"/>
          <w:lang w:val="en-US"/>
        </w:rPr>
        <w:t>unit</w:t>
      </w:r>
      <w:r w:rsidRPr="3C7507F0" w:rsidR="00AA5F8F">
        <w:rPr>
          <w:rFonts w:cs="Calibri" w:cstheme="minorAscii"/>
          <w:b w:val="1"/>
          <w:bCs w:val="1"/>
          <w:color w:val="auto"/>
          <w:sz w:val="24"/>
          <w:szCs w:val="24"/>
          <w:lang w:val="en-US"/>
        </w:rPr>
        <w:t>)</w:t>
      </w:r>
    </w:p>
    <w:p w:rsidRPr="009F6502" w:rsidR="00A24301" w:rsidP="3C7507F0" w:rsidRDefault="00A24301" w14:paraId="07E3C267" w14:textId="77777777">
      <w:pPr>
        <w:ind w:left="2124" w:hanging="2124"/>
        <w:jc w:val="both"/>
        <w:rPr>
          <w:rFonts w:cs="Calibri" w:cstheme="minorAscii"/>
          <w:color w:val="auto"/>
          <w:sz w:val="24"/>
          <w:szCs w:val="24"/>
          <w:lang w:val="en-US"/>
        </w:rPr>
      </w:pPr>
      <w:r w:rsidRPr="3C7507F0" w:rsidR="00A24301">
        <w:rPr>
          <w:rFonts w:cs="Calibri" w:cstheme="minorAscii"/>
          <w:color w:val="auto"/>
          <w:sz w:val="24"/>
          <w:szCs w:val="24"/>
          <w:lang w:val="en-US"/>
        </w:rPr>
        <w:t>Field Name:</w:t>
      </w:r>
      <w:r>
        <w:tab/>
      </w:r>
      <w:r w:rsidRPr="3C7507F0" w:rsidR="00A24301">
        <w:rPr>
          <w:rFonts w:cs="Calibri" w:cstheme="minorAscii"/>
          <w:color w:val="auto"/>
          <w:sz w:val="24"/>
          <w:szCs w:val="24"/>
          <w:lang w:val="en-US"/>
        </w:rPr>
        <w:t>EFRETINTEMB</w:t>
      </w:r>
    </w:p>
    <w:p w:rsidRPr="009F6502" w:rsidR="00A24301" w:rsidP="3C7507F0" w:rsidRDefault="00A24301" w14:paraId="47A5AB81" w14:textId="7DA3DB39">
      <w:pPr>
        <w:ind w:left="2124" w:hanging="2124"/>
        <w:jc w:val="both"/>
        <w:rPr>
          <w:rFonts w:cs="Calibri" w:cstheme="minorAscii"/>
          <w:color w:val="auto"/>
          <w:sz w:val="24"/>
          <w:szCs w:val="24"/>
          <w:lang w:val="en-US"/>
        </w:rPr>
      </w:pPr>
      <w:r w:rsidRPr="3C7507F0" w:rsidR="00A24301">
        <w:rPr>
          <w:rFonts w:cs="Calibri" w:cstheme="minorAscii"/>
          <w:color w:val="auto"/>
          <w:sz w:val="24"/>
          <w:szCs w:val="24"/>
          <w:lang w:val="en-US"/>
        </w:rPr>
        <w:t>Description:</w:t>
      </w:r>
      <w:r>
        <w:tab/>
      </w:r>
      <w:r w:rsidRPr="3C7507F0" w:rsidR="00A24301">
        <w:rPr>
          <w:rFonts w:cs="Calibri" w:cstheme="minorAscii"/>
          <w:color w:val="auto"/>
          <w:sz w:val="24"/>
          <w:szCs w:val="24"/>
          <w:lang w:val="en-US"/>
        </w:rPr>
        <w:t>Report the unit cost of inland freight to the customer’s place of delivery from the factory or the distribution warehouse (or other intermediate location).</w:t>
      </w:r>
      <w:r w:rsidRPr="3C7507F0" w:rsidR="00C51E4A">
        <w:rPr>
          <w:rFonts w:cs="Calibri" w:cstheme="minorAscii"/>
          <w:color w:val="auto"/>
          <w:sz w:val="24"/>
          <w:szCs w:val="24"/>
          <w:lang w:val="en-US"/>
        </w:rPr>
        <w:t xml:space="preserve"> </w:t>
      </w:r>
      <w:r w:rsidRPr="3C7507F0" w:rsidR="00A24301">
        <w:rPr>
          <w:rFonts w:cs="Calibri" w:cstheme="minorAscii"/>
          <w:color w:val="auto"/>
          <w:sz w:val="24"/>
          <w:szCs w:val="24"/>
          <w:lang w:val="en-US"/>
        </w:rPr>
        <w:t xml:space="preserve">Where it is necessary to </w:t>
      </w:r>
      <w:r w:rsidRPr="3C7507F0" w:rsidR="00A24301">
        <w:rPr>
          <w:rFonts w:cs="Calibri" w:cstheme="minorAscii"/>
          <w:color w:val="auto"/>
          <w:sz w:val="24"/>
          <w:szCs w:val="24"/>
          <w:lang w:val="en-US"/>
        </w:rPr>
        <w:t>allocate</w:t>
      </w:r>
      <w:r w:rsidRPr="3C7507F0" w:rsidR="00A24301">
        <w:rPr>
          <w:rFonts w:cs="Calibri" w:cstheme="minorAscii"/>
          <w:color w:val="auto"/>
          <w:sz w:val="24"/>
          <w:szCs w:val="24"/>
          <w:lang w:val="en-US"/>
        </w:rPr>
        <w:t xml:space="preserve"> because multiple items </w:t>
      </w:r>
      <w:r w:rsidRPr="3C7507F0" w:rsidR="00A24301">
        <w:rPr>
          <w:rFonts w:cs="Calibri" w:cstheme="minorAscii"/>
          <w:color w:val="auto"/>
          <w:sz w:val="24"/>
          <w:szCs w:val="24"/>
          <w:lang w:val="en-US"/>
        </w:rPr>
        <w:t>were included</w:t>
      </w:r>
      <w:r w:rsidRPr="3C7507F0" w:rsidR="00A24301">
        <w:rPr>
          <w:rFonts w:cs="Calibri" w:cstheme="minorAscii"/>
          <w:color w:val="auto"/>
          <w:sz w:val="24"/>
          <w:szCs w:val="24"/>
          <w:lang w:val="en-US"/>
        </w:rPr>
        <w:t xml:space="preserve"> in a shipment, freight cost should be </w:t>
      </w:r>
      <w:r w:rsidRPr="3C7507F0" w:rsidR="00A24301">
        <w:rPr>
          <w:rFonts w:cs="Calibri" w:cstheme="minorAscii"/>
          <w:color w:val="auto"/>
          <w:sz w:val="24"/>
          <w:szCs w:val="24"/>
          <w:lang w:val="en-US"/>
        </w:rPr>
        <w:t>allocated</w:t>
      </w:r>
      <w:r w:rsidRPr="3C7507F0" w:rsidR="00A24301">
        <w:rPr>
          <w:rFonts w:cs="Calibri" w:cstheme="minorAscii"/>
          <w:color w:val="auto"/>
          <w:sz w:val="24"/>
          <w:szCs w:val="24"/>
          <w:lang w:val="en-US"/>
        </w:rPr>
        <w:t xml:space="preserve"> on the basis incurred (e.g., weight, volume).</w:t>
      </w:r>
    </w:p>
    <w:p w:rsidRPr="009F6502" w:rsidR="00A24301" w:rsidP="3C7507F0" w:rsidRDefault="00A24301" w14:paraId="39B155A5" w14:textId="74B353DF">
      <w:pPr>
        <w:ind w:left="2124" w:hanging="2124"/>
        <w:jc w:val="both"/>
        <w:rPr>
          <w:rFonts w:cs="Calibri" w:cstheme="minorAscii"/>
          <w:color w:val="auto"/>
          <w:sz w:val="24"/>
          <w:szCs w:val="24"/>
          <w:lang w:val="en-US"/>
        </w:rPr>
      </w:pPr>
      <w:r w:rsidRPr="3C7507F0" w:rsidR="00A24301">
        <w:rPr>
          <w:rFonts w:cs="Calibri" w:cstheme="minorAscii"/>
          <w:color w:val="auto"/>
          <w:sz w:val="24"/>
          <w:szCs w:val="24"/>
          <w:lang w:val="en-US"/>
        </w:rPr>
        <w:t>Narrative:</w:t>
      </w:r>
      <w:r>
        <w:tab/>
      </w:r>
      <w:r w:rsidRPr="3C7507F0" w:rsidR="00A24301">
        <w:rPr>
          <w:rFonts w:cs="Calibri" w:cstheme="minorAscii"/>
          <w:color w:val="auto"/>
          <w:sz w:val="24"/>
          <w:szCs w:val="24"/>
          <w:lang w:val="en-US"/>
        </w:rPr>
        <w:t>Describe the forms of transport you used to deliver the merchandise to your customers and any affiliations you had with the carriers during the period of investigation.</w:t>
      </w:r>
      <w:r w:rsidRPr="3C7507F0" w:rsidR="00C51E4A">
        <w:rPr>
          <w:rFonts w:cs="Calibri" w:cstheme="minorAscii"/>
          <w:color w:val="auto"/>
          <w:sz w:val="24"/>
          <w:szCs w:val="24"/>
          <w:lang w:val="en-US"/>
        </w:rPr>
        <w:t xml:space="preserve"> </w:t>
      </w:r>
      <w:r w:rsidRPr="3C7507F0" w:rsidR="00A24301">
        <w:rPr>
          <w:rFonts w:cs="Calibri" w:cstheme="minorAscii"/>
          <w:color w:val="auto"/>
          <w:sz w:val="24"/>
          <w:szCs w:val="24"/>
          <w:lang w:val="en-US"/>
        </w:rPr>
        <w:t xml:space="preserve">If you shipped by common carrier, please </w:t>
      </w:r>
      <w:r w:rsidRPr="3C7507F0" w:rsidR="00A24301">
        <w:rPr>
          <w:rFonts w:cs="Calibri" w:cstheme="minorAscii"/>
          <w:color w:val="auto"/>
          <w:sz w:val="24"/>
          <w:szCs w:val="24"/>
          <w:lang w:val="en-US"/>
        </w:rPr>
        <w:t>submit</w:t>
      </w:r>
      <w:r w:rsidRPr="3C7507F0" w:rsidR="00A24301">
        <w:rPr>
          <w:rFonts w:cs="Calibri" w:cstheme="minorAscii"/>
          <w:color w:val="auto"/>
          <w:sz w:val="24"/>
          <w:szCs w:val="24"/>
          <w:lang w:val="en-US"/>
        </w:rPr>
        <w:t xml:space="preserve"> the specific freight charges incurred on each transaction and the method of allocation, when more than one type or size of merchandise </w:t>
      </w:r>
      <w:r w:rsidRPr="3C7507F0" w:rsidR="00A24301">
        <w:rPr>
          <w:rFonts w:cs="Calibri" w:cstheme="minorAscii"/>
          <w:color w:val="auto"/>
          <w:sz w:val="24"/>
          <w:szCs w:val="24"/>
          <w:lang w:val="en-US"/>
        </w:rPr>
        <w:t>was shipped</w:t>
      </w:r>
      <w:r w:rsidRPr="3C7507F0" w:rsidR="00A24301">
        <w:rPr>
          <w:rFonts w:cs="Calibri" w:cstheme="minorAscii"/>
          <w:color w:val="auto"/>
          <w:sz w:val="24"/>
          <w:szCs w:val="24"/>
          <w:lang w:val="en-US"/>
        </w:rPr>
        <w:t>.</w:t>
      </w:r>
      <w:r w:rsidRPr="3C7507F0" w:rsidR="00C51E4A">
        <w:rPr>
          <w:rFonts w:cs="Calibri" w:cstheme="minorAscii"/>
          <w:color w:val="auto"/>
          <w:sz w:val="24"/>
          <w:szCs w:val="24"/>
          <w:lang w:val="en-US"/>
        </w:rPr>
        <w:t xml:space="preserve"> </w:t>
      </w:r>
      <w:r w:rsidRPr="3C7507F0" w:rsidR="00A24301">
        <w:rPr>
          <w:rFonts w:cs="Calibri" w:cstheme="minorAscii"/>
          <w:color w:val="auto"/>
          <w:sz w:val="24"/>
          <w:szCs w:val="24"/>
          <w:lang w:val="en-US"/>
        </w:rPr>
        <w:t xml:space="preserve">If it is not possible to specifically </w:t>
      </w:r>
      <w:r w:rsidRPr="3C7507F0" w:rsidR="00A24301">
        <w:rPr>
          <w:rFonts w:cs="Calibri" w:cstheme="minorAscii"/>
          <w:color w:val="auto"/>
          <w:sz w:val="24"/>
          <w:szCs w:val="24"/>
          <w:lang w:val="en-US"/>
        </w:rPr>
        <w:t>identify</w:t>
      </w:r>
      <w:r w:rsidRPr="3C7507F0" w:rsidR="00A24301">
        <w:rPr>
          <w:rFonts w:cs="Calibri" w:cstheme="minorAscii"/>
          <w:color w:val="auto"/>
          <w:sz w:val="24"/>
          <w:szCs w:val="24"/>
          <w:lang w:val="en-US"/>
        </w:rPr>
        <w:t xml:space="preserve"> the cost of each </w:t>
      </w:r>
      <w:r w:rsidRPr="3C7507F0" w:rsidR="00A24301">
        <w:rPr>
          <w:rFonts w:cs="Calibri" w:cstheme="minorAscii"/>
          <w:color w:val="auto"/>
          <w:sz w:val="24"/>
          <w:szCs w:val="24"/>
          <w:lang w:val="en-US"/>
        </w:rPr>
        <w:t>shipment</w:t>
      </w:r>
      <w:r w:rsidRPr="3C7507F0" w:rsidR="00A24301">
        <w:rPr>
          <w:rFonts w:cs="Calibri" w:cstheme="minorAscii"/>
          <w:color w:val="auto"/>
          <w:sz w:val="24"/>
          <w:szCs w:val="24"/>
          <w:lang w:val="en-US"/>
        </w:rPr>
        <w:t xml:space="preserve"> please describe how you derived the freight cost per unit.</w:t>
      </w:r>
      <w:r w:rsidRPr="3C7507F0" w:rsidR="00C51E4A">
        <w:rPr>
          <w:rFonts w:cs="Calibri" w:cstheme="minorAscii"/>
          <w:color w:val="auto"/>
          <w:sz w:val="24"/>
          <w:szCs w:val="24"/>
          <w:lang w:val="en-US"/>
        </w:rPr>
        <w:t xml:space="preserve"> </w:t>
      </w:r>
      <w:r w:rsidRPr="3C7507F0" w:rsidR="00A24301">
        <w:rPr>
          <w:rFonts w:cs="Calibri" w:cstheme="minorAscii"/>
          <w:color w:val="auto"/>
          <w:sz w:val="24"/>
          <w:szCs w:val="24"/>
          <w:lang w:val="en-US"/>
        </w:rPr>
        <w:t xml:space="preserve">Include your worksheets as attachments to the narrative response. If you used your own vehicles to deliver the product, provide the total expense incurred by type of expense (e.g., fuel) and describe the method you used to </w:t>
      </w:r>
      <w:r w:rsidRPr="3C7507F0" w:rsidR="00A24301">
        <w:rPr>
          <w:rFonts w:cs="Calibri" w:cstheme="minorAscii"/>
          <w:color w:val="auto"/>
          <w:sz w:val="24"/>
          <w:szCs w:val="24"/>
          <w:lang w:val="en-US"/>
        </w:rPr>
        <w:t>allocate</w:t>
      </w:r>
      <w:r w:rsidRPr="3C7507F0" w:rsidR="00A24301">
        <w:rPr>
          <w:rFonts w:cs="Calibri" w:cstheme="minorAscii"/>
          <w:color w:val="auto"/>
          <w:sz w:val="24"/>
          <w:szCs w:val="24"/>
          <w:lang w:val="en-US"/>
        </w:rPr>
        <w:t xml:space="preserve"> the expenses incurred to each sale. Include your worksheets as attachments to the narrative response.</w:t>
      </w:r>
    </w:p>
    <w:p w:rsidRPr="009F6502" w:rsidR="00686BB7" w:rsidP="3C7507F0" w:rsidRDefault="00686BB7" w14:paraId="632F765A" w14:textId="77777777">
      <w:pPr>
        <w:spacing w:after="0" w:line="240" w:lineRule="auto"/>
        <w:jc w:val="both"/>
        <w:rPr>
          <w:rFonts w:cs="Calibri" w:cstheme="minorAscii"/>
          <w:b w:val="1"/>
          <w:bCs w:val="1"/>
          <w:color w:val="auto"/>
          <w:sz w:val="24"/>
          <w:szCs w:val="24"/>
          <w:lang w:val="en-US"/>
        </w:rPr>
      </w:pPr>
    </w:p>
    <w:p w:rsidRPr="009F6502" w:rsidR="00A24301" w:rsidP="3C7507F0" w:rsidRDefault="00A24301" w14:paraId="2EDC4B9D" w14:textId="77777777">
      <w:pPr>
        <w:jc w:val="both"/>
        <w:rPr>
          <w:rFonts w:cs="Calibri" w:cstheme="minorAscii"/>
          <w:color w:val="auto"/>
          <w:sz w:val="24"/>
          <w:szCs w:val="24"/>
          <w:lang w:val="en-US"/>
        </w:rPr>
      </w:pPr>
      <w:r w:rsidRPr="3C7507F0" w:rsidR="00A24301">
        <w:rPr>
          <w:rFonts w:cs="Calibri" w:cstheme="minorAscii"/>
          <w:b w:val="1"/>
          <w:bCs w:val="1"/>
          <w:color w:val="auto"/>
          <w:sz w:val="24"/>
          <w:szCs w:val="24"/>
          <w:lang w:val="en-US"/>
        </w:rPr>
        <w:t>FIELD NUMBER 2</w:t>
      </w:r>
      <w:r w:rsidRPr="3C7507F0" w:rsidR="00E6741D">
        <w:rPr>
          <w:rFonts w:cs="Calibri" w:cstheme="minorAscii"/>
          <w:b w:val="1"/>
          <w:bCs w:val="1"/>
          <w:color w:val="auto"/>
          <w:sz w:val="24"/>
          <w:szCs w:val="24"/>
          <w:lang w:val="en-US"/>
        </w:rPr>
        <w:t>4</w:t>
      </w:r>
      <w:r w:rsidRPr="3C7507F0" w:rsidR="00A24301">
        <w:rPr>
          <w:rFonts w:cs="Calibri" w:cstheme="minorAscii"/>
          <w:b w:val="1"/>
          <w:bCs w:val="1"/>
          <w:color w:val="auto"/>
          <w:sz w:val="24"/>
          <w:szCs w:val="24"/>
          <w:lang w:val="en-US"/>
        </w:rPr>
        <w:t>.0:</w:t>
      </w:r>
      <w:r>
        <w:tab/>
      </w:r>
      <w:r w:rsidRPr="3C7507F0" w:rsidR="00A24301">
        <w:rPr>
          <w:rFonts w:cs="Calibri" w:cstheme="minorAscii"/>
          <w:b w:val="1"/>
          <w:bCs w:val="1"/>
          <w:color w:val="auto"/>
          <w:sz w:val="24"/>
          <w:szCs w:val="24"/>
          <w:lang w:val="en-US"/>
        </w:rPr>
        <w:t>Inland Insurance</w:t>
      </w:r>
      <w:r w:rsidRPr="3C7507F0" w:rsidR="00474F08">
        <w:rPr>
          <w:rFonts w:cs="Calibri" w:cstheme="minorAscii"/>
          <w:b w:val="1"/>
          <w:bCs w:val="1"/>
          <w:color w:val="auto"/>
          <w:sz w:val="24"/>
          <w:szCs w:val="24"/>
          <w:lang w:val="en-US"/>
        </w:rPr>
        <w:t xml:space="preserve"> per Unit</w:t>
      </w:r>
      <w:r w:rsidRPr="3C7507F0" w:rsidR="00AA5F8F">
        <w:rPr>
          <w:rFonts w:cs="Calibri" w:cstheme="minorAscii"/>
          <w:b w:val="1"/>
          <w:bCs w:val="1"/>
          <w:color w:val="auto"/>
          <w:sz w:val="24"/>
          <w:szCs w:val="24"/>
          <w:lang w:val="en-US"/>
        </w:rPr>
        <w:t xml:space="preserve"> (currency/</w:t>
      </w:r>
      <w:r w:rsidRPr="3C7507F0" w:rsidR="004F76A9">
        <w:rPr>
          <w:rFonts w:cs="Calibri" w:cstheme="minorAscii"/>
          <w:b w:val="1"/>
          <w:bCs w:val="1"/>
          <w:color w:val="auto"/>
          <w:sz w:val="24"/>
          <w:szCs w:val="24"/>
          <w:lang w:val="en-US"/>
        </w:rPr>
        <w:t>unit</w:t>
      </w:r>
      <w:r w:rsidRPr="3C7507F0" w:rsidR="00AA5F8F">
        <w:rPr>
          <w:rFonts w:cs="Calibri" w:cstheme="minorAscii"/>
          <w:b w:val="1"/>
          <w:bCs w:val="1"/>
          <w:color w:val="auto"/>
          <w:sz w:val="24"/>
          <w:szCs w:val="24"/>
          <w:lang w:val="en-US"/>
        </w:rPr>
        <w:t>)</w:t>
      </w:r>
    </w:p>
    <w:p w:rsidRPr="009F6502" w:rsidR="00A24301" w:rsidP="3C7507F0" w:rsidRDefault="00A24301" w14:paraId="544D959C" w14:textId="77777777">
      <w:pPr>
        <w:jc w:val="both"/>
        <w:rPr>
          <w:rFonts w:cs="Calibri" w:cstheme="minorAscii"/>
          <w:color w:val="auto"/>
          <w:sz w:val="24"/>
          <w:szCs w:val="24"/>
          <w:lang w:val="en-US"/>
        </w:rPr>
      </w:pPr>
      <w:r w:rsidRPr="3C7507F0" w:rsidR="00A24301">
        <w:rPr>
          <w:rFonts w:cs="Calibri" w:cstheme="minorAscii"/>
          <w:color w:val="auto"/>
          <w:sz w:val="24"/>
          <w:szCs w:val="24"/>
          <w:lang w:val="en-US"/>
        </w:rPr>
        <w:t>Field Name:</w:t>
      </w:r>
      <w:r>
        <w:tab/>
      </w:r>
      <w:r>
        <w:tab/>
      </w:r>
      <w:r w:rsidRPr="3C7507F0" w:rsidR="00A24301">
        <w:rPr>
          <w:rFonts w:cs="Calibri" w:cstheme="minorAscii"/>
          <w:color w:val="auto"/>
          <w:sz w:val="24"/>
          <w:szCs w:val="24"/>
          <w:lang w:val="en-US"/>
        </w:rPr>
        <w:t>ESEGINT</w:t>
      </w:r>
    </w:p>
    <w:p w:rsidRPr="009F6502" w:rsidR="00A24301" w:rsidP="3C7507F0" w:rsidRDefault="00A24301" w14:paraId="3F7157C4" w14:textId="77777777">
      <w:pPr>
        <w:ind w:left="2124" w:hanging="2124"/>
        <w:jc w:val="both"/>
        <w:rPr>
          <w:rFonts w:cs="Calibri" w:cstheme="minorAscii"/>
          <w:color w:val="auto"/>
          <w:sz w:val="24"/>
          <w:szCs w:val="24"/>
          <w:lang w:val="en-US"/>
        </w:rPr>
      </w:pPr>
      <w:r w:rsidRPr="3C7507F0" w:rsidR="00A24301">
        <w:rPr>
          <w:rFonts w:cs="Calibri" w:cstheme="minorAscii"/>
          <w:color w:val="auto"/>
          <w:sz w:val="24"/>
          <w:szCs w:val="24"/>
          <w:lang w:val="en-US"/>
        </w:rPr>
        <w:t>Description:</w:t>
      </w:r>
      <w:r>
        <w:tab/>
      </w:r>
      <w:r w:rsidRPr="3C7507F0" w:rsidR="00A24301">
        <w:rPr>
          <w:rFonts w:cs="Calibri" w:cstheme="minorAscii"/>
          <w:color w:val="auto"/>
          <w:sz w:val="24"/>
          <w:szCs w:val="24"/>
          <w:lang w:val="en-US"/>
        </w:rPr>
        <w:t>Report the unit cost of inland insurance on shipments from the factory or distribution warehouse to the customer’s place of delivery.</w:t>
      </w:r>
    </w:p>
    <w:p w:rsidRPr="009F6502" w:rsidR="00A24301" w:rsidP="3C7507F0" w:rsidRDefault="00A24301" w14:paraId="7A40C8BA" w14:textId="77777777">
      <w:pPr>
        <w:ind w:left="2124" w:hanging="2124"/>
        <w:jc w:val="both"/>
        <w:rPr>
          <w:rFonts w:cs="Calibri" w:cstheme="minorAscii"/>
          <w:color w:val="auto"/>
          <w:sz w:val="24"/>
          <w:szCs w:val="24"/>
          <w:lang w:val="en-US"/>
        </w:rPr>
      </w:pPr>
      <w:r w:rsidRPr="3C7507F0" w:rsidR="00A24301">
        <w:rPr>
          <w:rFonts w:cs="Calibri" w:cstheme="minorAscii"/>
          <w:color w:val="auto"/>
          <w:sz w:val="24"/>
          <w:szCs w:val="24"/>
          <w:lang w:val="en-US"/>
        </w:rPr>
        <w:t>Narrative:</w:t>
      </w:r>
      <w:r>
        <w:tab/>
      </w:r>
      <w:r w:rsidRPr="3C7507F0" w:rsidR="00A24301">
        <w:rPr>
          <w:rFonts w:cs="Calibri" w:cstheme="minorAscii"/>
          <w:color w:val="auto"/>
          <w:sz w:val="24"/>
          <w:szCs w:val="24"/>
          <w:lang w:val="en-US"/>
        </w:rPr>
        <w:t>Describe how you calculated the unit cost of inland insurance and include your worksheets as attachments to the narrative response.</w:t>
      </w:r>
    </w:p>
    <w:p w:rsidRPr="009F6502" w:rsidR="00686BB7" w:rsidP="3C7507F0" w:rsidRDefault="00686BB7" w14:paraId="22616F33" w14:textId="77777777">
      <w:pPr>
        <w:spacing w:after="0" w:line="240" w:lineRule="auto"/>
        <w:jc w:val="both"/>
        <w:rPr>
          <w:rFonts w:cs="Calibri" w:cstheme="minorAscii"/>
          <w:b w:val="1"/>
          <w:bCs w:val="1"/>
          <w:color w:val="auto"/>
          <w:sz w:val="24"/>
          <w:szCs w:val="24"/>
          <w:lang w:val="en-US"/>
        </w:rPr>
      </w:pPr>
    </w:p>
    <w:p w:rsidRPr="009F6502" w:rsidR="00A24301" w:rsidP="3C7507F0" w:rsidRDefault="00A24301" w14:paraId="0EF3B319" w14:textId="77777777">
      <w:pPr>
        <w:jc w:val="both"/>
        <w:rPr>
          <w:rFonts w:cs="Calibri" w:cstheme="minorAscii"/>
          <w:color w:val="auto"/>
          <w:sz w:val="24"/>
          <w:szCs w:val="24"/>
          <w:lang w:val="en-US"/>
        </w:rPr>
      </w:pPr>
      <w:r w:rsidRPr="3C7507F0" w:rsidR="00A24301">
        <w:rPr>
          <w:rFonts w:cs="Calibri" w:cstheme="minorAscii"/>
          <w:b w:val="1"/>
          <w:bCs w:val="1"/>
          <w:color w:val="auto"/>
          <w:sz w:val="24"/>
          <w:szCs w:val="24"/>
          <w:lang w:val="en-US"/>
        </w:rPr>
        <w:t>FIELD NUMBER</w:t>
      </w:r>
      <w:r w:rsidRPr="3C7507F0" w:rsidR="00686BB7">
        <w:rPr>
          <w:rFonts w:cs="Calibri" w:cstheme="minorAscii"/>
          <w:b w:val="1"/>
          <w:bCs w:val="1"/>
          <w:color w:val="auto"/>
          <w:sz w:val="24"/>
          <w:szCs w:val="24"/>
          <w:lang w:val="en-US"/>
        </w:rPr>
        <w:t xml:space="preserve"> 2</w:t>
      </w:r>
      <w:r w:rsidRPr="3C7507F0" w:rsidR="00E6741D">
        <w:rPr>
          <w:rFonts w:cs="Calibri" w:cstheme="minorAscii"/>
          <w:b w:val="1"/>
          <w:bCs w:val="1"/>
          <w:color w:val="auto"/>
          <w:sz w:val="24"/>
          <w:szCs w:val="24"/>
          <w:lang w:val="en-US"/>
        </w:rPr>
        <w:t>5</w:t>
      </w:r>
      <w:r w:rsidRPr="3C7507F0" w:rsidR="00686BB7">
        <w:rPr>
          <w:rFonts w:cs="Calibri" w:cstheme="minorAscii"/>
          <w:b w:val="1"/>
          <w:bCs w:val="1"/>
          <w:color w:val="auto"/>
          <w:sz w:val="24"/>
          <w:szCs w:val="24"/>
          <w:lang w:val="en-US"/>
        </w:rPr>
        <w:t>.0:</w:t>
      </w:r>
      <w:r>
        <w:tab/>
      </w:r>
      <w:r w:rsidRPr="3C7507F0" w:rsidR="00A24301">
        <w:rPr>
          <w:rFonts w:cs="Calibri" w:cstheme="minorAscii"/>
          <w:b w:val="1"/>
          <w:bCs w:val="1"/>
          <w:color w:val="auto"/>
          <w:sz w:val="24"/>
          <w:szCs w:val="24"/>
          <w:lang w:val="en-US"/>
        </w:rPr>
        <w:t>Brokerage and Handling</w:t>
      </w:r>
      <w:r w:rsidRPr="3C7507F0" w:rsidR="00AA5F8F">
        <w:rPr>
          <w:rFonts w:cs="Calibri" w:cstheme="minorAscii"/>
          <w:b w:val="1"/>
          <w:bCs w:val="1"/>
          <w:color w:val="auto"/>
          <w:sz w:val="24"/>
          <w:szCs w:val="24"/>
          <w:lang w:val="en-US"/>
        </w:rPr>
        <w:t xml:space="preserve"> (currency/</w:t>
      </w:r>
      <w:r w:rsidRPr="3C7507F0" w:rsidR="004F76A9">
        <w:rPr>
          <w:rFonts w:cs="Calibri" w:cstheme="minorAscii"/>
          <w:b w:val="1"/>
          <w:bCs w:val="1"/>
          <w:color w:val="auto"/>
          <w:sz w:val="24"/>
          <w:szCs w:val="24"/>
          <w:lang w:val="en-US"/>
        </w:rPr>
        <w:t>unit</w:t>
      </w:r>
      <w:r w:rsidRPr="3C7507F0" w:rsidR="00AA5F8F">
        <w:rPr>
          <w:rFonts w:cs="Calibri" w:cstheme="minorAscii"/>
          <w:b w:val="1"/>
          <w:bCs w:val="1"/>
          <w:color w:val="auto"/>
          <w:sz w:val="24"/>
          <w:szCs w:val="24"/>
          <w:lang w:val="en-US"/>
        </w:rPr>
        <w:t>)</w:t>
      </w:r>
    </w:p>
    <w:p w:rsidRPr="009F6502" w:rsidR="00A24301" w:rsidP="3C7507F0" w:rsidRDefault="00A24301" w14:paraId="362A8912" w14:textId="77777777">
      <w:pPr>
        <w:jc w:val="both"/>
        <w:rPr>
          <w:rFonts w:cs="Calibri" w:cstheme="minorAscii"/>
          <w:color w:val="auto"/>
          <w:sz w:val="24"/>
          <w:szCs w:val="24"/>
          <w:lang w:val="en-US"/>
        </w:rPr>
      </w:pPr>
      <w:r w:rsidRPr="3C7507F0" w:rsidR="00A24301">
        <w:rPr>
          <w:rFonts w:cs="Calibri" w:cstheme="minorAscii"/>
          <w:color w:val="auto"/>
          <w:sz w:val="24"/>
          <w:szCs w:val="24"/>
          <w:lang w:val="en-US"/>
        </w:rPr>
        <w:t>Field Name:</w:t>
      </w:r>
      <w:r>
        <w:tab/>
      </w:r>
      <w:r>
        <w:tab/>
      </w:r>
      <w:r w:rsidRPr="3C7507F0" w:rsidR="00A24301">
        <w:rPr>
          <w:rFonts w:cs="Calibri" w:cstheme="minorAscii"/>
          <w:color w:val="auto"/>
          <w:sz w:val="24"/>
          <w:szCs w:val="24"/>
          <w:lang w:val="en-US"/>
        </w:rPr>
        <w:t>EMCARCORR</w:t>
      </w:r>
    </w:p>
    <w:p w:rsidRPr="009F6502" w:rsidR="00A24301" w:rsidP="3C7507F0" w:rsidRDefault="00A24301" w14:paraId="18D939DA" w14:textId="77777777">
      <w:pPr>
        <w:keepLines w:val="1"/>
        <w:ind w:left="2124" w:hanging="2124"/>
        <w:rPr>
          <w:rFonts w:cs="Calibri" w:cstheme="minorAscii"/>
          <w:color w:val="auto"/>
          <w:sz w:val="24"/>
          <w:szCs w:val="24"/>
          <w:lang w:val="en-US"/>
        </w:rPr>
      </w:pPr>
      <w:r w:rsidRPr="3C7507F0" w:rsidR="00A24301">
        <w:rPr>
          <w:rFonts w:cs="Calibri" w:cstheme="minorAscii"/>
          <w:color w:val="auto"/>
          <w:sz w:val="24"/>
          <w:szCs w:val="24"/>
          <w:lang w:val="en-US"/>
        </w:rPr>
        <w:t>Description:</w:t>
      </w:r>
      <w:r>
        <w:tab/>
      </w:r>
      <w:r w:rsidRPr="3C7507F0" w:rsidR="00A24301">
        <w:rPr>
          <w:rFonts w:cs="Calibri" w:cstheme="minorAscii"/>
          <w:color w:val="auto"/>
          <w:sz w:val="24"/>
          <w:szCs w:val="24"/>
          <w:lang w:val="en-US"/>
        </w:rPr>
        <w:t>Report the unit cost of any brokerage and handling expense incurred in the country of manufacture.</w:t>
      </w:r>
    </w:p>
    <w:p w:rsidRPr="009F6502" w:rsidR="00A24301" w:rsidP="3C7507F0" w:rsidRDefault="00A24301" w14:paraId="608D3084" w14:textId="77777777">
      <w:pPr>
        <w:keepLines w:val="1"/>
        <w:ind w:left="2124" w:hanging="2124"/>
        <w:jc w:val="both"/>
        <w:rPr>
          <w:rFonts w:cs="Calibri" w:cstheme="minorAscii"/>
          <w:color w:val="auto"/>
          <w:sz w:val="24"/>
          <w:szCs w:val="24"/>
          <w:lang w:val="en-US"/>
        </w:rPr>
      </w:pPr>
      <w:r w:rsidRPr="3C7507F0" w:rsidR="00A24301">
        <w:rPr>
          <w:rFonts w:cs="Calibri" w:cstheme="minorAscii"/>
          <w:color w:val="auto"/>
          <w:sz w:val="24"/>
          <w:szCs w:val="24"/>
          <w:lang w:val="en-US"/>
        </w:rPr>
        <w:t>Narrative:</w:t>
      </w:r>
      <w:r>
        <w:tab/>
      </w:r>
      <w:r w:rsidRPr="3C7507F0" w:rsidR="00A24301">
        <w:rPr>
          <w:rFonts w:cs="Calibri" w:cstheme="minorAscii"/>
          <w:color w:val="auto"/>
          <w:sz w:val="24"/>
          <w:szCs w:val="24"/>
          <w:lang w:val="en-US"/>
        </w:rPr>
        <w:t>Describe how you calculated the unit cost of brokerage and handling and include your worksheets as attachments to the narrative response.</w:t>
      </w:r>
    </w:p>
    <w:p w:rsidRPr="009F6502" w:rsidR="0027346B" w:rsidP="3C7507F0" w:rsidRDefault="0027346B" w14:paraId="238B2D5E" w14:textId="77777777">
      <w:pPr>
        <w:spacing w:after="0" w:line="240" w:lineRule="auto"/>
        <w:jc w:val="both"/>
        <w:rPr>
          <w:rFonts w:cs="Calibri" w:cstheme="minorAscii"/>
          <w:b w:val="1"/>
          <w:bCs w:val="1"/>
          <w:color w:val="auto"/>
          <w:sz w:val="24"/>
          <w:szCs w:val="24"/>
          <w:lang w:val="en-US"/>
        </w:rPr>
      </w:pPr>
    </w:p>
    <w:p w:rsidRPr="009F6502" w:rsidR="00A24301" w:rsidP="3C7507F0" w:rsidRDefault="00A24301" w14:paraId="2D583AD4" w14:textId="77777777">
      <w:pPr>
        <w:jc w:val="both"/>
        <w:rPr>
          <w:rFonts w:cs="Calibri" w:cstheme="minorAscii"/>
          <w:b w:val="1"/>
          <w:bCs w:val="1"/>
          <w:color w:val="auto"/>
          <w:sz w:val="24"/>
          <w:szCs w:val="24"/>
          <w:lang w:val="en-US"/>
        </w:rPr>
      </w:pPr>
      <w:r w:rsidRPr="3C7507F0" w:rsidR="00A24301">
        <w:rPr>
          <w:rFonts w:cs="Calibri" w:cstheme="minorAscii"/>
          <w:b w:val="1"/>
          <w:bCs w:val="1"/>
          <w:color w:val="auto"/>
          <w:sz w:val="24"/>
          <w:szCs w:val="24"/>
          <w:lang w:val="en-US"/>
        </w:rPr>
        <w:t>FIELD NUMBER 2</w:t>
      </w:r>
      <w:r w:rsidRPr="3C7507F0" w:rsidR="00E6741D">
        <w:rPr>
          <w:rFonts w:cs="Calibri" w:cstheme="minorAscii"/>
          <w:b w:val="1"/>
          <w:bCs w:val="1"/>
          <w:color w:val="auto"/>
          <w:sz w:val="24"/>
          <w:szCs w:val="24"/>
          <w:lang w:val="en-US"/>
        </w:rPr>
        <w:t>6</w:t>
      </w:r>
      <w:r w:rsidRPr="3C7507F0" w:rsidR="00A24301">
        <w:rPr>
          <w:rFonts w:cs="Calibri" w:cstheme="minorAscii"/>
          <w:b w:val="1"/>
          <w:bCs w:val="1"/>
          <w:color w:val="auto"/>
          <w:sz w:val="24"/>
          <w:szCs w:val="24"/>
          <w:lang w:val="en-US"/>
        </w:rPr>
        <w:t>.0:</w:t>
      </w:r>
      <w:r>
        <w:tab/>
      </w:r>
      <w:r w:rsidRPr="3C7507F0" w:rsidR="00A24301">
        <w:rPr>
          <w:rFonts w:cs="Calibri" w:cstheme="minorAscii"/>
          <w:b w:val="1"/>
          <w:bCs w:val="1"/>
          <w:color w:val="auto"/>
          <w:sz w:val="24"/>
          <w:szCs w:val="24"/>
          <w:lang w:val="en-US"/>
        </w:rPr>
        <w:t xml:space="preserve">International </w:t>
      </w:r>
      <w:r w:rsidRPr="3C7507F0" w:rsidR="00AA5F8F">
        <w:rPr>
          <w:rFonts w:cs="Calibri" w:cstheme="minorAscii"/>
          <w:b w:val="1"/>
          <w:bCs w:val="1"/>
          <w:color w:val="auto"/>
          <w:sz w:val="24"/>
          <w:szCs w:val="24"/>
          <w:lang w:val="en-US"/>
        </w:rPr>
        <w:t>Freight</w:t>
      </w:r>
      <w:r w:rsidRPr="3C7507F0" w:rsidR="00AA5F8F">
        <w:rPr>
          <w:rFonts w:cs="Calibri" w:cstheme="minorAscii"/>
          <w:b w:val="1"/>
          <w:bCs w:val="1"/>
          <w:color w:val="auto"/>
          <w:sz w:val="24"/>
          <w:szCs w:val="24"/>
          <w:lang w:val="en-US"/>
        </w:rPr>
        <w:t xml:space="preserve"> </w:t>
      </w:r>
      <w:r w:rsidRPr="3C7507F0" w:rsidR="008135C0">
        <w:rPr>
          <w:rFonts w:cs="Calibri" w:cstheme="minorAscii"/>
          <w:b w:val="1"/>
          <w:bCs w:val="1"/>
          <w:color w:val="auto"/>
          <w:sz w:val="24"/>
          <w:szCs w:val="24"/>
          <w:lang w:val="en-US"/>
        </w:rPr>
        <w:t xml:space="preserve">per Unit </w:t>
      </w:r>
      <w:r w:rsidRPr="3C7507F0" w:rsidR="00AA5F8F">
        <w:rPr>
          <w:rFonts w:cs="Calibri" w:cstheme="minorAscii"/>
          <w:b w:val="1"/>
          <w:bCs w:val="1"/>
          <w:color w:val="auto"/>
          <w:sz w:val="24"/>
          <w:szCs w:val="24"/>
          <w:lang w:val="en-US"/>
        </w:rPr>
        <w:t>(currency/</w:t>
      </w:r>
      <w:r w:rsidRPr="3C7507F0" w:rsidR="004F76A9">
        <w:rPr>
          <w:rFonts w:cs="Calibri" w:cstheme="minorAscii"/>
          <w:b w:val="1"/>
          <w:bCs w:val="1"/>
          <w:color w:val="auto"/>
          <w:sz w:val="24"/>
          <w:szCs w:val="24"/>
          <w:lang w:val="en-US"/>
        </w:rPr>
        <w:t>unit</w:t>
      </w:r>
      <w:r w:rsidRPr="3C7507F0" w:rsidR="00AA5F8F">
        <w:rPr>
          <w:rFonts w:cs="Calibri" w:cstheme="minorAscii"/>
          <w:b w:val="1"/>
          <w:bCs w:val="1"/>
          <w:color w:val="auto"/>
          <w:sz w:val="24"/>
          <w:szCs w:val="24"/>
          <w:lang w:val="en-US"/>
        </w:rPr>
        <w:t>)</w:t>
      </w:r>
    </w:p>
    <w:p w:rsidRPr="009F6502" w:rsidR="00A24301" w:rsidP="3C7507F0" w:rsidRDefault="00A24301" w14:paraId="2CD59C07" w14:textId="77777777">
      <w:pPr>
        <w:jc w:val="both"/>
        <w:rPr>
          <w:rFonts w:cs="Calibri" w:cstheme="minorAscii"/>
          <w:color w:val="auto"/>
          <w:sz w:val="24"/>
          <w:szCs w:val="24"/>
          <w:lang w:val="en-US"/>
        </w:rPr>
      </w:pPr>
      <w:r w:rsidRPr="3C7507F0" w:rsidR="00A24301">
        <w:rPr>
          <w:rFonts w:cs="Calibri" w:cstheme="minorAscii"/>
          <w:color w:val="auto"/>
          <w:sz w:val="24"/>
          <w:szCs w:val="24"/>
          <w:lang w:val="en-US"/>
        </w:rPr>
        <w:t>Field Name:</w:t>
      </w:r>
      <w:r>
        <w:tab/>
      </w:r>
      <w:r>
        <w:tab/>
      </w:r>
      <w:r w:rsidRPr="3C7507F0" w:rsidR="00A24301">
        <w:rPr>
          <w:rFonts w:cs="Calibri" w:cstheme="minorAscii"/>
          <w:color w:val="auto"/>
          <w:sz w:val="24"/>
          <w:szCs w:val="24"/>
          <w:lang w:val="en-US"/>
        </w:rPr>
        <w:t>EFRETINTL</w:t>
      </w:r>
    </w:p>
    <w:p w:rsidRPr="009F6502" w:rsidR="00A24301" w:rsidP="3C7507F0" w:rsidRDefault="00A24301" w14:paraId="19CF7730" w14:textId="77777777">
      <w:pPr>
        <w:ind w:left="2124" w:hanging="2124"/>
        <w:jc w:val="both"/>
        <w:rPr>
          <w:rFonts w:cs="Calibri" w:cstheme="minorAscii"/>
          <w:color w:val="auto"/>
          <w:sz w:val="24"/>
          <w:szCs w:val="24"/>
          <w:lang w:val="en-US"/>
        </w:rPr>
      </w:pPr>
      <w:r w:rsidRPr="3C7507F0" w:rsidR="00A24301">
        <w:rPr>
          <w:rFonts w:cs="Calibri" w:cstheme="minorAscii"/>
          <w:color w:val="auto"/>
          <w:sz w:val="24"/>
          <w:szCs w:val="24"/>
          <w:lang w:val="en-US"/>
        </w:rPr>
        <w:t>Description:</w:t>
      </w:r>
      <w:r>
        <w:tab/>
      </w:r>
      <w:r w:rsidRPr="3C7507F0" w:rsidR="00A24301">
        <w:rPr>
          <w:rFonts w:cs="Calibri" w:cstheme="minorAscii"/>
          <w:color w:val="auto"/>
          <w:sz w:val="24"/>
          <w:szCs w:val="24"/>
          <w:lang w:val="en-US"/>
        </w:rPr>
        <w:t xml:space="preserve">Report the unit cost of international freight expense incurred on shipments from the port of exit in the </w:t>
      </w:r>
      <w:r w:rsidRPr="3C7507F0" w:rsidR="00023431">
        <w:rPr>
          <w:rFonts w:cs="Calibri" w:cstheme="minorAscii"/>
          <w:color w:val="auto"/>
          <w:sz w:val="24"/>
          <w:szCs w:val="24"/>
          <w:lang w:val="en-US"/>
        </w:rPr>
        <w:t>country of manufacturing</w:t>
      </w:r>
      <w:r w:rsidRPr="3C7507F0" w:rsidR="00E6741D">
        <w:rPr>
          <w:rFonts w:cs="Calibri" w:cstheme="minorAscii"/>
          <w:color w:val="auto"/>
          <w:sz w:val="24"/>
          <w:szCs w:val="24"/>
          <w:lang w:val="en-US"/>
        </w:rPr>
        <w:t xml:space="preserve"> </w:t>
      </w:r>
      <w:r w:rsidRPr="3C7507F0" w:rsidR="00A24301">
        <w:rPr>
          <w:rFonts w:cs="Calibri" w:cstheme="minorAscii"/>
          <w:color w:val="auto"/>
          <w:sz w:val="24"/>
          <w:szCs w:val="24"/>
          <w:lang w:val="en-US"/>
        </w:rPr>
        <w:t>to the third- country port of entry.</w:t>
      </w:r>
    </w:p>
    <w:p w:rsidRPr="009F6502" w:rsidR="00A24301" w:rsidP="3C7507F0" w:rsidRDefault="00A24301" w14:paraId="471C1A38" w14:textId="77777777">
      <w:pPr>
        <w:ind w:left="2124" w:hanging="2124"/>
        <w:jc w:val="both"/>
        <w:rPr>
          <w:rFonts w:cs="Calibri" w:cstheme="minorAscii"/>
          <w:color w:val="auto"/>
          <w:sz w:val="24"/>
          <w:szCs w:val="24"/>
          <w:lang w:val="en-US"/>
        </w:rPr>
      </w:pPr>
      <w:r w:rsidRPr="3C7507F0" w:rsidR="00A24301">
        <w:rPr>
          <w:rFonts w:cs="Calibri" w:cstheme="minorAscii"/>
          <w:color w:val="auto"/>
          <w:sz w:val="24"/>
          <w:szCs w:val="24"/>
          <w:lang w:val="en-US"/>
        </w:rPr>
        <w:t>Narrative:</w:t>
      </w:r>
      <w:r>
        <w:tab/>
      </w:r>
      <w:r w:rsidRPr="3C7507F0" w:rsidR="00A24301">
        <w:rPr>
          <w:rFonts w:cs="Calibri" w:cstheme="minorAscii"/>
          <w:color w:val="auto"/>
          <w:sz w:val="24"/>
          <w:szCs w:val="24"/>
          <w:lang w:val="en-US"/>
        </w:rPr>
        <w:t>Indicate whether the freight carrier is affiliated. Supply any contracts with carriers that apply to the merchandise under investigation.</w:t>
      </w:r>
      <w:r w:rsidRPr="3C7507F0" w:rsidR="00A24301">
        <w:rPr>
          <w:rFonts w:cs="Calibri" w:cstheme="minorAscii"/>
          <w:color w:val="auto"/>
          <w:lang w:val="en-US"/>
        </w:rPr>
        <w:t xml:space="preserve"> </w:t>
      </w:r>
      <w:r w:rsidRPr="3C7507F0" w:rsidR="00A24301">
        <w:rPr>
          <w:rFonts w:cs="Calibri" w:cstheme="minorAscii"/>
          <w:color w:val="auto"/>
          <w:sz w:val="24"/>
          <w:szCs w:val="24"/>
          <w:lang w:val="en-US"/>
        </w:rPr>
        <w:t>Describe how you calculated the unit cost of international freight and include your worksheets as attachments to the narrative response.</w:t>
      </w:r>
    </w:p>
    <w:p w:rsidRPr="009F6502" w:rsidR="00035C9A" w:rsidP="3C7507F0" w:rsidRDefault="00035C9A" w14:paraId="1C26AF83" w14:textId="77777777">
      <w:pPr>
        <w:spacing w:after="0" w:line="240" w:lineRule="auto"/>
        <w:ind w:left="2126" w:hanging="2126"/>
        <w:jc w:val="both"/>
        <w:rPr>
          <w:rFonts w:cs="Calibri" w:cstheme="minorAscii"/>
          <w:color w:val="auto"/>
          <w:sz w:val="24"/>
          <w:szCs w:val="24"/>
          <w:lang w:val="en-US"/>
        </w:rPr>
      </w:pPr>
    </w:p>
    <w:p w:rsidRPr="009F6502" w:rsidR="00A24301" w:rsidP="3C7507F0" w:rsidRDefault="00A24301" w14:paraId="1327EDEA" w14:textId="77777777">
      <w:pPr>
        <w:rPr>
          <w:rFonts w:cs="Calibri" w:cstheme="minorAscii"/>
          <w:b w:val="1"/>
          <w:bCs w:val="1"/>
          <w:color w:val="auto"/>
          <w:sz w:val="24"/>
          <w:szCs w:val="24"/>
          <w:lang w:val="en-US"/>
        </w:rPr>
      </w:pPr>
      <w:r w:rsidRPr="3C7507F0" w:rsidR="00A24301">
        <w:rPr>
          <w:rFonts w:cs="Calibri" w:cstheme="minorAscii"/>
          <w:b w:val="1"/>
          <w:bCs w:val="1"/>
          <w:color w:val="auto"/>
          <w:sz w:val="24"/>
          <w:szCs w:val="24"/>
          <w:lang w:val="en-US"/>
        </w:rPr>
        <w:t>FIELD NUMBER 2</w:t>
      </w:r>
      <w:r w:rsidRPr="3C7507F0" w:rsidR="00E6741D">
        <w:rPr>
          <w:rFonts w:cs="Calibri" w:cstheme="minorAscii"/>
          <w:b w:val="1"/>
          <w:bCs w:val="1"/>
          <w:color w:val="auto"/>
          <w:sz w:val="24"/>
          <w:szCs w:val="24"/>
          <w:lang w:val="en-US"/>
        </w:rPr>
        <w:t>7</w:t>
      </w:r>
      <w:r w:rsidRPr="3C7507F0" w:rsidR="00A24301">
        <w:rPr>
          <w:rFonts w:cs="Calibri" w:cstheme="minorAscii"/>
          <w:b w:val="1"/>
          <w:bCs w:val="1"/>
          <w:color w:val="auto"/>
          <w:sz w:val="24"/>
          <w:szCs w:val="24"/>
          <w:lang w:val="en-US"/>
        </w:rPr>
        <w:t>.0:</w:t>
      </w:r>
      <w:r>
        <w:tab/>
      </w:r>
      <w:r w:rsidRPr="3C7507F0" w:rsidR="00A24301">
        <w:rPr>
          <w:rFonts w:cs="Calibri" w:cstheme="minorAscii"/>
          <w:b w:val="1"/>
          <w:bCs w:val="1"/>
          <w:color w:val="auto"/>
          <w:sz w:val="24"/>
          <w:szCs w:val="24"/>
          <w:lang w:val="en-US"/>
        </w:rPr>
        <w:t xml:space="preserve">International Insurance </w:t>
      </w:r>
      <w:r w:rsidRPr="3C7507F0" w:rsidR="008135C0">
        <w:rPr>
          <w:rFonts w:cs="Calibri" w:cstheme="minorAscii"/>
          <w:b w:val="1"/>
          <w:bCs w:val="1"/>
          <w:color w:val="auto"/>
          <w:sz w:val="24"/>
          <w:szCs w:val="24"/>
          <w:lang w:val="en-US"/>
        </w:rPr>
        <w:t xml:space="preserve">per Unit </w:t>
      </w:r>
      <w:r w:rsidRPr="3C7507F0" w:rsidR="00AA5F8F">
        <w:rPr>
          <w:rFonts w:cs="Calibri" w:cstheme="minorAscii"/>
          <w:b w:val="1"/>
          <w:bCs w:val="1"/>
          <w:color w:val="auto"/>
          <w:sz w:val="24"/>
          <w:szCs w:val="24"/>
          <w:lang w:val="en-US"/>
        </w:rPr>
        <w:t>(currency/</w:t>
      </w:r>
      <w:r w:rsidRPr="3C7507F0" w:rsidR="004F76A9">
        <w:rPr>
          <w:rFonts w:cs="Calibri" w:cstheme="minorAscii"/>
          <w:b w:val="1"/>
          <w:bCs w:val="1"/>
          <w:color w:val="auto"/>
          <w:sz w:val="24"/>
          <w:szCs w:val="24"/>
          <w:lang w:val="en-US"/>
        </w:rPr>
        <w:t>unit</w:t>
      </w:r>
      <w:r w:rsidRPr="3C7507F0" w:rsidR="00AA5F8F">
        <w:rPr>
          <w:rFonts w:cs="Calibri" w:cstheme="minorAscii"/>
          <w:b w:val="1"/>
          <w:bCs w:val="1"/>
          <w:color w:val="auto"/>
          <w:sz w:val="24"/>
          <w:szCs w:val="24"/>
          <w:lang w:val="en-US"/>
        </w:rPr>
        <w:t>)</w:t>
      </w:r>
    </w:p>
    <w:p w:rsidRPr="009F6502" w:rsidR="00A24301" w:rsidP="3C7507F0" w:rsidRDefault="00A24301" w14:paraId="7DDEDBC2" w14:textId="77777777">
      <w:pPr>
        <w:jc w:val="both"/>
        <w:rPr>
          <w:rFonts w:cs="Calibri" w:cstheme="minorAscii"/>
          <w:color w:val="auto"/>
          <w:sz w:val="24"/>
          <w:szCs w:val="24"/>
          <w:lang w:val="en-US"/>
        </w:rPr>
      </w:pPr>
      <w:r w:rsidRPr="3C7507F0" w:rsidR="00A24301">
        <w:rPr>
          <w:rFonts w:cs="Calibri" w:cstheme="minorAscii"/>
          <w:color w:val="auto"/>
          <w:sz w:val="24"/>
          <w:szCs w:val="24"/>
          <w:lang w:val="en-US"/>
        </w:rPr>
        <w:t>Field Name:</w:t>
      </w:r>
      <w:r>
        <w:tab/>
      </w:r>
      <w:r>
        <w:tab/>
      </w:r>
      <w:r w:rsidRPr="3C7507F0" w:rsidR="00A24301">
        <w:rPr>
          <w:rFonts w:cs="Calibri" w:cstheme="minorAscii"/>
          <w:color w:val="auto"/>
          <w:sz w:val="24"/>
          <w:szCs w:val="24"/>
          <w:lang w:val="en-US"/>
        </w:rPr>
        <w:t>ESEGINTL</w:t>
      </w:r>
    </w:p>
    <w:p w:rsidRPr="009F6502" w:rsidR="00A24301" w:rsidP="3C7507F0" w:rsidRDefault="00A24301" w14:paraId="69A192B1" w14:textId="77777777">
      <w:pPr>
        <w:ind w:left="2124" w:hanging="2124"/>
        <w:jc w:val="both"/>
        <w:rPr>
          <w:rFonts w:cs="Calibri" w:cstheme="minorAscii"/>
          <w:color w:val="auto"/>
          <w:sz w:val="24"/>
          <w:szCs w:val="24"/>
          <w:lang w:val="en-US"/>
        </w:rPr>
      </w:pPr>
      <w:r w:rsidRPr="3C7507F0" w:rsidR="00A24301">
        <w:rPr>
          <w:rFonts w:cs="Calibri" w:cstheme="minorAscii"/>
          <w:color w:val="auto"/>
          <w:sz w:val="24"/>
          <w:szCs w:val="24"/>
          <w:lang w:val="en-US"/>
        </w:rPr>
        <w:t>Description:</w:t>
      </w:r>
      <w:r>
        <w:tab/>
      </w:r>
      <w:r w:rsidRPr="3C7507F0" w:rsidR="00A24301">
        <w:rPr>
          <w:rFonts w:cs="Calibri" w:cstheme="minorAscii"/>
          <w:color w:val="auto"/>
          <w:sz w:val="24"/>
          <w:szCs w:val="24"/>
          <w:lang w:val="en-US"/>
        </w:rPr>
        <w:t xml:space="preserve">Report the unit cost of international insurance expense incurred on shipments from the port of exit in the </w:t>
      </w:r>
      <w:r w:rsidRPr="3C7507F0" w:rsidR="00023431">
        <w:rPr>
          <w:rFonts w:cs="Calibri" w:cstheme="minorAscii"/>
          <w:color w:val="auto"/>
          <w:sz w:val="24"/>
          <w:szCs w:val="24"/>
          <w:lang w:val="en-US"/>
        </w:rPr>
        <w:t>country of manufacturing</w:t>
      </w:r>
      <w:r w:rsidRPr="3C7507F0" w:rsidR="00E6741D">
        <w:rPr>
          <w:rFonts w:cs="Calibri" w:cstheme="minorAscii"/>
          <w:color w:val="auto"/>
          <w:sz w:val="24"/>
          <w:szCs w:val="24"/>
          <w:lang w:val="en-US"/>
        </w:rPr>
        <w:t xml:space="preserve"> </w:t>
      </w:r>
      <w:r w:rsidRPr="3C7507F0" w:rsidR="00A24301">
        <w:rPr>
          <w:rFonts w:cs="Calibri" w:cstheme="minorAscii"/>
          <w:color w:val="auto"/>
          <w:sz w:val="24"/>
          <w:szCs w:val="24"/>
          <w:lang w:val="en-US"/>
        </w:rPr>
        <w:t>to the third- country port of entry.</w:t>
      </w:r>
    </w:p>
    <w:p w:rsidRPr="009F6502" w:rsidR="00A24301" w:rsidP="3C7507F0" w:rsidRDefault="00A24301" w14:paraId="76857BD2" w14:textId="77777777">
      <w:pPr>
        <w:ind w:left="2124" w:hanging="2124"/>
        <w:jc w:val="both"/>
        <w:rPr>
          <w:rFonts w:cs="Calibri" w:cstheme="minorAscii"/>
          <w:color w:val="auto"/>
          <w:sz w:val="24"/>
          <w:szCs w:val="24"/>
          <w:lang w:val="en-US"/>
        </w:rPr>
      </w:pPr>
      <w:r w:rsidRPr="3C7507F0" w:rsidR="00A24301">
        <w:rPr>
          <w:rFonts w:cs="Calibri" w:cstheme="minorAscii"/>
          <w:color w:val="auto"/>
          <w:sz w:val="24"/>
          <w:szCs w:val="24"/>
          <w:lang w:val="en-US"/>
        </w:rPr>
        <w:t>Narrative:</w:t>
      </w:r>
      <w:r>
        <w:tab/>
      </w:r>
      <w:r w:rsidRPr="3C7507F0" w:rsidR="00A24301">
        <w:rPr>
          <w:rFonts w:cs="Calibri" w:cstheme="minorAscii"/>
          <w:color w:val="auto"/>
          <w:sz w:val="24"/>
          <w:szCs w:val="24"/>
          <w:lang w:val="en-US"/>
        </w:rPr>
        <w:t>Describe how you calculated the unit cost of international insurance and include your worksheets as attachments to the narrative response.</w:t>
      </w:r>
    </w:p>
    <w:p w:rsidRPr="009F6502" w:rsidR="00B54E60" w:rsidP="3C7507F0" w:rsidRDefault="00B54E60" w14:paraId="79EC1A3A" w14:textId="77777777">
      <w:pPr>
        <w:spacing w:after="0" w:line="240" w:lineRule="auto"/>
        <w:ind w:left="2124" w:hanging="2124"/>
        <w:jc w:val="both"/>
        <w:rPr>
          <w:rFonts w:cs="Calibri" w:cstheme="minorAscii"/>
          <w:color w:val="auto"/>
          <w:sz w:val="24"/>
          <w:szCs w:val="24"/>
          <w:lang w:val="en-US"/>
        </w:rPr>
      </w:pPr>
    </w:p>
    <w:p w:rsidRPr="009F6502" w:rsidR="00A24301" w:rsidP="3C7507F0" w:rsidRDefault="00A24301" w14:paraId="71B7157C" w14:textId="77777777">
      <w:pPr>
        <w:ind w:left="2832" w:hanging="2832"/>
        <w:jc w:val="both"/>
        <w:rPr>
          <w:rFonts w:cs="Calibri" w:cstheme="minorAscii"/>
          <w:b w:val="1"/>
          <w:bCs w:val="1"/>
          <w:color w:val="auto"/>
          <w:sz w:val="24"/>
          <w:szCs w:val="24"/>
          <w:lang w:val="en-US"/>
        </w:rPr>
      </w:pPr>
      <w:r w:rsidRPr="3C7507F0" w:rsidR="00A24301">
        <w:rPr>
          <w:rFonts w:cs="Calibri" w:cstheme="minorAscii"/>
          <w:b w:val="1"/>
          <w:bCs w:val="1"/>
          <w:color w:val="auto"/>
          <w:sz w:val="24"/>
          <w:szCs w:val="24"/>
          <w:lang w:val="en-US"/>
        </w:rPr>
        <w:t>FIELD NUMBER 2</w:t>
      </w:r>
      <w:r w:rsidRPr="3C7507F0" w:rsidR="00E6741D">
        <w:rPr>
          <w:rFonts w:cs="Calibri" w:cstheme="minorAscii"/>
          <w:b w:val="1"/>
          <w:bCs w:val="1"/>
          <w:color w:val="auto"/>
          <w:sz w:val="24"/>
          <w:szCs w:val="24"/>
          <w:lang w:val="en-US"/>
        </w:rPr>
        <w:t>8</w:t>
      </w:r>
      <w:r w:rsidRPr="3C7507F0" w:rsidR="00A24301">
        <w:rPr>
          <w:rFonts w:cs="Calibri" w:cstheme="minorAscii"/>
          <w:b w:val="1"/>
          <w:bCs w:val="1"/>
          <w:color w:val="auto"/>
          <w:sz w:val="24"/>
          <w:szCs w:val="24"/>
          <w:lang w:val="en-US"/>
        </w:rPr>
        <w:t>.0:</w:t>
      </w:r>
      <w:r>
        <w:tab/>
      </w:r>
      <w:r w:rsidRPr="3C7507F0" w:rsidR="00A24301">
        <w:rPr>
          <w:rFonts w:cs="Calibri" w:cstheme="minorAscii"/>
          <w:b w:val="1"/>
          <w:bCs w:val="1"/>
          <w:color w:val="auto"/>
          <w:sz w:val="24"/>
          <w:szCs w:val="24"/>
          <w:lang w:val="en-US"/>
        </w:rPr>
        <w:t>Brazil Inland Freight</w:t>
      </w:r>
      <w:r w:rsidRPr="3C7507F0" w:rsidR="008135C0">
        <w:rPr>
          <w:rFonts w:cs="Calibri" w:cstheme="minorAscii"/>
          <w:b w:val="1"/>
          <w:bCs w:val="1"/>
          <w:color w:val="auto"/>
          <w:sz w:val="24"/>
          <w:szCs w:val="24"/>
          <w:lang w:val="en-US"/>
        </w:rPr>
        <w:t xml:space="preserve"> </w:t>
      </w:r>
      <w:r w:rsidRPr="3C7507F0" w:rsidR="008135C0">
        <w:rPr>
          <w:rFonts w:cs="Calibri" w:cstheme="minorAscii"/>
          <w:b w:val="1"/>
          <w:bCs w:val="1"/>
          <w:color w:val="auto"/>
          <w:sz w:val="24"/>
          <w:szCs w:val="24"/>
          <w:lang w:val="en-US"/>
        </w:rPr>
        <w:t>per Unit -</w:t>
      </w:r>
      <w:r w:rsidRPr="3C7507F0" w:rsidR="00A24301">
        <w:rPr>
          <w:rFonts w:cs="Calibri" w:cstheme="minorAscii"/>
          <w:b w:val="1"/>
          <w:bCs w:val="1"/>
          <w:color w:val="auto"/>
          <w:sz w:val="24"/>
          <w:szCs w:val="24"/>
          <w:lang w:val="en-US"/>
        </w:rPr>
        <w:t xml:space="preserve"> from Port to Warehouse</w:t>
      </w:r>
      <w:r w:rsidRPr="3C7507F0" w:rsidR="00AA5F8F">
        <w:rPr>
          <w:rFonts w:cs="Calibri" w:cstheme="minorAscii"/>
          <w:b w:val="1"/>
          <w:bCs w:val="1"/>
          <w:color w:val="auto"/>
          <w:sz w:val="24"/>
          <w:szCs w:val="24"/>
          <w:lang w:val="en-US"/>
        </w:rPr>
        <w:t xml:space="preserve"> (currency/</w:t>
      </w:r>
      <w:r w:rsidRPr="3C7507F0" w:rsidR="004F76A9">
        <w:rPr>
          <w:rFonts w:cs="Calibri" w:cstheme="minorAscii"/>
          <w:b w:val="1"/>
          <w:bCs w:val="1"/>
          <w:color w:val="auto"/>
          <w:sz w:val="24"/>
          <w:szCs w:val="24"/>
          <w:lang w:val="en-US"/>
        </w:rPr>
        <w:t>unit</w:t>
      </w:r>
      <w:r w:rsidRPr="3C7507F0" w:rsidR="00AA5F8F">
        <w:rPr>
          <w:rFonts w:cs="Calibri" w:cstheme="minorAscii"/>
          <w:b w:val="1"/>
          <w:bCs w:val="1"/>
          <w:color w:val="auto"/>
          <w:sz w:val="24"/>
          <w:szCs w:val="24"/>
          <w:lang w:val="en-US"/>
        </w:rPr>
        <w:t>)</w:t>
      </w:r>
    </w:p>
    <w:p w:rsidRPr="009F6502" w:rsidR="00A24301" w:rsidP="3C7507F0" w:rsidRDefault="00A24301" w14:paraId="17C01DFA" w14:textId="77777777">
      <w:pPr>
        <w:jc w:val="both"/>
        <w:rPr>
          <w:rFonts w:cs="Calibri" w:cstheme="minorAscii"/>
          <w:color w:val="auto"/>
          <w:sz w:val="24"/>
          <w:szCs w:val="24"/>
          <w:lang w:val="en-US"/>
        </w:rPr>
      </w:pPr>
      <w:r w:rsidRPr="3C7507F0" w:rsidR="00A24301">
        <w:rPr>
          <w:rFonts w:cs="Calibri" w:cstheme="minorAscii"/>
          <w:color w:val="auto"/>
          <w:sz w:val="24"/>
          <w:szCs w:val="24"/>
          <w:lang w:val="en-US"/>
        </w:rPr>
        <w:t>Field Name:</w:t>
      </w:r>
      <w:r>
        <w:tab/>
      </w:r>
      <w:r>
        <w:tab/>
      </w:r>
      <w:r w:rsidRPr="3C7507F0" w:rsidR="00A24301">
        <w:rPr>
          <w:rFonts w:cs="Calibri" w:cstheme="minorAscii"/>
          <w:color w:val="auto"/>
          <w:sz w:val="24"/>
          <w:szCs w:val="24"/>
          <w:lang w:val="en-US"/>
        </w:rPr>
        <w:t>EFRETINTPOAR</w:t>
      </w:r>
    </w:p>
    <w:p w:rsidRPr="009F6502" w:rsidR="00A24301" w:rsidP="3C7507F0" w:rsidRDefault="00A24301" w14:paraId="404AB0E6" w14:textId="513A75E7">
      <w:pPr>
        <w:keepLines w:val="1"/>
        <w:ind w:left="2124" w:hanging="2124"/>
        <w:jc w:val="both"/>
        <w:rPr>
          <w:rFonts w:cs="Calibri" w:cstheme="minorAscii"/>
          <w:color w:val="auto"/>
          <w:sz w:val="24"/>
          <w:szCs w:val="24"/>
          <w:lang w:val="en-US"/>
        </w:rPr>
      </w:pPr>
      <w:r w:rsidRPr="3C7507F0" w:rsidR="00A24301">
        <w:rPr>
          <w:rFonts w:cs="Calibri" w:cstheme="minorAscii"/>
          <w:color w:val="auto"/>
          <w:sz w:val="24"/>
          <w:szCs w:val="24"/>
          <w:lang w:val="en-US"/>
        </w:rPr>
        <w:t>Description:</w:t>
      </w:r>
      <w:r>
        <w:tab/>
      </w:r>
      <w:r w:rsidRPr="3C7507F0" w:rsidR="00A24301">
        <w:rPr>
          <w:rFonts w:cs="Calibri" w:cstheme="minorAscii"/>
          <w:color w:val="auto"/>
          <w:sz w:val="24"/>
          <w:szCs w:val="24"/>
          <w:lang w:val="en-US"/>
        </w:rPr>
        <w:t>Report the unit cost of any freight expense incurred on shipments from the port in Brazil to the affiliated reseller’s warehouse or other intermediate location.</w:t>
      </w:r>
      <w:r w:rsidRPr="3C7507F0" w:rsidR="00C51E4A">
        <w:rPr>
          <w:rFonts w:cs="Calibri" w:cstheme="minorAscii"/>
          <w:color w:val="auto"/>
          <w:sz w:val="24"/>
          <w:szCs w:val="24"/>
          <w:lang w:val="en-US"/>
        </w:rPr>
        <w:t xml:space="preserve"> </w:t>
      </w:r>
      <w:r w:rsidRPr="3C7507F0" w:rsidR="00A24301">
        <w:rPr>
          <w:rFonts w:cs="Calibri" w:cstheme="minorAscii"/>
          <w:color w:val="auto"/>
          <w:sz w:val="24"/>
          <w:szCs w:val="24"/>
          <w:lang w:val="en-US"/>
        </w:rPr>
        <w:t>If the sale is direct to an unaffiliated third-country customer, report the unit cost of freight from the third-country port of entry to the unaffiliated customer.</w:t>
      </w:r>
    </w:p>
    <w:p w:rsidRPr="009F6502" w:rsidR="00A24301" w:rsidP="3C7507F0" w:rsidRDefault="00A24301" w14:paraId="0C71406C" w14:textId="77777777">
      <w:pPr>
        <w:ind w:left="2124" w:hanging="2124"/>
        <w:jc w:val="both"/>
        <w:rPr>
          <w:rFonts w:cs="Calibri" w:cstheme="minorAscii"/>
          <w:color w:val="auto"/>
          <w:sz w:val="24"/>
          <w:szCs w:val="24"/>
          <w:lang w:val="en-US"/>
        </w:rPr>
      </w:pPr>
      <w:r w:rsidRPr="3C7507F0" w:rsidR="00A24301">
        <w:rPr>
          <w:rFonts w:cs="Calibri" w:cstheme="minorAscii"/>
          <w:color w:val="auto"/>
          <w:sz w:val="24"/>
          <w:szCs w:val="24"/>
          <w:lang w:val="en-US"/>
        </w:rPr>
        <w:t>Narrative:</w:t>
      </w:r>
      <w:r>
        <w:tab/>
      </w:r>
      <w:r w:rsidRPr="3C7507F0" w:rsidR="00A24301">
        <w:rPr>
          <w:rFonts w:cs="Calibri" w:cstheme="minorAscii"/>
          <w:color w:val="auto"/>
          <w:sz w:val="24"/>
          <w:szCs w:val="24"/>
          <w:lang w:val="en-US"/>
        </w:rPr>
        <w:t xml:space="preserve">Describe how you calculated the unit cost of inland freight and include your worksheets as attachments to the narrative response. </w:t>
      </w:r>
    </w:p>
    <w:p w:rsidRPr="009F6502" w:rsidR="0027346B" w:rsidP="3C7507F0" w:rsidRDefault="0027346B" w14:paraId="6FC1330B" w14:textId="77777777">
      <w:pPr>
        <w:spacing w:after="0" w:line="240" w:lineRule="auto"/>
        <w:ind w:left="2124" w:hanging="2124"/>
        <w:jc w:val="both"/>
        <w:rPr>
          <w:rFonts w:cs="Calibri" w:cstheme="minorAscii"/>
          <w:b w:val="1"/>
          <w:bCs w:val="1"/>
          <w:color w:val="auto"/>
          <w:sz w:val="24"/>
          <w:szCs w:val="24"/>
          <w:lang w:val="en-US"/>
        </w:rPr>
      </w:pPr>
    </w:p>
    <w:p w:rsidRPr="009F6502" w:rsidR="00A24301" w:rsidP="3C7507F0" w:rsidRDefault="00A24301" w14:paraId="61D01598" w14:textId="77777777">
      <w:pPr>
        <w:ind w:left="2832" w:hanging="2832"/>
        <w:jc w:val="both"/>
        <w:rPr>
          <w:rFonts w:cs="Calibri" w:cstheme="minorAscii"/>
          <w:color w:val="auto"/>
          <w:sz w:val="24"/>
          <w:szCs w:val="24"/>
          <w:lang w:val="en-US"/>
        </w:rPr>
      </w:pPr>
      <w:r w:rsidRPr="3C7507F0" w:rsidR="00A24301">
        <w:rPr>
          <w:rFonts w:cs="Calibri" w:cstheme="minorAscii"/>
          <w:b w:val="1"/>
          <w:bCs w:val="1"/>
          <w:color w:val="auto"/>
          <w:sz w:val="24"/>
          <w:szCs w:val="24"/>
          <w:lang w:val="en-US"/>
        </w:rPr>
        <w:t xml:space="preserve">FIELD NUMBER </w:t>
      </w:r>
      <w:r w:rsidRPr="3C7507F0" w:rsidR="00E6741D">
        <w:rPr>
          <w:rFonts w:cs="Calibri" w:cstheme="minorAscii"/>
          <w:b w:val="1"/>
          <w:bCs w:val="1"/>
          <w:color w:val="auto"/>
          <w:sz w:val="24"/>
          <w:szCs w:val="24"/>
          <w:lang w:val="en-US"/>
        </w:rPr>
        <w:t>29</w:t>
      </w:r>
      <w:r w:rsidRPr="3C7507F0" w:rsidR="00A24301">
        <w:rPr>
          <w:rFonts w:cs="Calibri" w:cstheme="minorAscii"/>
          <w:b w:val="1"/>
          <w:bCs w:val="1"/>
          <w:color w:val="auto"/>
          <w:sz w:val="24"/>
          <w:szCs w:val="24"/>
          <w:lang w:val="en-US"/>
        </w:rPr>
        <w:t>.0:</w:t>
      </w:r>
      <w:r>
        <w:tab/>
      </w:r>
      <w:r w:rsidRPr="3C7507F0" w:rsidR="00A24301">
        <w:rPr>
          <w:rFonts w:cs="Calibri" w:cstheme="minorAscii"/>
          <w:b w:val="1"/>
          <w:bCs w:val="1"/>
          <w:color w:val="auto"/>
          <w:sz w:val="24"/>
          <w:szCs w:val="24"/>
          <w:lang w:val="en-US"/>
        </w:rPr>
        <w:t xml:space="preserve">Brazil Inland Freight </w:t>
      </w:r>
      <w:r w:rsidRPr="3C7507F0" w:rsidR="008135C0">
        <w:rPr>
          <w:rFonts w:cs="Calibri" w:cstheme="minorAscii"/>
          <w:b w:val="1"/>
          <w:bCs w:val="1"/>
          <w:color w:val="auto"/>
          <w:sz w:val="24"/>
          <w:szCs w:val="24"/>
          <w:lang w:val="en-US"/>
        </w:rPr>
        <w:t xml:space="preserve">per Unit - </w:t>
      </w:r>
      <w:r w:rsidRPr="3C7507F0" w:rsidR="00A24301">
        <w:rPr>
          <w:rFonts w:cs="Calibri" w:cstheme="minorAscii"/>
          <w:b w:val="1"/>
          <w:bCs w:val="1"/>
          <w:color w:val="auto"/>
          <w:sz w:val="24"/>
          <w:szCs w:val="24"/>
          <w:lang w:val="en-US"/>
        </w:rPr>
        <w:t xml:space="preserve">from </w:t>
      </w:r>
      <w:r w:rsidRPr="3C7507F0" w:rsidR="000A3A37">
        <w:rPr>
          <w:rFonts w:cs="Calibri" w:cstheme="minorAscii"/>
          <w:b w:val="1"/>
          <w:bCs w:val="1"/>
          <w:color w:val="auto"/>
          <w:sz w:val="24"/>
          <w:szCs w:val="24"/>
          <w:lang w:val="en-US"/>
        </w:rPr>
        <w:t xml:space="preserve">Warehouse to </w:t>
      </w:r>
      <w:r w:rsidRPr="3C7507F0" w:rsidR="00A24301">
        <w:rPr>
          <w:rFonts w:cs="Calibri" w:cstheme="minorAscii"/>
          <w:b w:val="1"/>
          <w:bCs w:val="1"/>
          <w:color w:val="auto"/>
          <w:sz w:val="24"/>
          <w:szCs w:val="24"/>
          <w:lang w:val="en-US"/>
        </w:rPr>
        <w:t>Unaffiliated Customer</w:t>
      </w:r>
      <w:r w:rsidRPr="3C7507F0" w:rsidR="00AA5F8F">
        <w:rPr>
          <w:rFonts w:cs="Calibri" w:cstheme="minorAscii"/>
          <w:b w:val="1"/>
          <w:bCs w:val="1"/>
          <w:color w:val="auto"/>
          <w:sz w:val="24"/>
          <w:szCs w:val="24"/>
          <w:lang w:val="en-US"/>
        </w:rPr>
        <w:t xml:space="preserve"> (currency/</w:t>
      </w:r>
      <w:r w:rsidRPr="3C7507F0" w:rsidR="004F76A9">
        <w:rPr>
          <w:rFonts w:cs="Calibri" w:cstheme="minorAscii"/>
          <w:b w:val="1"/>
          <w:bCs w:val="1"/>
          <w:color w:val="auto"/>
          <w:sz w:val="24"/>
          <w:szCs w:val="24"/>
          <w:lang w:val="en-US"/>
        </w:rPr>
        <w:t>unit</w:t>
      </w:r>
      <w:r w:rsidRPr="3C7507F0" w:rsidR="00AA5F8F">
        <w:rPr>
          <w:rFonts w:cs="Calibri" w:cstheme="minorAscii"/>
          <w:b w:val="1"/>
          <w:bCs w:val="1"/>
          <w:color w:val="auto"/>
          <w:sz w:val="24"/>
          <w:szCs w:val="24"/>
          <w:lang w:val="en-US"/>
        </w:rPr>
        <w:t>)</w:t>
      </w:r>
    </w:p>
    <w:p w:rsidRPr="009F6502" w:rsidR="00A24301" w:rsidP="3C7507F0" w:rsidRDefault="00A24301" w14:paraId="06D957F1" w14:textId="77777777">
      <w:pPr>
        <w:jc w:val="both"/>
        <w:rPr>
          <w:rFonts w:cs="Calibri" w:cstheme="minorAscii"/>
          <w:color w:val="auto"/>
          <w:sz w:val="24"/>
          <w:szCs w:val="24"/>
          <w:lang w:val="en-US"/>
        </w:rPr>
      </w:pPr>
      <w:r w:rsidRPr="3C7507F0" w:rsidR="00A24301">
        <w:rPr>
          <w:rFonts w:cs="Calibri" w:cstheme="minorAscii"/>
          <w:color w:val="auto"/>
          <w:sz w:val="24"/>
          <w:szCs w:val="24"/>
          <w:lang w:val="en-US"/>
        </w:rPr>
        <w:t>Field Name:</w:t>
      </w:r>
      <w:r>
        <w:tab/>
      </w:r>
      <w:r>
        <w:tab/>
      </w:r>
      <w:r w:rsidRPr="3C7507F0" w:rsidR="00A24301">
        <w:rPr>
          <w:rFonts w:cs="Calibri" w:cstheme="minorAscii"/>
          <w:color w:val="auto"/>
          <w:sz w:val="24"/>
          <w:szCs w:val="24"/>
          <w:lang w:val="en-US"/>
        </w:rPr>
        <w:t>EFRETINTCLI</w:t>
      </w:r>
    </w:p>
    <w:p w:rsidRPr="009F6502" w:rsidR="00A24301" w:rsidP="3C7507F0" w:rsidRDefault="00A24301" w14:paraId="5B0F655B" w14:textId="77777777">
      <w:pPr>
        <w:ind w:left="2124" w:hanging="2124"/>
        <w:jc w:val="both"/>
        <w:rPr>
          <w:rFonts w:cs="Calibri" w:cstheme="minorAscii"/>
          <w:color w:val="auto"/>
          <w:sz w:val="24"/>
          <w:szCs w:val="24"/>
          <w:lang w:val="en-US"/>
        </w:rPr>
      </w:pPr>
      <w:r w:rsidRPr="3C7507F0" w:rsidR="00A24301">
        <w:rPr>
          <w:rFonts w:cs="Calibri" w:cstheme="minorAscii"/>
          <w:color w:val="auto"/>
          <w:sz w:val="24"/>
          <w:szCs w:val="24"/>
          <w:lang w:val="en-US"/>
        </w:rPr>
        <w:t>Description:</w:t>
      </w:r>
      <w:r>
        <w:tab/>
      </w:r>
      <w:r w:rsidRPr="3C7507F0" w:rsidR="00A24301">
        <w:rPr>
          <w:rFonts w:cs="Calibri" w:cstheme="minorAscii"/>
          <w:color w:val="auto"/>
          <w:sz w:val="24"/>
          <w:szCs w:val="24"/>
          <w:lang w:val="en-US"/>
        </w:rPr>
        <w:t>Report the unit cost of freight expense incurred on shipments from the affiliated reseller’s warehouse in Brazil to the unaffiliated customer.</w:t>
      </w:r>
    </w:p>
    <w:p w:rsidRPr="009F6502" w:rsidR="00A24301" w:rsidP="3C7507F0" w:rsidRDefault="00A24301" w14:paraId="78B045B9" w14:textId="77777777">
      <w:pPr>
        <w:ind w:left="2124" w:hanging="2124"/>
        <w:jc w:val="both"/>
        <w:rPr>
          <w:rFonts w:cs="Calibri" w:cstheme="minorAscii"/>
          <w:color w:val="auto"/>
          <w:sz w:val="24"/>
          <w:szCs w:val="24"/>
          <w:lang w:val="en-US"/>
        </w:rPr>
      </w:pPr>
      <w:r w:rsidRPr="3C7507F0" w:rsidR="00A24301">
        <w:rPr>
          <w:rFonts w:cs="Calibri" w:cstheme="minorAscii"/>
          <w:color w:val="auto"/>
          <w:sz w:val="24"/>
          <w:szCs w:val="24"/>
          <w:lang w:val="en-US"/>
        </w:rPr>
        <w:t>Narrative:</w:t>
      </w:r>
      <w:r>
        <w:tab/>
      </w:r>
      <w:r w:rsidRPr="3C7507F0" w:rsidR="00A24301">
        <w:rPr>
          <w:rFonts w:cs="Calibri" w:cstheme="minorAscii"/>
          <w:color w:val="auto"/>
          <w:sz w:val="24"/>
          <w:szCs w:val="24"/>
          <w:lang w:val="en-US"/>
        </w:rPr>
        <w:t>Describe how you calculated the unit cost of inland freight and include your worksheets as attachments to the narrative response.</w:t>
      </w:r>
    </w:p>
    <w:p w:rsidRPr="009F6502" w:rsidR="0027346B" w:rsidP="3C7507F0" w:rsidRDefault="0027346B" w14:paraId="1D6FB91A" w14:textId="77777777">
      <w:pPr>
        <w:spacing w:after="0" w:line="240" w:lineRule="auto"/>
        <w:rPr>
          <w:rFonts w:cs="Calibri" w:cstheme="minorAscii"/>
          <w:b w:val="1"/>
          <w:bCs w:val="1"/>
          <w:color w:val="auto"/>
          <w:sz w:val="24"/>
          <w:szCs w:val="24"/>
          <w:lang w:val="en-US"/>
        </w:rPr>
      </w:pPr>
    </w:p>
    <w:p w:rsidRPr="009F6502" w:rsidR="00A24301" w:rsidP="3C7507F0" w:rsidRDefault="00A24301" w14:paraId="621CEDB0" w14:textId="77777777">
      <w:pPr>
        <w:rPr>
          <w:rFonts w:cs="Calibri" w:cstheme="minorAscii"/>
          <w:b w:val="1"/>
          <w:bCs w:val="1"/>
          <w:color w:val="auto"/>
          <w:sz w:val="24"/>
          <w:szCs w:val="24"/>
          <w:lang w:val="en-US"/>
        </w:rPr>
      </w:pPr>
      <w:r w:rsidRPr="3C7507F0" w:rsidR="00A24301">
        <w:rPr>
          <w:rFonts w:cs="Calibri" w:cstheme="minorAscii"/>
          <w:b w:val="1"/>
          <w:bCs w:val="1"/>
          <w:color w:val="auto"/>
          <w:sz w:val="24"/>
          <w:szCs w:val="24"/>
          <w:lang w:val="en-US"/>
        </w:rPr>
        <w:t>FIELD NUMBER</w:t>
      </w:r>
      <w:r w:rsidRPr="3C7507F0" w:rsidR="00AA5F8F">
        <w:rPr>
          <w:rFonts w:cs="Calibri" w:cstheme="minorAscii"/>
          <w:b w:val="1"/>
          <w:bCs w:val="1"/>
          <w:color w:val="auto"/>
          <w:sz w:val="24"/>
          <w:szCs w:val="24"/>
          <w:lang w:val="en-US"/>
        </w:rPr>
        <w:t xml:space="preserve"> 3</w:t>
      </w:r>
      <w:r w:rsidRPr="3C7507F0" w:rsidR="00E6741D">
        <w:rPr>
          <w:rFonts w:cs="Calibri" w:cstheme="minorAscii"/>
          <w:b w:val="1"/>
          <w:bCs w:val="1"/>
          <w:color w:val="auto"/>
          <w:sz w:val="24"/>
          <w:szCs w:val="24"/>
          <w:lang w:val="en-US"/>
        </w:rPr>
        <w:t>0</w:t>
      </w:r>
      <w:r w:rsidRPr="3C7507F0" w:rsidR="00AA5F8F">
        <w:rPr>
          <w:rFonts w:cs="Calibri" w:cstheme="minorAscii"/>
          <w:b w:val="1"/>
          <w:bCs w:val="1"/>
          <w:color w:val="auto"/>
          <w:sz w:val="24"/>
          <w:szCs w:val="24"/>
          <w:lang w:val="en-US"/>
        </w:rPr>
        <w:t>.0:</w:t>
      </w:r>
      <w:r>
        <w:tab/>
      </w:r>
      <w:r w:rsidRPr="3C7507F0" w:rsidR="00A24301">
        <w:rPr>
          <w:rFonts w:cs="Calibri" w:cstheme="minorAscii"/>
          <w:b w:val="1"/>
          <w:bCs w:val="1"/>
          <w:color w:val="auto"/>
          <w:sz w:val="24"/>
          <w:szCs w:val="24"/>
          <w:lang w:val="en-US"/>
        </w:rPr>
        <w:t>Other Transportation Expenses</w:t>
      </w:r>
      <w:r w:rsidRPr="3C7507F0" w:rsidR="0042722A">
        <w:rPr>
          <w:rFonts w:cs="Calibri" w:cstheme="minorAscii"/>
          <w:b w:val="1"/>
          <w:bCs w:val="1"/>
          <w:color w:val="auto"/>
          <w:sz w:val="24"/>
          <w:szCs w:val="24"/>
          <w:lang w:val="en-US"/>
        </w:rPr>
        <w:t xml:space="preserve"> per Unit</w:t>
      </w:r>
      <w:r w:rsidRPr="3C7507F0" w:rsidR="00A24301">
        <w:rPr>
          <w:rFonts w:cs="Calibri" w:cstheme="minorAscii"/>
          <w:b w:val="1"/>
          <w:bCs w:val="1"/>
          <w:color w:val="auto"/>
          <w:sz w:val="24"/>
          <w:szCs w:val="24"/>
          <w:lang w:val="en-US"/>
        </w:rPr>
        <w:t xml:space="preserve"> in Brazil</w:t>
      </w:r>
      <w:r w:rsidRPr="3C7507F0" w:rsidR="00AA5F8F">
        <w:rPr>
          <w:rFonts w:cs="Calibri" w:cstheme="minorAscii"/>
          <w:b w:val="1"/>
          <w:bCs w:val="1"/>
          <w:color w:val="auto"/>
          <w:sz w:val="24"/>
          <w:szCs w:val="24"/>
          <w:lang w:val="en-US"/>
        </w:rPr>
        <w:t xml:space="preserve"> (currency/</w:t>
      </w:r>
      <w:r w:rsidRPr="3C7507F0" w:rsidR="004F76A9">
        <w:rPr>
          <w:rFonts w:cs="Calibri" w:cstheme="minorAscii"/>
          <w:b w:val="1"/>
          <w:bCs w:val="1"/>
          <w:color w:val="auto"/>
          <w:sz w:val="24"/>
          <w:szCs w:val="24"/>
          <w:lang w:val="en-US"/>
        </w:rPr>
        <w:t>unit</w:t>
      </w:r>
      <w:r w:rsidRPr="3C7507F0" w:rsidR="00AA5F8F">
        <w:rPr>
          <w:rFonts w:cs="Calibri" w:cstheme="minorAscii"/>
          <w:b w:val="1"/>
          <w:bCs w:val="1"/>
          <w:color w:val="auto"/>
          <w:sz w:val="24"/>
          <w:szCs w:val="24"/>
          <w:lang w:val="en-US"/>
        </w:rPr>
        <w:t>)</w:t>
      </w:r>
    </w:p>
    <w:p w:rsidRPr="009F6502" w:rsidR="00A24301" w:rsidP="3C7507F0" w:rsidRDefault="00A24301" w14:paraId="0AD77193" w14:textId="77777777">
      <w:pPr>
        <w:ind w:left="2124" w:hanging="2124"/>
        <w:jc w:val="both"/>
        <w:rPr>
          <w:rFonts w:cs="Calibri" w:cstheme="minorAscii"/>
          <w:color w:val="auto"/>
          <w:sz w:val="24"/>
          <w:szCs w:val="24"/>
          <w:lang w:val="en-US"/>
        </w:rPr>
      </w:pPr>
      <w:r w:rsidRPr="3C7507F0" w:rsidR="00A24301">
        <w:rPr>
          <w:rFonts w:cs="Calibri" w:cstheme="minorAscii"/>
          <w:color w:val="auto"/>
          <w:sz w:val="24"/>
          <w:szCs w:val="24"/>
          <w:lang w:val="en-US"/>
        </w:rPr>
        <w:t>Field Name:</w:t>
      </w:r>
      <w:r>
        <w:tab/>
      </w:r>
      <w:r w:rsidRPr="3C7507F0" w:rsidR="00A24301">
        <w:rPr>
          <w:rFonts w:cs="Calibri" w:cstheme="minorAscii"/>
          <w:color w:val="auto"/>
          <w:sz w:val="24"/>
          <w:szCs w:val="24"/>
          <w:lang w:val="en-US"/>
        </w:rPr>
        <w:t>EOUDESPTRANSP</w:t>
      </w:r>
    </w:p>
    <w:p w:rsidRPr="009F6502" w:rsidR="00A24301" w:rsidP="3C7507F0" w:rsidRDefault="00A24301" w14:paraId="062CD8D1" w14:textId="77777777">
      <w:pPr>
        <w:ind w:left="2124" w:hanging="2124"/>
        <w:jc w:val="both"/>
        <w:rPr>
          <w:rFonts w:cs="Calibri" w:cstheme="minorAscii"/>
          <w:color w:val="auto"/>
          <w:sz w:val="24"/>
          <w:szCs w:val="24"/>
          <w:lang w:val="en-US"/>
        </w:rPr>
      </w:pPr>
      <w:r w:rsidRPr="3C7507F0" w:rsidR="00A24301">
        <w:rPr>
          <w:rFonts w:cs="Calibri" w:cstheme="minorAscii"/>
          <w:color w:val="auto"/>
          <w:sz w:val="24"/>
          <w:szCs w:val="24"/>
          <w:lang w:val="en-US"/>
        </w:rPr>
        <w:t>Description:</w:t>
      </w:r>
      <w:r>
        <w:tab/>
      </w:r>
      <w:r w:rsidRPr="3C7507F0" w:rsidR="00A24301">
        <w:rPr>
          <w:rFonts w:cs="Calibri" w:cstheme="minorAscii"/>
          <w:color w:val="auto"/>
          <w:sz w:val="24"/>
          <w:szCs w:val="24"/>
          <w:lang w:val="en-US"/>
        </w:rPr>
        <w:t xml:space="preserve">Report the unit cost of any </w:t>
      </w:r>
      <w:r w:rsidRPr="3C7507F0" w:rsidR="00A24301">
        <w:rPr>
          <w:rFonts w:cs="Calibri" w:cstheme="minorAscii"/>
          <w:color w:val="auto"/>
          <w:sz w:val="24"/>
          <w:szCs w:val="24"/>
          <w:lang w:val="en-US"/>
        </w:rPr>
        <w:t>additional</w:t>
      </w:r>
      <w:r w:rsidRPr="3C7507F0" w:rsidR="00A24301">
        <w:rPr>
          <w:rFonts w:cs="Calibri" w:cstheme="minorAscii"/>
          <w:color w:val="auto"/>
          <w:sz w:val="24"/>
          <w:szCs w:val="24"/>
          <w:lang w:val="en-US"/>
        </w:rPr>
        <w:t xml:space="preserve"> transportation expense incurred in Brazil.</w:t>
      </w:r>
    </w:p>
    <w:p w:rsidRPr="009F6502" w:rsidR="00A24301" w:rsidP="3C7507F0" w:rsidRDefault="00A24301" w14:paraId="01867730" w14:textId="77777777">
      <w:pPr>
        <w:ind w:left="2124" w:hanging="2124"/>
        <w:jc w:val="both"/>
        <w:rPr>
          <w:rFonts w:cs="Calibri" w:cstheme="minorAscii"/>
          <w:color w:val="auto"/>
          <w:sz w:val="24"/>
          <w:szCs w:val="24"/>
          <w:lang w:val="en-US"/>
        </w:rPr>
      </w:pPr>
      <w:r w:rsidRPr="3C7507F0" w:rsidR="00A24301">
        <w:rPr>
          <w:rFonts w:cs="Calibri" w:cstheme="minorAscii"/>
          <w:color w:val="auto"/>
          <w:sz w:val="24"/>
          <w:szCs w:val="24"/>
          <w:lang w:val="en-US"/>
        </w:rPr>
        <w:t>Narrative:</w:t>
      </w:r>
      <w:r>
        <w:tab/>
      </w:r>
      <w:r w:rsidRPr="3C7507F0" w:rsidR="00A24301">
        <w:rPr>
          <w:rFonts w:cs="Calibri" w:cstheme="minorAscii"/>
          <w:color w:val="auto"/>
          <w:sz w:val="24"/>
          <w:szCs w:val="24"/>
          <w:lang w:val="en-US"/>
        </w:rPr>
        <w:t xml:space="preserve">Describe how you calculated the unit cost of this </w:t>
      </w:r>
      <w:r w:rsidRPr="3C7507F0" w:rsidR="00A24301">
        <w:rPr>
          <w:rFonts w:cs="Calibri" w:cstheme="minorAscii"/>
          <w:color w:val="auto"/>
          <w:sz w:val="24"/>
          <w:szCs w:val="24"/>
          <w:lang w:val="en-US"/>
        </w:rPr>
        <w:t>additional</w:t>
      </w:r>
      <w:r w:rsidRPr="3C7507F0" w:rsidR="00A24301">
        <w:rPr>
          <w:rFonts w:cs="Calibri" w:cstheme="minorAscii"/>
          <w:color w:val="auto"/>
          <w:sz w:val="24"/>
          <w:szCs w:val="24"/>
          <w:lang w:val="en-US"/>
        </w:rPr>
        <w:t xml:space="preserve"> transportation expense and include your worksheets as attachments to the narrative response.</w:t>
      </w:r>
    </w:p>
    <w:p w:rsidRPr="009F6502" w:rsidR="0027346B" w:rsidP="3C7507F0" w:rsidRDefault="0027346B" w14:paraId="1E9714D4" w14:textId="77777777">
      <w:pPr>
        <w:spacing w:after="0" w:line="240" w:lineRule="auto"/>
        <w:ind w:left="2124" w:hanging="2124"/>
        <w:jc w:val="both"/>
        <w:rPr>
          <w:rFonts w:cs="Calibri" w:cstheme="minorAscii"/>
          <w:b w:val="1"/>
          <w:bCs w:val="1"/>
          <w:color w:val="auto"/>
          <w:sz w:val="24"/>
          <w:szCs w:val="24"/>
          <w:lang w:val="en-US"/>
        </w:rPr>
      </w:pPr>
    </w:p>
    <w:p w:rsidRPr="009F6502" w:rsidR="00A24301" w:rsidP="3C7507F0" w:rsidRDefault="00A24301" w14:paraId="2506B8D3" w14:textId="77777777">
      <w:pPr>
        <w:ind w:left="2124" w:hanging="2124"/>
        <w:jc w:val="both"/>
        <w:rPr>
          <w:rFonts w:cs="Calibri" w:cstheme="minorAscii"/>
          <w:b w:val="1"/>
          <w:bCs w:val="1"/>
          <w:color w:val="auto"/>
          <w:sz w:val="24"/>
          <w:szCs w:val="24"/>
          <w:lang w:val="en-US"/>
        </w:rPr>
      </w:pPr>
      <w:r w:rsidRPr="3C7507F0" w:rsidR="00A24301">
        <w:rPr>
          <w:rFonts w:cs="Calibri" w:cstheme="minorAscii"/>
          <w:b w:val="1"/>
          <w:bCs w:val="1"/>
          <w:color w:val="auto"/>
          <w:sz w:val="24"/>
          <w:szCs w:val="24"/>
          <w:lang w:val="en-US"/>
        </w:rPr>
        <w:t>FIELD NUMBER 3</w:t>
      </w:r>
      <w:r w:rsidRPr="3C7507F0" w:rsidR="00E6741D">
        <w:rPr>
          <w:rFonts w:cs="Calibri" w:cstheme="minorAscii"/>
          <w:b w:val="1"/>
          <w:bCs w:val="1"/>
          <w:color w:val="auto"/>
          <w:sz w:val="24"/>
          <w:szCs w:val="24"/>
          <w:lang w:val="en-US"/>
        </w:rPr>
        <w:t>1</w:t>
      </w:r>
      <w:r w:rsidRPr="3C7507F0" w:rsidR="00A24301">
        <w:rPr>
          <w:rFonts w:cs="Calibri" w:cstheme="minorAscii"/>
          <w:b w:val="1"/>
          <w:bCs w:val="1"/>
          <w:color w:val="auto"/>
          <w:sz w:val="24"/>
          <w:szCs w:val="24"/>
          <w:lang w:val="en-US"/>
        </w:rPr>
        <w:t>.0:</w:t>
      </w:r>
      <w:r>
        <w:tab/>
      </w:r>
      <w:r w:rsidRPr="3C7507F0" w:rsidR="00A24301">
        <w:rPr>
          <w:rFonts w:cs="Calibri" w:cstheme="minorAscii"/>
          <w:b w:val="1"/>
          <w:bCs w:val="1"/>
          <w:color w:val="auto"/>
          <w:sz w:val="24"/>
          <w:szCs w:val="24"/>
          <w:lang w:val="en-US"/>
        </w:rPr>
        <w:t>Inland Insurance</w:t>
      </w:r>
      <w:r w:rsidRPr="3C7507F0" w:rsidR="0042722A">
        <w:rPr>
          <w:rFonts w:cs="Calibri" w:cstheme="minorAscii"/>
          <w:b w:val="1"/>
          <w:bCs w:val="1"/>
          <w:color w:val="auto"/>
          <w:sz w:val="24"/>
          <w:szCs w:val="24"/>
          <w:lang w:val="en-US"/>
        </w:rPr>
        <w:t xml:space="preserve"> per Unit</w:t>
      </w:r>
      <w:r w:rsidRPr="3C7507F0" w:rsidR="00A24301">
        <w:rPr>
          <w:rFonts w:cs="Calibri" w:cstheme="minorAscii"/>
          <w:b w:val="1"/>
          <w:bCs w:val="1"/>
          <w:color w:val="auto"/>
          <w:sz w:val="24"/>
          <w:szCs w:val="24"/>
          <w:lang w:val="en-US"/>
        </w:rPr>
        <w:t xml:space="preserve"> in Brazil</w:t>
      </w:r>
      <w:r w:rsidRPr="3C7507F0" w:rsidR="0042722A">
        <w:rPr>
          <w:rFonts w:cs="Calibri" w:cstheme="minorAscii"/>
          <w:b w:val="1"/>
          <w:bCs w:val="1"/>
          <w:color w:val="auto"/>
          <w:sz w:val="24"/>
          <w:szCs w:val="24"/>
          <w:lang w:val="en-US"/>
        </w:rPr>
        <w:t xml:space="preserve"> </w:t>
      </w:r>
      <w:r w:rsidRPr="3C7507F0" w:rsidR="00AA5F8F">
        <w:rPr>
          <w:rFonts w:cs="Calibri" w:cstheme="minorAscii"/>
          <w:b w:val="1"/>
          <w:bCs w:val="1"/>
          <w:color w:val="auto"/>
          <w:sz w:val="24"/>
          <w:szCs w:val="24"/>
          <w:lang w:val="en-US"/>
        </w:rPr>
        <w:t>(currency/</w:t>
      </w:r>
      <w:r w:rsidRPr="3C7507F0" w:rsidR="004F76A9">
        <w:rPr>
          <w:rFonts w:cs="Calibri" w:cstheme="minorAscii"/>
          <w:b w:val="1"/>
          <w:bCs w:val="1"/>
          <w:color w:val="auto"/>
          <w:sz w:val="24"/>
          <w:szCs w:val="24"/>
          <w:lang w:val="en-US"/>
        </w:rPr>
        <w:t>unit</w:t>
      </w:r>
      <w:r w:rsidRPr="3C7507F0" w:rsidR="00AA5F8F">
        <w:rPr>
          <w:rFonts w:cs="Calibri" w:cstheme="minorAscii"/>
          <w:b w:val="1"/>
          <w:bCs w:val="1"/>
          <w:color w:val="auto"/>
          <w:sz w:val="24"/>
          <w:szCs w:val="24"/>
          <w:lang w:val="en-US"/>
        </w:rPr>
        <w:t>)</w:t>
      </w:r>
    </w:p>
    <w:p w:rsidRPr="009F6502" w:rsidR="00A24301" w:rsidP="3C7507F0" w:rsidRDefault="00A24301" w14:paraId="0DED314A" w14:textId="77777777">
      <w:pPr>
        <w:ind w:left="2124" w:hanging="2124"/>
        <w:jc w:val="both"/>
        <w:rPr>
          <w:rFonts w:cs="Calibri" w:cstheme="minorAscii"/>
          <w:color w:val="auto"/>
          <w:sz w:val="24"/>
          <w:szCs w:val="24"/>
          <w:lang w:val="en-US"/>
        </w:rPr>
      </w:pPr>
      <w:r w:rsidRPr="3C7507F0" w:rsidR="00A24301">
        <w:rPr>
          <w:rFonts w:cs="Calibri" w:cstheme="minorAscii"/>
          <w:color w:val="auto"/>
          <w:sz w:val="24"/>
          <w:szCs w:val="24"/>
          <w:lang w:val="en-US"/>
        </w:rPr>
        <w:t>Field Name:</w:t>
      </w:r>
      <w:r>
        <w:tab/>
      </w:r>
      <w:r w:rsidRPr="3C7507F0" w:rsidR="00A24301">
        <w:rPr>
          <w:rFonts w:cs="Calibri" w:cstheme="minorAscii"/>
          <w:color w:val="auto"/>
          <w:sz w:val="24"/>
          <w:szCs w:val="24"/>
          <w:lang w:val="en-US"/>
        </w:rPr>
        <w:t>ESEGINTBRA</w:t>
      </w:r>
    </w:p>
    <w:p w:rsidRPr="009F6502" w:rsidR="00A24301" w:rsidP="3C7507F0" w:rsidRDefault="00A24301" w14:paraId="5F88894F" w14:textId="77777777">
      <w:pPr>
        <w:ind w:left="2124" w:hanging="2124"/>
        <w:jc w:val="both"/>
        <w:rPr>
          <w:rFonts w:cs="Calibri" w:cstheme="minorAscii"/>
          <w:color w:val="auto"/>
          <w:sz w:val="24"/>
          <w:szCs w:val="24"/>
          <w:lang w:val="en-US"/>
        </w:rPr>
      </w:pPr>
      <w:r w:rsidRPr="3C7507F0" w:rsidR="00A24301">
        <w:rPr>
          <w:rFonts w:cs="Calibri" w:cstheme="minorAscii"/>
          <w:color w:val="auto"/>
          <w:sz w:val="24"/>
          <w:szCs w:val="24"/>
          <w:lang w:val="en-US"/>
        </w:rPr>
        <w:t>Description:</w:t>
      </w:r>
      <w:r>
        <w:tab/>
      </w:r>
      <w:r w:rsidRPr="3C7507F0" w:rsidR="00A24301">
        <w:rPr>
          <w:rFonts w:cs="Calibri" w:cstheme="minorAscii"/>
          <w:color w:val="auto"/>
          <w:sz w:val="24"/>
          <w:szCs w:val="24"/>
          <w:lang w:val="en-US"/>
        </w:rPr>
        <w:t>Report the unit cost of inland insurance in Brazil.</w:t>
      </w:r>
    </w:p>
    <w:p w:rsidRPr="009F6502" w:rsidR="00A24301" w:rsidP="3C7507F0" w:rsidRDefault="00A24301" w14:paraId="14087E58" w14:textId="77777777">
      <w:pPr>
        <w:ind w:left="2124" w:hanging="2124"/>
        <w:jc w:val="both"/>
        <w:rPr>
          <w:rFonts w:cs="Calibri" w:cstheme="minorAscii"/>
          <w:color w:val="auto"/>
          <w:sz w:val="24"/>
          <w:szCs w:val="24"/>
          <w:lang w:val="en-US"/>
        </w:rPr>
      </w:pPr>
      <w:r w:rsidRPr="3C7507F0" w:rsidR="00A24301">
        <w:rPr>
          <w:rFonts w:cs="Calibri" w:cstheme="minorAscii"/>
          <w:color w:val="auto"/>
          <w:sz w:val="24"/>
          <w:szCs w:val="24"/>
          <w:lang w:val="en-US"/>
        </w:rPr>
        <w:t>Narrative:</w:t>
      </w:r>
      <w:r>
        <w:tab/>
      </w:r>
      <w:r w:rsidRPr="3C7507F0" w:rsidR="00A24301">
        <w:rPr>
          <w:rFonts w:cs="Calibri" w:cstheme="minorAscii"/>
          <w:color w:val="auto"/>
          <w:sz w:val="24"/>
          <w:szCs w:val="24"/>
          <w:lang w:val="en-US"/>
        </w:rPr>
        <w:t>Describe how you calculated the unit cost of inland insurance in Brazil and include your worksheets as attachments to the narrative response.</w:t>
      </w:r>
    </w:p>
    <w:p w:rsidRPr="009F6502" w:rsidR="0027346B" w:rsidP="3C7507F0" w:rsidRDefault="0027346B" w14:paraId="24E3C1A6" w14:textId="77777777">
      <w:pPr>
        <w:spacing w:after="0" w:line="240" w:lineRule="auto"/>
        <w:rPr>
          <w:rFonts w:cs="Calibri" w:cstheme="minorAscii"/>
          <w:b w:val="1"/>
          <w:bCs w:val="1"/>
          <w:color w:val="auto"/>
          <w:sz w:val="24"/>
          <w:szCs w:val="24"/>
          <w:lang w:val="en-US"/>
        </w:rPr>
      </w:pPr>
    </w:p>
    <w:p w:rsidRPr="009F6502" w:rsidR="00A24301" w:rsidP="3C7507F0" w:rsidRDefault="00A24301" w14:paraId="5088C250" w14:textId="77777777">
      <w:pPr>
        <w:rPr>
          <w:rFonts w:cs="Calibri" w:cstheme="minorAscii"/>
          <w:b w:val="1"/>
          <w:bCs w:val="1"/>
          <w:color w:val="auto"/>
          <w:sz w:val="24"/>
          <w:szCs w:val="24"/>
          <w:lang w:val="en-US"/>
        </w:rPr>
      </w:pPr>
      <w:r w:rsidRPr="3C7507F0" w:rsidR="00A24301">
        <w:rPr>
          <w:rFonts w:cs="Calibri" w:cstheme="minorAscii"/>
          <w:b w:val="1"/>
          <w:bCs w:val="1"/>
          <w:color w:val="auto"/>
          <w:sz w:val="24"/>
          <w:szCs w:val="24"/>
          <w:lang w:val="en-US"/>
        </w:rPr>
        <w:t>FIELD NUMBER 3</w:t>
      </w:r>
      <w:r w:rsidRPr="3C7507F0" w:rsidR="00E6741D">
        <w:rPr>
          <w:rFonts w:cs="Calibri" w:cstheme="minorAscii"/>
          <w:b w:val="1"/>
          <w:bCs w:val="1"/>
          <w:color w:val="auto"/>
          <w:sz w:val="24"/>
          <w:szCs w:val="24"/>
          <w:lang w:val="en-US"/>
        </w:rPr>
        <w:t>2</w:t>
      </w:r>
      <w:r w:rsidRPr="3C7507F0" w:rsidR="00A24301">
        <w:rPr>
          <w:rFonts w:cs="Calibri" w:cstheme="minorAscii"/>
          <w:b w:val="1"/>
          <w:bCs w:val="1"/>
          <w:color w:val="auto"/>
          <w:sz w:val="24"/>
          <w:szCs w:val="24"/>
          <w:lang w:val="en-US"/>
        </w:rPr>
        <w:t>.0:</w:t>
      </w:r>
      <w:r>
        <w:tab/>
      </w:r>
      <w:r w:rsidRPr="3C7507F0" w:rsidR="00A24301">
        <w:rPr>
          <w:rFonts w:cs="Calibri" w:cstheme="minorAscii"/>
          <w:b w:val="1"/>
          <w:bCs w:val="1"/>
          <w:color w:val="auto"/>
          <w:sz w:val="24"/>
          <w:szCs w:val="24"/>
          <w:lang w:val="en-US"/>
        </w:rPr>
        <w:t>Brazil Customs Duty</w:t>
      </w:r>
      <w:r w:rsidRPr="3C7507F0" w:rsidR="00AA5F8F">
        <w:rPr>
          <w:rFonts w:cs="Calibri" w:cstheme="minorAscii"/>
          <w:b w:val="1"/>
          <w:bCs w:val="1"/>
          <w:color w:val="auto"/>
          <w:sz w:val="24"/>
          <w:szCs w:val="24"/>
          <w:lang w:val="en-US"/>
        </w:rPr>
        <w:t xml:space="preserve"> (currency/</w:t>
      </w:r>
      <w:r w:rsidRPr="3C7507F0" w:rsidR="004F76A9">
        <w:rPr>
          <w:rFonts w:cs="Calibri" w:cstheme="minorAscii"/>
          <w:b w:val="1"/>
          <w:bCs w:val="1"/>
          <w:color w:val="auto"/>
          <w:sz w:val="24"/>
          <w:szCs w:val="24"/>
          <w:lang w:val="en-US"/>
        </w:rPr>
        <w:t>unit</w:t>
      </w:r>
      <w:r w:rsidRPr="3C7507F0" w:rsidR="00AA5F8F">
        <w:rPr>
          <w:rFonts w:cs="Calibri" w:cstheme="minorAscii"/>
          <w:b w:val="1"/>
          <w:bCs w:val="1"/>
          <w:color w:val="auto"/>
          <w:sz w:val="24"/>
          <w:szCs w:val="24"/>
          <w:lang w:val="en-US"/>
        </w:rPr>
        <w:t>)</w:t>
      </w:r>
    </w:p>
    <w:p w:rsidRPr="009F6502" w:rsidR="00A24301" w:rsidP="3C7507F0" w:rsidRDefault="00A24301" w14:paraId="29935C11" w14:textId="77777777">
      <w:pPr>
        <w:rPr>
          <w:rFonts w:cs="Calibri" w:cstheme="minorAscii"/>
          <w:color w:val="auto"/>
          <w:sz w:val="24"/>
          <w:szCs w:val="24"/>
          <w:lang w:val="en-US"/>
        </w:rPr>
      </w:pPr>
      <w:r w:rsidRPr="3C7507F0" w:rsidR="00A24301">
        <w:rPr>
          <w:rFonts w:cs="Calibri" w:cstheme="minorAscii"/>
          <w:color w:val="auto"/>
          <w:sz w:val="24"/>
          <w:szCs w:val="24"/>
          <w:lang w:val="en-US"/>
        </w:rPr>
        <w:t>Field Name:</w:t>
      </w:r>
      <w:r>
        <w:tab/>
      </w:r>
      <w:r>
        <w:tab/>
      </w:r>
      <w:r w:rsidRPr="3C7507F0" w:rsidR="00A24301">
        <w:rPr>
          <w:rFonts w:cs="Calibri" w:cstheme="minorAscii"/>
          <w:color w:val="auto"/>
          <w:sz w:val="24"/>
          <w:szCs w:val="24"/>
          <w:lang w:val="en-US"/>
        </w:rPr>
        <w:t>EIIBRA</w:t>
      </w:r>
    </w:p>
    <w:p w:rsidRPr="009F6502" w:rsidR="00A24301" w:rsidP="3C7507F0" w:rsidRDefault="00A24301" w14:paraId="153FCC53" w14:textId="77777777">
      <w:pPr>
        <w:ind w:left="2124" w:hanging="2124"/>
        <w:rPr>
          <w:rFonts w:cs="Calibri" w:cstheme="minorAscii"/>
          <w:color w:val="auto"/>
          <w:sz w:val="24"/>
          <w:szCs w:val="24"/>
          <w:lang w:val="en-US"/>
        </w:rPr>
      </w:pPr>
      <w:r w:rsidRPr="3C7507F0" w:rsidR="00A24301">
        <w:rPr>
          <w:rFonts w:cs="Calibri" w:cstheme="minorAscii"/>
          <w:color w:val="auto"/>
          <w:sz w:val="24"/>
          <w:szCs w:val="24"/>
          <w:lang w:val="en-US"/>
        </w:rPr>
        <w:t>Description:</w:t>
      </w:r>
      <w:r>
        <w:tab/>
      </w:r>
      <w:r w:rsidRPr="3C7507F0" w:rsidR="00A24301">
        <w:rPr>
          <w:rFonts w:cs="Calibri" w:cstheme="minorAscii"/>
          <w:color w:val="auto"/>
          <w:sz w:val="24"/>
          <w:szCs w:val="24"/>
          <w:lang w:val="en-US"/>
        </w:rPr>
        <w:t>Report the unit amount paid t</w:t>
      </w:r>
      <w:r w:rsidRPr="3C7507F0" w:rsidR="00483299">
        <w:rPr>
          <w:rFonts w:cs="Calibri" w:cstheme="minorAscii"/>
          <w:color w:val="auto"/>
          <w:sz w:val="24"/>
          <w:szCs w:val="24"/>
          <w:lang w:val="en-US"/>
        </w:rPr>
        <w:t xml:space="preserve">o </w:t>
      </w:r>
      <w:r w:rsidRPr="3C7507F0" w:rsidR="009748E2">
        <w:rPr>
          <w:rFonts w:cs="Calibri" w:cstheme="minorAscii"/>
          <w:color w:val="auto"/>
          <w:sz w:val="24"/>
          <w:szCs w:val="24"/>
          <w:lang w:val="en-US"/>
        </w:rPr>
        <w:t xml:space="preserve">the </w:t>
      </w:r>
      <w:r w:rsidRPr="3C7507F0" w:rsidR="00281186">
        <w:rPr>
          <w:rFonts w:cs="Calibri" w:cstheme="minorAscii"/>
          <w:color w:val="auto"/>
          <w:sz w:val="24"/>
          <w:szCs w:val="24"/>
          <w:lang w:val="en-US"/>
        </w:rPr>
        <w:t xml:space="preserve">Secretariat </w:t>
      </w:r>
      <w:r w:rsidRPr="3C7507F0" w:rsidR="00A74E22">
        <w:rPr>
          <w:rFonts w:cs="Calibri" w:cstheme="minorAscii"/>
          <w:color w:val="auto"/>
          <w:sz w:val="24"/>
          <w:szCs w:val="24"/>
          <w:lang w:val="en-US"/>
        </w:rPr>
        <w:t xml:space="preserve">of </w:t>
      </w:r>
      <w:r w:rsidRPr="3C7507F0" w:rsidR="00281186">
        <w:rPr>
          <w:rFonts w:cs="Calibri" w:cstheme="minorAscii"/>
          <w:color w:val="auto"/>
          <w:sz w:val="24"/>
          <w:szCs w:val="24"/>
          <w:lang w:val="en-US"/>
        </w:rPr>
        <w:t xml:space="preserve">the </w:t>
      </w:r>
      <w:r w:rsidRPr="3C7507F0" w:rsidR="00A74E22">
        <w:rPr>
          <w:rFonts w:cs="Calibri" w:cstheme="minorAscii"/>
          <w:color w:val="auto"/>
          <w:sz w:val="24"/>
          <w:szCs w:val="24"/>
          <w:lang w:val="en-US"/>
        </w:rPr>
        <w:t>Federal Revenue of Brazil</w:t>
      </w:r>
      <w:r w:rsidRPr="3C7507F0" w:rsidR="00A74E22">
        <w:rPr>
          <w:rFonts w:cs="Calibri" w:cstheme="minorAscii"/>
          <w:noProof/>
          <w:color w:val="auto"/>
          <w:lang w:val="en-US" w:eastAsia="pt-BR"/>
        </w:rPr>
        <w:t xml:space="preserve"> </w:t>
      </w:r>
      <w:r w:rsidRPr="3C7507F0" w:rsidR="003D32D4">
        <w:rPr>
          <w:rFonts w:cs="Calibri" w:cstheme="minorAscii"/>
          <w:noProof/>
          <w:color w:val="auto"/>
          <w:lang w:val="en-US" w:eastAsia="pt-BR"/>
        </w:rPr>
        <w:t xml:space="preserve">and the </w:t>
      </w:r>
      <w:r w:rsidRPr="3C7507F0" w:rsidR="009748E2">
        <w:rPr>
          <w:rFonts w:cs="Calibri" w:cstheme="minorAscii"/>
          <w:noProof/>
          <w:color w:val="auto"/>
          <w:lang w:val="en-US" w:eastAsia="pt-BR"/>
        </w:rPr>
        <w:t xml:space="preserve">respective </w:t>
      </w:r>
      <w:r w:rsidRPr="3C7507F0" w:rsidR="00A24301">
        <w:rPr>
          <w:rFonts w:cs="Calibri" w:cstheme="minorAscii"/>
          <w:color w:val="auto"/>
          <w:sz w:val="24"/>
          <w:szCs w:val="24"/>
          <w:lang w:val="en-US"/>
        </w:rPr>
        <w:t xml:space="preserve">customs fees paid </w:t>
      </w:r>
      <w:r w:rsidRPr="3C7507F0" w:rsidR="009748E2">
        <w:rPr>
          <w:rFonts w:cs="Calibri" w:cstheme="minorAscii"/>
          <w:color w:val="auto"/>
          <w:sz w:val="24"/>
          <w:szCs w:val="24"/>
          <w:lang w:val="en-US"/>
        </w:rPr>
        <w:t>for</w:t>
      </w:r>
      <w:r w:rsidRPr="3C7507F0" w:rsidR="00A24301">
        <w:rPr>
          <w:rFonts w:cs="Calibri" w:cstheme="minorAscii"/>
          <w:color w:val="auto"/>
          <w:sz w:val="24"/>
          <w:szCs w:val="24"/>
          <w:lang w:val="en-US"/>
        </w:rPr>
        <w:t xml:space="preserve"> the product.</w:t>
      </w:r>
    </w:p>
    <w:p w:rsidRPr="009F6502" w:rsidR="00A24301" w:rsidP="3C7507F0" w:rsidRDefault="00A24301" w14:paraId="4B8E3EF4" w14:textId="77777777">
      <w:pPr>
        <w:ind w:left="2124" w:hanging="2124"/>
        <w:rPr>
          <w:rFonts w:cs="Calibri" w:cstheme="minorAscii"/>
          <w:color w:val="auto"/>
          <w:sz w:val="24"/>
          <w:szCs w:val="24"/>
          <w:lang w:val="en-US"/>
        </w:rPr>
      </w:pPr>
      <w:r w:rsidRPr="3C7507F0" w:rsidR="00A24301">
        <w:rPr>
          <w:rFonts w:cs="Calibri" w:cstheme="minorAscii"/>
          <w:color w:val="auto"/>
          <w:sz w:val="24"/>
          <w:szCs w:val="24"/>
          <w:lang w:val="en-US"/>
        </w:rPr>
        <w:t>Narrative:</w:t>
      </w:r>
      <w:r>
        <w:tab/>
      </w:r>
      <w:r w:rsidRPr="3C7507F0" w:rsidR="00A24301">
        <w:rPr>
          <w:rFonts w:cs="Calibri" w:cstheme="minorAscii"/>
          <w:color w:val="auto"/>
          <w:sz w:val="24"/>
          <w:szCs w:val="24"/>
          <w:lang w:val="en-US"/>
        </w:rPr>
        <w:t xml:space="preserve">Describe how you calculate the unit amount paid to the customs and include your worksheets as attachments to the narrative response. </w:t>
      </w:r>
    </w:p>
    <w:p w:rsidRPr="009F6502" w:rsidR="00A24301" w:rsidP="3C7507F0" w:rsidRDefault="00A24301" w14:paraId="2B11F653" w14:textId="77777777">
      <w:pPr>
        <w:spacing w:after="0" w:line="240" w:lineRule="auto"/>
        <w:rPr>
          <w:rFonts w:cs="Calibri" w:cstheme="minorAscii"/>
          <w:b w:val="1"/>
          <w:bCs w:val="1"/>
          <w:color w:val="auto"/>
          <w:sz w:val="24"/>
          <w:szCs w:val="24"/>
          <w:lang w:val="en-US"/>
        </w:rPr>
      </w:pPr>
    </w:p>
    <w:p w:rsidRPr="009F6502" w:rsidR="00A24301" w:rsidP="3C7507F0" w:rsidRDefault="00A24301" w14:paraId="6B23A644" w14:textId="77777777">
      <w:pPr>
        <w:rPr>
          <w:rFonts w:cs="Calibri" w:cstheme="minorAscii"/>
          <w:color w:val="auto"/>
          <w:sz w:val="24"/>
          <w:szCs w:val="24"/>
          <w:lang w:val="en-US"/>
        </w:rPr>
      </w:pPr>
      <w:r w:rsidRPr="3C7507F0" w:rsidR="00A24301">
        <w:rPr>
          <w:rFonts w:cs="Calibri" w:cstheme="minorAscii"/>
          <w:b w:val="1"/>
          <w:bCs w:val="1"/>
          <w:color w:val="auto"/>
          <w:sz w:val="24"/>
          <w:szCs w:val="24"/>
          <w:lang w:val="en-US"/>
        </w:rPr>
        <w:t>FIELD NUMBER 3</w:t>
      </w:r>
      <w:r w:rsidRPr="3C7507F0" w:rsidR="00E6741D">
        <w:rPr>
          <w:rFonts w:cs="Calibri" w:cstheme="minorAscii"/>
          <w:b w:val="1"/>
          <w:bCs w:val="1"/>
          <w:color w:val="auto"/>
          <w:sz w:val="24"/>
          <w:szCs w:val="24"/>
          <w:lang w:val="en-US"/>
        </w:rPr>
        <w:t>3</w:t>
      </w:r>
      <w:r w:rsidRPr="3C7507F0" w:rsidR="00A24301">
        <w:rPr>
          <w:rFonts w:cs="Calibri" w:cstheme="minorAscii"/>
          <w:b w:val="1"/>
          <w:bCs w:val="1"/>
          <w:color w:val="auto"/>
          <w:sz w:val="24"/>
          <w:szCs w:val="24"/>
          <w:lang w:val="en-US"/>
        </w:rPr>
        <w:t>.0:</w:t>
      </w:r>
      <w:r>
        <w:tab/>
      </w:r>
      <w:r w:rsidRPr="3C7507F0" w:rsidR="00A24301">
        <w:rPr>
          <w:rFonts w:cs="Calibri" w:cstheme="minorAscii"/>
          <w:b w:val="1"/>
          <w:bCs w:val="1"/>
          <w:color w:val="auto"/>
          <w:sz w:val="24"/>
          <w:szCs w:val="24"/>
          <w:lang w:val="en-US"/>
        </w:rPr>
        <w:t>Duty Drawback</w:t>
      </w:r>
      <w:r w:rsidRPr="3C7507F0" w:rsidR="00AA5F8F">
        <w:rPr>
          <w:rFonts w:cs="Calibri" w:cstheme="minorAscii"/>
          <w:b w:val="1"/>
          <w:bCs w:val="1"/>
          <w:color w:val="auto"/>
          <w:sz w:val="24"/>
          <w:szCs w:val="24"/>
          <w:lang w:val="en-US"/>
        </w:rPr>
        <w:t xml:space="preserve"> (currency/</w:t>
      </w:r>
      <w:r w:rsidRPr="3C7507F0" w:rsidR="004F76A9">
        <w:rPr>
          <w:rFonts w:cs="Calibri" w:cstheme="minorAscii"/>
          <w:b w:val="1"/>
          <w:bCs w:val="1"/>
          <w:color w:val="auto"/>
          <w:sz w:val="24"/>
          <w:szCs w:val="24"/>
          <w:lang w:val="en-US"/>
        </w:rPr>
        <w:t>unit</w:t>
      </w:r>
      <w:r w:rsidRPr="3C7507F0" w:rsidR="00AA5F8F">
        <w:rPr>
          <w:rFonts w:cs="Calibri" w:cstheme="minorAscii"/>
          <w:b w:val="1"/>
          <w:bCs w:val="1"/>
          <w:color w:val="auto"/>
          <w:sz w:val="24"/>
          <w:szCs w:val="24"/>
          <w:lang w:val="en-US"/>
        </w:rPr>
        <w:t>)</w:t>
      </w:r>
    </w:p>
    <w:p w:rsidRPr="009F6502" w:rsidR="00A24301" w:rsidP="3C7507F0" w:rsidRDefault="00A24301" w14:paraId="51AE6FEB" w14:textId="77777777">
      <w:pPr>
        <w:rPr>
          <w:rFonts w:cs="Calibri" w:cstheme="minorAscii"/>
          <w:color w:val="auto"/>
          <w:sz w:val="24"/>
          <w:szCs w:val="24"/>
          <w:lang w:val="en-US"/>
        </w:rPr>
      </w:pPr>
      <w:r w:rsidRPr="3C7507F0" w:rsidR="00A24301">
        <w:rPr>
          <w:rFonts w:cs="Calibri" w:cstheme="minorAscii"/>
          <w:color w:val="auto"/>
          <w:sz w:val="24"/>
          <w:szCs w:val="24"/>
          <w:lang w:val="en-US"/>
        </w:rPr>
        <w:t>Field Name:</w:t>
      </w:r>
      <w:r>
        <w:tab/>
      </w:r>
      <w:r>
        <w:tab/>
      </w:r>
      <w:r w:rsidRPr="3C7507F0" w:rsidR="00A24301">
        <w:rPr>
          <w:rFonts w:cs="Calibri" w:cstheme="minorAscii"/>
          <w:color w:val="auto"/>
          <w:sz w:val="24"/>
          <w:szCs w:val="24"/>
          <w:lang w:val="en-US"/>
        </w:rPr>
        <w:t>EREMBIMP</w:t>
      </w:r>
    </w:p>
    <w:p w:rsidRPr="009F6502" w:rsidR="00A24301" w:rsidP="3C7507F0" w:rsidRDefault="00A24301" w14:paraId="2C0875E5" w14:textId="77777777">
      <w:pPr>
        <w:ind w:left="2124" w:hanging="2124"/>
        <w:jc w:val="both"/>
        <w:rPr>
          <w:rFonts w:cs="Calibri" w:cstheme="minorAscii"/>
          <w:color w:val="auto"/>
          <w:sz w:val="24"/>
          <w:szCs w:val="24"/>
          <w:lang w:val="en-US"/>
        </w:rPr>
      </w:pPr>
      <w:r w:rsidRPr="3C7507F0" w:rsidR="00A24301">
        <w:rPr>
          <w:rFonts w:cs="Calibri" w:cstheme="minorAscii"/>
          <w:color w:val="auto"/>
          <w:sz w:val="24"/>
          <w:szCs w:val="24"/>
          <w:lang w:val="en-US"/>
        </w:rPr>
        <w:t>Description:</w:t>
      </w:r>
      <w:r>
        <w:tab/>
      </w:r>
      <w:r w:rsidRPr="3C7507F0" w:rsidR="00A24301">
        <w:rPr>
          <w:rFonts w:cs="Calibri" w:cstheme="minorAscii"/>
          <w:color w:val="auto"/>
          <w:sz w:val="24"/>
          <w:szCs w:val="24"/>
          <w:lang w:val="en-US"/>
        </w:rPr>
        <w:t>Report the unit amount of any duty drawback received upon exportation of the product from the country of manufactur</w:t>
      </w:r>
      <w:r w:rsidRPr="3C7507F0" w:rsidR="00B1164B">
        <w:rPr>
          <w:rFonts w:cs="Calibri" w:cstheme="minorAscii"/>
          <w:color w:val="auto"/>
          <w:sz w:val="24"/>
          <w:szCs w:val="24"/>
          <w:lang w:val="en-US"/>
        </w:rPr>
        <w:t>ing</w:t>
      </w:r>
      <w:r w:rsidRPr="3C7507F0" w:rsidR="00A24301">
        <w:rPr>
          <w:rFonts w:cs="Calibri" w:cstheme="minorAscii"/>
          <w:color w:val="auto"/>
          <w:sz w:val="24"/>
          <w:szCs w:val="24"/>
          <w:lang w:val="en-US"/>
        </w:rPr>
        <w:t xml:space="preserve"> to Brazil.</w:t>
      </w:r>
    </w:p>
    <w:p w:rsidRPr="009F6502" w:rsidR="00A24301" w:rsidP="3C7507F0" w:rsidRDefault="00A24301" w14:paraId="5B9F9EC4" w14:textId="77777777">
      <w:pPr>
        <w:ind w:left="2124" w:hanging="2124"/>
        <w:jc w:val="both"/>
        <w:rPr>
          <w:rFonts w:cs="Calibri" w:cstheme="minorAscii"/>
          <w:b w:val="1"/>
          <w:bCs w:val="1"/>
          <w:color w:val="auto"/>
          <w:sz w:val="24"/>
          <w:szCs w:val="24"/>
          <w:lang w:val="en-US"/>
        </w:rPr>
      </w:pPr>
      <w:r w:rsidRPr="3C7507F0" w:rsidR="00A24301">
        <w:rPr>
          <w:rFonts w:cs="Calibri" w:cstheme="minorAscii"/>
          <w:color w:val="auto"/>
          <w:sz w:val="24"/>
          <w:szCs w:val="24"/>
          <w:lang w:val="en-US"/>
        </w:rPr>
        <w:t>Narrative:</w:t>
      </w:r>
      <w:r>
        <w:tab/>
      </w:r>
      <w:r w:rsidRPr="3C7507F0" w:rsidR="00A24301">
        <w:rPr>
          <w:rFonts w:cs="Calibri" w:cstheme="minorAscii"/>
          <w:color w:val="auto"/>
          <w:sz w:val="24"/>
          <w:szCs w:val="24"/>
          <w:lang w:val="en-US"/>
        </w:rPr>
        <w:t xml:space="preserve">Explain how the amount of duty drawback received </w:t>
      </w:r>
      <w:r w:rsidRPr="3C7507F0" w:rsidR="00A24301">
        <w:rPr>
          <w:rFonts w:cs="Calibri" w:cstheme="minorAscii"/>
          <w:color w:val="auto"/>
          <w:sz w:val="24"/>
          <w:szCs w:val="24"/>
          <w:lang w:val="en-US"/>
        </w:rPr>
        <w:t>is calculated</w:t>
      </w:r>
      <w:r w:rsidRPr="3C7507F0" w:rsidR="00A24301">
        <w:rPr>
          <w:rFonts w:cs="Calibri" w:cstheme="minorAscii"/>
          <w:color w:val="auto"/>
          <w:sz w:val="24"/>
          <w:szCs w:val="24"/>
          <w:lang w:val="en-US"/>
        </w:rPr>
        <w:t xml:space="preserve"> and </w:t>
      </w:r>
      <w:r w:rsidRPr="3C7507F0" w:rsidR="00A24301">
        <w:rPr>
          <w:rFonts w:cs="Calibri" w:cstheme="minorAscii"/>
          <w:color w:val="auto"/>
          <w:sz w:val="24"/>
          <w:szCs w:val="24"/>
          <w:lang w:val="en-US"/>
        </w:rPr>
        <w:t>submit</w:t>
      </w:r>
      <w:r w:rsidRPr="3C7507F0" w:rsidR="00A24301">
        <w:rPr>
          <w:rFonts w:cs="Calibri" w:cstheme="minorAscii"/>
          <w:color w:val="auto"/>
          <w:sz w:val="24"/>
          <w:szCs w:val="24"/>
          <w:lang w:val="en-US"/>
        </w:rPr>
        <w:t xml:space="preserve"> your worksheets as attachments to the narrative response.</w:t>
      </w:r>
    </w:p>
    <w:p w:rsidRPr="009F6502" w:rsidR="0027346B" w:rsidP="3C7507F0" w:rsidRDefault="0027346B" w14:paraId="159AB779" w14:textId="77777777">
      <w:pPr>
        <w:spacing w:after="0" w:line="240" w:lineRule="auto"/>
        <w:rPr>
          <w:rFonts w:cs="Calibri" w:cstheme="minorAscii"/>
          <w:b w:val="1"/>
          <w:bCs w:val="1"/>
          <w:color w:val="auto"/>
          <w:sz w:val="24"/>
          <w:szCs w:val="24"/>
          <w:lang w:val="en-US"/>
        </w:rPr>
      </w:pPr>
    </w:p>
    <w:p w:rsidRPr="009F6502" w:rsidR="00A24301" w:rsidP="3C7507F0" w:rsidRDefault="00686BB7" w14:paraId="6B7D5081" w14:textId="77777777">
      <w:pPr>
        <w:rPr>
          <w:rFonts w:cs="Calibri" w:cstheme="minorAscii"/>
          <w:color w:val="auto"/>
          <w:lang w:val="en-US"/>
        </w:rPr>
      </w:pPr>
      <w:r w:rsidRPr="3C7507F0" w:rsidR="00686BB7">
        <w:rPr>
          <w:rFonts w:cs="Calibri" w:cstheme="minorAscii"/>
          <w:b w:val="1"/>
          <w:bCs w:val="1"/>
          <w:color w:val="auto"/>
          <w:sz w:val="24"/>
          <w:szCs w:val="24"/>
          <w:lang w:val="en-US"/>
        </w:rPr>
        <w:t>FIELD NUMBER 3</w:t>
      </w:r>
      <w:r w:rsidRPr="3C7507F0" w:rsidR="00E6741D">
        <w:rPr>
          <w:rFonts w:cs="Calibri" w:cstheme="minorAscii"/>
          <w:b w:val="1"/>
          <w:bCs w:val="1"/>
          <w:color w:val="auto"/>
          <w:sz w:val="24"/>
          <w:szCs w:val="24"/>
          <w:lang w:val="en-US"/>
        </w:rPr>
        <w:t>4</w:t>
      </w:r>
      <w:r w:rsidRPr="3C7507F0" w:rsidR="00686BB7">
        <w:rPr>
          <w:rFonts w:cs="Calibri" w:cstheme="minorAscii"/>
          <w:b w:val="1"/>
          <w:bCs w:val="1"/>
          <w:color w:val="auto"/>
          <w:sz w:val="24"/>
          <w:szCs w:val="24"/>
          <w:lang w:val="en-US"/>
        </w:rPr>
        <w:t>.0:</w:t>
      </w:r>
      <w:r>
        <w:tab/>
      </w:r>
      <w:r w:rsidRPr="3C7507F0" w:rsidR="00A24301">
        <w:rPr>
          <w:rFonts w:cs="Calibri" w:cstheme="minorAscii"/>
          <w:b w:val="1"/>
          <w:bCs w:val="1"/>
          <w:color w:val="auto"/>
          <w:sz w:val="24"/>
          <w:szCs w:val="24"/>
          <w:lang w:val="en-US"/>
        </w:rPr>
        <w:t>Commissions</w:t>
      </w:r>
      <w:r>
        <w:tab/>
      </w:r>
      <w:r w:rsidRPr="3C7507F0" w:rsidR="00AA5F8F">
        <w:rPr>
          <w:rFonts w:cs="Calibri" w:cstheme="minorAscii"/>
          <w:b w:val="1"/>
          <w:bCs w:val="1"/>
          <w:color w:val="auto"/>
          <w:sz w:val="24"/>
          <w:szCs w:val="24"/>
          <w:lang w:val="en-US"/>
        </w:rPr>
        <w:t>(currency/</w:t>
      </w:r>
      <w:r w:rsidRPr="3C7507F0" w:rsidR="004F76A9">
        <w:rPr>
          <w:rFonts w:cs="Calibri" w:cstheme="minorAscii"/>
          <w:b w:val="1"/>
          <w:bCs w:val="1"/>
          <w:color w:val="auto"/>
          <w:sz w:val="24"/>
          <w:szCs w:val="24"/>
          <w:lang w:val="en-US"/>
        </w:rPr>
        <w:t>unit</w:t>
      </w:r>
      <w:r w:rsidRPr="3C7507F0" w:rsidR="00AA5F8F">
        <w:rPr>
          <w:rFonts w:cs="Calibri" w:cstheme="minorAscii"/>
          <w:b w:val="1"/>
          <w:bCs w:val="1"/>
          <w:color w:val="auto"/>
          <w:sz w:val="24"/>
          <w:szCs w:val="24"/>
          <w:lang w:val="en-US"/>
        </w:rPr>
        <w:t>)</w:t>
      </w:r>
    </w:p>
    <w:p w:rsidRPr="009F6502" w:rsidR="00A24301" w:rsidP="3C7507F0" w:rsidRDefault="00A24301" w14:paraId="418663DE" w14:textId="77777777">
      <w:pPr>
        <w:ind w:left="2124" w:hanging="2124"/>
        <w:jc w:val="both"/>
        <w:rPr>
          <w:rFonts w:cs="Calibri" w:cstheme="minorAscii"/>
          <w:color w:val="auto"/>
          <w:sz w:val="24"/>
          <w:szCs w:val="24"/>
          <w:lang w:val="en-US"/>
        </w:rPr>
      </w:pPr>
      <w:r w:rsidRPr="3C7507F0" w:rsidR="00A24301">
        <w:rPr>
          <w:rFonts w:cs="Calibri" w:cstheme="minorAscii"/>
          <w:color w:val="auto"/>
          <w:sz w:val="24"/>
          <w:szCs w:val="24"/>
          <w:lang w:val="en-US"/>
        </w:rPr>
        <w:t>Field Name:</w:t>
      </w:r>
      <w:r>
        <w:tab/>
      </w:r>
      <w:r w:rsidRPr="3C7507F0" w:rsidR="00A24301">
        <w:rPr>
          <w:rFonts w:cs="Calibri" w:cstheme="minorAscii"/>
          <w:color w:val="auto"/>
          <w:sz w:val="24"/>
          <w:szCs w:val="24"/>
          <w:lang w:val="en-US"/>
        </w:rPr>
        <w:t>ECOMIS</w:t>
      </w:r>
    </w:p>
    <w:p w:rsidRPr="009F6502" w:rsidR="00A24301" w:rsidP="3C7507F0" w:rsidRDefault="00A24301" w14:paraId="5BB210FE" w14:textId="409E248E">
      <w:pPr>
        <w:ind w:left="2124" w:hanging="2124"/>
        <w:jc w:val="both"/>
        <w:rPr>
          <w:rFonts w:cs="Calibri" w:cstheme="minorAscii"/>
          <w:color w:val="auto"/>
          <w:sz w:val="24"/>
          <w:szCs w:val="24"/>
          <w:lang w:val="en-US"/>
        </w:rPr>
      </w:pPr>
      <w:r w:rsidRPr="3C7507F0" w:rsidR="00A24301">
        <w:rPr>
          <w:rFonts w:cs="Calibri" w:cstheme="minorAscii"/>
          <w:color w:val="auto"/>
          <w:sz w:val="24"/>
          <w:szCs w:val="24"/>
          <w:lang w:val="en-US"/>
        </w:rPr>
        <w:t>Description:</w:t>
      </w:r>
      <w:r>
        <w:tab/>
      </w:r>
      <w:r w:rsidRPr="3C7507F0" w:rsidR="00A24301">
        <w:rPr>
          <w:rFonts w:cs="Calibri" w:cstheme="minorAscii"/>
          <w:color w:val="auto"/>
          <w:sz w:val="24"/>
          <w:szCs w:val="24"/>
          <w:lang w:val="en-US"/>
        </w:rPr>
        <w:t>Report the unit cost of commissions paid to selling agents, affiliated or not.</w:t>
      </w:r>
      <w:r w:rsidRPr="3C7507F0" w:rsidR="00C51E4A">
        <w:rPr>
          <w:rFonts w:cs="Calibri" w:cstheme="minorAscii"/>
          <w:color w:val="auto"/>
          <w:sz w:val="24"/>
          <w:szCs w:val="24"/>
          <w:lang w:val="en-US"/>
        </w:rPr>
        <w:t xml:space="preserve"> </w:t>
      </w:r>
      <w:r w:rsidRPr="3C7507F0" w:rsidR="00A24301">
        <w:rPr>
          <w:rFonts w:cs="Calibri" w:cstheme="minorAscii"/>
          <w:color w:val="auto"/>
          <w:sz w:val="24"/>
          <w:szCs w:val="24"/>
          <w:lang w:val="en-US"/>
        </w:rPr>
        <w:t xml:space="preserve">If more than one commission </w:t>
      </w:r>
      <w:r w:rsidRPr="3C7507F0" w:rsidR="00A24301">
        <w:rPr>
          <w:rFonts w:cs="Calibri" w:cstheme="minorAscii"/>
          <w:color w:val="auto"/>
          <w:sz w:val="24"/>
          <w:szCs w:val="24"/>
          <w:lang w:val="en-US"/>
        </w:rPr>
        <w:t>was paid</w:t>
      </w:r>
      <w:r w:rsidRPr="3C7507F0" w:rsidR="00A24301">
        <w:rPr>
          <w:rFonts w:cs="Calibri" w:cstheme="minorAscii"/>
          <w:color w:val="auto"/>
          <w:sz w:val="24"/>
          <w:szCs w:val="24"/>
          <w:lang w:val="en-US"/>
        </w:rPr>
        <w:t>, report each commission in a separate field.</w:t>
      </w:r>
    </w:p>
    <w:p w:rsidRPr="009F6502" w:rsidR="00A24301" w:rsidP="3C7507F0" w:rsidRDefault="00A24301" w14:paraId="5942B5D7" w14:textId="60EABBB0">
      <w:pPr>
        <w:ind w:left="2124" w:hanging="2124"/>
        <w:jc w:val="both"/>
        <w:rPr>
          <w:rFonts w:cs="Calibri" w:cstheme="minorAscii"/>
          <w:color w:val="auto"/>
          <w:sz w:val="24"/>
          <w:szCs w:val="24"/>
          <w:lang w:val="en-US"/>
        </w:rPr>
      </w:pPr>
      <w:r w:rsidRPr="3C7507F0" w:rsidR="00A24301">
        <w:rPr>
          <w:rFonts w:cs="Calibri" w:cstheme="minorAscii"/>
          <w:color w:val="auto"/>
          <w:sz w:val="24"/>
          <w:szCs w:val="24"/>
          <w:lang w:val="en-US"/>
        </w:rPr>
        <w:t>Narrative:</w:t>
      </w:r>
      <w:r>
        <w:tab/>
      </w:r>
      <w:r w:rsidRPr="3C7507F0" w:rsidR="00A24301">
        <w:rPr>
          <w:rFonts w:cs="Calibri" w:cstheme="minorAscii"/>
          <w:color w:val="auto"/>
          <w:sz w:val="24"/>
          <w:szCs w:val="24"/>
          <w:lang w:val="en-US"/>
        </w:rPr>
        <w:t xml:space="preserve">Describe the terms under which commissions </w:t>
      </w:r>
      <w:r w:rsidRPr="3C7507F0" w:rsidR="00A24301">
        <w:rPr>
          <w:rFonts w:cs="Calibri" w:cstheme="minorAscii"/>
          <w:color w:val="auto"/>
          <w:sz w:val="24"/>
          <w:szCs w:val="24"/>
          <w:lang w:val="en-US"/>
        </w:rPr>
        <w:t>were paid</w:t>
      </w:r>
      <w:r w:rsidRPr="3C7507F0" w:rsidR="00A24301">
        <w:rPr>
          <w:rFonts w:cs="Calibri" w:cstheme="minorAscii"/>
          <w:color w:val="auto"/>
          <w:sz w:val="24"/>
          <w:szCs w:val="24"/>
          <w:lang w:val="en-US"/>
        </w:rPr>
        <w:t xml:space="preserve"> and how commission rates were </w:t>
      </w:r>
      <w:r w:rsidRPr="3C7507F0" w:rsidR="00A24301">
        <w:rPr>
          <w:rFonts w:cs="Calibri" w:cstheme="minorAscii"/>
          <w:color w:val="auto"/>
          <w:sz w:val="24"/>
          <w:szCs w:val="24"/>
          <w:lang w:val="en-US"/>
        </w:rPr>
        <w:t>determined</w:t>
      </w:r>
      <w:r w:rsidRPr="3C7507F0" w:rsidR="00A24301">
        <w:rPr>
          <w:rFonts w:cs="Calibri" w:cstheme="minorAscii"/>
          <w:color w:val="auto"/>
          <w:sz w:val="24"/>
          <w:szCs w:val="24"/>
          <w:lang w:val="en-US"/>
        </w:rPr>
        <w:t>.</w:t>
      </w:r>
      <w:r w:rsidRPr="3C7507F0" w:rsidR="00C51E4A">
        <w:rPr>
          <w:rFonts w:cs="Calibri" w:cstheme="minorAscii"/>
          <w:color w:val="auto"/>
          <w:sz w:val="24"/>
          <w:szCs w:val="24"/>
          <w:lang w:val="en-US"/>
        </w:rPr>
        <w:t xml:space="preserve"> </w:t>
      </w:r>
      <w:r w:rsidRPr="3C7507F0" w:rsidR="00A24301">
        <w:rPr>
          <w:rFonts w:cs="Calibri" w:cstheme="minorAscii"/>
          <w:color w:val="auto"/>
          <w:sz w:val="24"/>
          <w:szCs w:val="24"/>
          <w:lang w:val="en-US"/>
        </w:rPr>
        <w:t xml:space="preserve">Explain whether the amount of the commission varies depending on the party to whom it </w:t>
      </w:r>
      <w:r w:rsidRPr="3C7507F0" w:rsidR="00A24301">
        <w:rPr>
          <w:rFonts w:cs="Calibri" w:cstheme="minorAscii"/>
          <w:color w:val="auto"/>
          <w:sz w:val="24"/>
          <w:szCs w:val="24"/>
          <w:lang w:val="en-US"/>
        </w:rPr>
        <w:t>is paid</w:t>
      </w:r>
      <w:r w:rsidRPr="3C7507F0" w:rsidR="00A24301">
        <w:rPr>
          <w:rFonts w:cs="Calibri" w:cstheme="minorAscii"/>
          <w:color w:val="auto"/>
          <w:sz w:val="24"/>
          <w:szCs w:val="24"/>
          <w:lang w:val="en-US"/>
        </w:rPr>
        <w:t xml:space="preserve"> and whether that party is affiliated </w:t>
      </w:r>
      <w:r w:rsidRPr="3C7507F0" w:rsidR="004A351E">
        <w:rPr>
          <w:rFonts w:cs="Calibri" w:cstheme="minorAscii"/>
          <w:color w:val="auto"/>
          <w:sz w:val="24"/>
          <w:szCs w:val="24"/>
          <w:lang w:val="en-US"/>
        </w:rPr>
        <w:t>to</w:t>
      </w:r>
      <w:r w:rsidRPr="3C7507F0" w:rsidR="00A24301">
        <w:rPr>
          <w:rFonts w:cs="Calibri" w:cstheme="minorAscii"/>
          <w:color w:val="auto"/>
          <w:sz w:val="24"/>
          <w:szCs w:val="24"/>
          <w:lang w:val="en-US"/>
        </w:rPr>
        <w:t xml:space="preserve"> you.</w:t>
      </w:r>
      <w:r w:rsidRPr="3C7507F0" w:rsidR="00C51E4A">
        <w:rPr>
          <w:rFonts w:cs="Calibri" w:cstheme="minorAscii"/>
          <w:color w:val="auto"/>
          <w:sz w:val="24"/>
          <w:szCs w:val="24"/>
          <w:lang w:val="en-US"/>
        </w:rPr>
        <w:t xml:space="preserve"> </w:t>
      </w:r>
      <w:r w:rsidRPr="3C7507F0" w:rsidR="00A24301">
        <w:rPr>
          <w:rFonts w:cs="Calibri" w:cstheme="minorAscii"/>
          <w:color w:val="auto"/>
          <w:sz w:val="24"/>
          <w:szCs w:val="24"/>
          <w:lang w:val="en-US"/>
        </w:rPr>
        <w:t xml:space="preserve">Include samples of each type of commission agreement used. </w:t>
      </w:r>
    </w:p>
    <w:p w:rsidRPr="009F6502" w:rsidR="006D32BA" w:rsidP="3C7507F0" w:rsidRDefault="006D32BA" w14:paraId="6F46E393" w14:textId="77777777">
      <w:pPr>
        <w:spacing w:after="0" w:line="240" w:lineRule="auto"/>
        <w:ind w:left="2124" w:hanging="2124"/>
        <w:jc w:val="both"/>
        <w:rPr>
          <w:rFonts w:cs="Calibri" w:cstheme="minorAscii"/>
          <w:b w:val="1"/>
          <w:bCs w:val="1"/>
          <w:color w:val="auto"/>
          <w:sz w:val="24"/>
          <w:szCs w:val="24"/>
          <w:lang w:val="en-US"/>
        </w:rPr>
      </w:pPr>
    </w:p>
    <w:p w:rsidRPr="009F6502" w:rsidR="00A24301" w:rsidP="3C7507F0" w:rsidRDefault="00A24301" w14:paraId="0D9582E1" w14:textId="77777777">
      <w:pPr>
        <w:ind w:left="2124" w:hanging="2124"/>
        <w:jc w:val="both"/>
        <w:rPr>
          <w:rFonts w:cs="Calibri" w:cstheme="minorAscii"/>
          <w:b w:val="1"/>
          <w:bCs w:val="1"/>
          <w:color w:val="auto"/>
          <w:sz w:val="24"/>
          <w:szCs w:val="24"/>
          <w:lang w:val="en-US"/>
        </w:rPr>
      </w:pPr>
      <w:r w:rsidRPr="3C7507F0" w:rsidR="00A24301">
        <w:rPr>
          <w:rFonts w:cs="Calibri" w:cstheme="minorAscii"/>
          <w:b w:val="1"/>
          <w:bCs w:val="1"/>
          <w:color w:val="auto"/>
          <w:sz w:val="24"/>
          <w:szCs w:val="24"/>
          <w:lang w:val="en-US"/>
        </w:rPr>
        <w:t>FIELD NUMBER 3</w:t>
      </w:r>
      <w:r w:rsidRPr="3C7507F0" w:rsidR="00E6741D">
        <w:rPr>
          <w:rFonts w:cs="Calibri" w:cstheme="minorAscii"/>
          <w:b w:val="1"/>
          <w:bCs w:val="1"/>
          <w:color w:val="auto"/>
          <w:sz w:val="24"/>
          <w:szCs w:val="24"/>
          <w:lang w:val="en-US"/>
        </w:rPr>
        <w:t>5</w:t>
      </w:r>
      <w:r w:rsidRPr="3C7507F0" w:rsidR="00A24301">
        <w:rPr>
          <w:rFonts w:cs="Calibri" w:cstheme="minorAscii"/>
          <w:b w:val="1"/>
          <w:bCs w:val="1"/>
          <w:color w:val="auto"/>
          <w:sz w:val="24"/>
          <w:szCs w:val="24"/>
          <w:lang w:val="en-US"/>
        </w:rPr>
        <w:t>.0:</w:t>
      </w:r>
      <w:r>
        <w:tab/>
      </w:r>
      <w:r w:rsidRPr="3C7507F0" w:rsidR="00A24301">
        <w:rPr>
          <w:rFonts w:cs="Calibri" w:cstheme="minorAscii"/>
          <w:b w:val="1"/>
          <w:bCs w:val="1"/>
          <w:color w:val="auto"/>
          <w:sz w:val="24"/>
          <w:szCs w:val="24"/>
          <w:lang w:val="en-US"/>
        </w:rPr>
        <w:t>Selling Agent</w:t>
      </w:r>
    </w:p>
    <w:p w:rsidRPr="009F6502" w:rsidR="00A24301" w:rsidP="3C7507F0" w:rsidRDefault="00A24301" w14:paraId="3BCAAA9C" w14:textId="77777777">
      <w:pPr>
        <w:ind w:left="2124" w:hanging="2124"/>
        <w:jc w:val="both"/>
        <w:rPr>
          <w:rFonts w:cs="Calibri" w:cstheme="minorAscii"/>
          <w:color w:val="auto"/>
          <w:sz w:val="24"/>
          <w:szCs w:val="24"/>
          <w:lang w:val="en-US"/>
        </w:rPr>
      </w:pPr>
      <w:r w:rsidRPr="3C7507F0" w:rsidR="00A24301">
        <w:rPr>
          <w:rFonts w:cs="Calibri" w:cstheme="minorAscii"/>
          <w:color w:val="auto"/>
          <w:sz w:val="24"/>
          <w:szCs w:val="24"/>
          <w:lang w:val="en-US"/>
        </w:rPr>
        <w:t>Field Name:</w:t>
      </w:r>
      <w:r>
        <w:tab/>
      </w:r>
      <w:r w:rsidRPr="3C7507F0" w:rsidR="00A24301">
        <w:rPr>
          <w:rFonts w:cs="Calibri" w:cstheme="minorAscii"/>
          <w:color w:val="auto"/>
          <w:sz w:val="24"/>
          <w:szCs w:val="24"/>
          <w:lang w:val="en-US"/>
        </w:rPr>
        <w:t>EAGENT</w:t>
      </w:r>
    </w:p>
    <w:p w:rsidRPr="009F6502" w:rsidR="00A24301" w:rsidP="3C7507F0" w:rsidRDefault="00A24301" w14:paraId="68FFF757" w14:textId="344D6B31">
      <w:pPr>
        <w:ind w:left="2124" w:hanging="2124"/>
        <w:jc w:val="both"/>
        <w:rPr>
          <w:rFonts w:cs="Calibri" w:cstheme="minorAscii"/>
          <w:color w:val="auto"/>
          <w:sz w:val="24"/>
          <w:szCs w:val="24"/>
          <w:lang w:val="en-US"/>
        </w:rPr>
      </w:pPr>
      <w:r w:rsidRPr="3C7507F0" w:rsidR="00A24301">
        <w:rPr>
          <w:rFonts w:cs="Calibri" w:cstheme="minorAscii"/>
          <w:color w:val="auto"/>
          <w:sz w:val="24"/>
          <w:szCs w:val="24"/>
          <w:lang w:val="en-US"/>
        </w:rPr>
        <w:t>Description:</w:t>
      </w:r>
      <w:r>
        <w:tab/>
      </w:r>
      <w:r w:rsidRPr="3C7507F0" w:rsidR="00A24301">
        <w:rPr>
          <w:rFonts w:cs="Calibri" w:cstheme="minorAscii"/>
          <w:color w:val="auto"/>
          <w:sz w:val="24"/>
          <w:szCs w:val="24"/>
          <w:lang w:val="en-US"/>
        </w:rPr>
        <w:t xml:space="preserve">Report the name and internal code </w:t>
      </w:r>
      <w:r w:rsidRPr="3C7507F0" w:rsidR="00A24301">
        <w:rPr>
          <w:rFonts w:cs="Calibri" w:cstheme="minorAscii"/>
          <w:color w:val="auto"/>
          <w:sz w:val="24"/>
          <w:szCs w:val="24"/>
          <w:lang w:val="en-US"/>
        </w:rPr>
        <w:t>designating</w:t>
      </w:r>
      <w:r w:rsidRPr="3C7507F0" w:rsidR="00A24301">
        <w:rPr>
          <w:rFonts w:cs="Calibri" w:cstheme="minorAscii"/>
          <w:color w:val="auto"/>
          <w:sz w:val="24"/>
          <w:szCs w:val="24"/>
          <w:lang w:val="en-US"/>
        </w:rPr>
        <w:t xml:space="preserve"> the commissioned selling agent.</w:t>
      </w:r>
      <w:r w:rsidRPr="3C7507F0" w:rsidR="00C51E4A">
        <w:rPr>
          <w:rFonts w:cs="Calibri" w:cstheme="minorAscii"/>
          <w:color w:val="auto"/>
          <w:sz w:val="24"/>
          <w:szCs w:val="24"/>
          <w:lang w:val="en-US"/>
        </w:rPr>
        <w:t xml:space="preserve"> </w:t>
      </w:r>
      <w:r w:rsidRPr="3C7507F0" w:rsidR="00A24301">
        <w:rPr>
          <w:rFonts w:cs="Calibri" w:cstheme="minorAscii"/>
          <w:color w:val="auto"/>
          <w:sz w:val="24"/>
          <w:szCs w:val="24"/>
          <w:lang w:val="en-US"/>
        </w:rPr>
        <w:t xml:space="preserve">If more than one commission </w:t>
      </w:r>
      <w:r w:rsidRPr="3C7507F0" w:rsidR="00A24301">
        <w:rPr>
          <w:rFonts w:cs="Calibri" w:cstheme="minorAscii"/>
          <w:color w:val="auto"/>
          <w:sz w:val="24"/>
          <w:szCs w:val="24"/>
          <w:lang w:val="en-US"/>
        </w:rPr>
        <w:t>was paid</w:t>
      </w:r>
      <w:r w:rsidRPr="3C7507F0" w:rsidR="00A24301">
        <w:rPr>
          <w:rFonts w:cs="Calibri" w:cstheme="minorAscii"/>
          <w:color w:val="auto"/>
          <w:sz w:val="24"/>
          <w:szCs w:val="24"/>
          <w:lang w:val="en-US"/>
        </w:rPr>
        <w:t>, report the name and code of each selling agent in a separate field.</w:t>
      </w:r>
    </w:p>
    <w:p w:rsidRPr="009F6502" w:rsidR="00A24301" w:rsidP="3C7507F0" w:rsidRDefault="00A24301" w14:paraId="3EC0A830" w14:textId="77777777">
      <w:pPr>
        <w:ind w:left="2124" w:hanging="2124"/>
        <w:jc w:val="both"/>
        <w:rPr>
          <w:rFonts w:cs="Calibri" w:cstheme="minorAscii"/>
          <w:color w:val="auto"/>
          <w:sz w:val="24"/>
          <w:szCs w:val="24"/>
          <w:lang w:val="en-US"/>
        </w:rPr>
      </w:pPr>
      <w:r w:rsidRPr="3C7507F0" w:rsidR="00A24301">
        <w:rPr>
          <w:rFonts w:cs="Calibri" w:cstheme="minorAscii"/>
          <w:color w:val="auto"/>
          <w:sz w:val="24"/>
          <w:szCs w:val="24"/>
          <w:lang w:val="en-US"/>
        </w:rPr>
        <w:t>Narrative:</w:t>
      </w:r>
      <w:r>
        <w:tab/>
      </w:r>
      <w:r w:rsidRPr="3C7507F0" w:rsidR="00A24301">
        <w:rPr>
          <w:rFonts w:cs="Calibri" w:cstheme="minorAscii"/>
          <w:color w:val="auto"/>
          <w:sz w:val="24"/>
          <w:szCs w:val="24"/>
          <w:lang w:val="en-US"/>
        </w:rPr>
        <w:t>Provide a list of commissioned selling agents and an internal code for each, the applicable commission rates, and whether the agent is affiliated with you.</w:t>
      </w:r>
    </w:p>
    <w:p w:rsidRPr="009F6502" w:rsidR="0027346B" w:rsidP="3C7507F0" w:rsidRDefault="0027346B" w14:paraId="0000FC47" w14:textId="77777777">
      <w:pPr>
        <w:spacing w:after="0" w:line="240" w:lineRule="auto"/>
        <w:ind w:left="2124" w:hanging="2124"/>
        <w:jc w:val="both"/>
        <w:rPr>
          <w:rFonts w:cs="Calibri" w:cstheme="minorAscii"/>
          <w:b w:val="1"/>
          <w:bCs w:val="1"/>
          <w:color w:val="auto"/>
          <w:sz w:val="24"/>
          <w:szCs w:val="24"/>
          <w:lang w:val="en-US"/>
        </w:rPr>
      </w:pPr>
    </w:p>
    <w:p w:rsidRPr="009F6502" w:rsidR="00A24301" w:rsidP="3C7507F0" w:rsidRDefault="00A24301" w14:paraId="40DAE42B" w14:textId="77777777">
      <w:pPr>
        <w:ind w:left="2124" w:hanging="2124"/>
        <w:jc w:val="both"/>
        <w:rPr>
          <w:rFonts w:cs="Calibri" w:cstheme="minorAscii"/>
          <w:b w:val="1"/>
          <w:bCs w:val="1"/>
          <w:color w:val="auto"/>
          <w:sz w:val="24"/>
          <w:szCs w:val="24"/>
          <w:lang w:val="en-US"/>
        </w:rPr>
      </w:pPr>
      <w:r w:rsidRPr="3C7507F0" w:rsidR="00A24301">
        <w:rPr>
          <w:rFonts w:cs="Calibri" w:cstheme="minorAscii"/>
          <w:b w:val="1"/>
          <w:bCs w:val="1"/>
          <w:color w:val="auto"/>
          <w:sz w:val="24"/>
          <w:szCs w:val="24"/>
          <w:lang w:val="en-US"/>
        </w:rPr>
        <w:t>FIELD NUMBER 3</w:t>
      </w:r>
      <w:r w:rsidRPr="3C7507F0" w:rsidR="00E6741D">
        <w:rPr>
          <w:rFonts w:cs="Calibri" w:cstheme="minorAscii"/>
          <w:b w:val="1"/>
          <w:bCs w:val="1"/>
          <w:color w:val="auto"/>
          <w:sz w:val="24"/>
          <w:szCs w:val="24"/>
          <w:lang w:val="en-US"/>
        </w:rPr>
        <w:t>6</w:t>
      </w:r>
      <w:r w:rsidRPr="3C7507F0" w:rsidR="00A24301">
        <w:rPr>
          <w:rFonts w:cs="Calibri" w:cstheme="minorAscii"/>
          <w:b w:val="1"/>
          <w:bCs w:val="1"/>
          <w:color w:val="auto"/>
          <w:sz w:val="24"/>
          <w:szCs w:val="24"/>
          <w:lang w:val="en-US"/>
        </w:rPr>
        <w:t>.0:</w:t>
      </w:r>
      <w:r>
        <w:tab/>
      </w:r>
      <w:r w:rsidRPr="3C7507F0" w:rsidR="00A24301">
        <w:rPr>
          <w:rFonts w:cs="Calibri" w:cstheme="minorAscii"/>
          <w:b w:val="1"/>
          <w:bCs w:val="1"/>
          <w:color w:val="auto"/>
          <w:sz w:val="24"/>
          <w:szCs w:val="24"/>
          <w:lang w:val="en-US"/>
        </w:rPr>
        <w:t xml:space="preserve">Selling Agent Relationship </w:t>
      </w:r>
    </w:p>
    <w:p w:rsidRPr="009F6502" w:rsidR="00A24301" w:rsidP="3C7507F0" w:rsidRDefault="00A24301" w14:paraId="28701E31" w14:textId="77777777">
      <w:pPr>
        <w:ind w:left="2124" w:hanging="2124"/>
        <w:jc w:val="both"/>
        <w:rPr>
          <w:rFonts w:cs="Calibri" w:cstheme="minorAscii"/>
          <w:color w:val="auto"/>
          <w:sz w:val="24"/>
          <w:szCs w:val="24"/>
          <w:lang w:val="en-US"/>
        </w:rPr>
      </w:pPr>
      <w:r w:rsidRPr="3C7507F0" w:rsidR="00A24301">
        <w:rPr>
          <w:rFonts w:cs="Calibri" w:cstheme="minorAscii"/>
          <w:color w:val="auto"/>
          <w:sz w:val="24"/>
          <w:szCs w:val="24"/>
          <w:lang w:val="en-US"/>
        </w:rPr>
        <w:t>Field Name:</w:t>
      </w:r>
      <w:r>
        <w:tab/>
      </w:r>
      <w:r w:rsidRPr="3C7507F0" w:rsidR="00A24301">
        <w:rPr>
          <w:rFonts w:cs="Calibri" w:cstheme="minorAscii"/>
          <w:color w:val="auto"/>
          <w:sz w:val="24"/>
          <w:szCs w:val="24"/>
          <w:lang w:val="en-US"/>
        </w:rPr>
        <w:t>ERELAG</w:t>
      </w:r>
    </w:p>
    <w:p w:rsidRPr="009F6502" w:rsidR="00A24301" w:rsidP="3C7507F0" w:rsidRDefault="00A24301" w14:paraId="7042F399" w14:textId="77777777">
      <w:pPr>
        <w:ind w:left="2124" w:hanging="2124"/>
        <w:jc w:val="both"/>
        <w:rPr>
          <w:rFonts w:cs="Calibri" w:cstheme="minorAscii"/>
          <w:color w:val="auto"/>
          <w:sz w:val="24"/>
          <w:szCs w:val="24"/>
          <w:lang w:val="en-US"/>
        </w:rPr>
      </w:pPr>
      <w:r w:rsidRPr="3C7507F0" w:rsidR="00A24301">
        <w:rPr>
          <w:rFonts w:cs="Calibri" w:cstheme="minorAscii"/>
          <w:color w:val="auto"/>
          <w:sz w:val="24"/>
          <w:szCs w:val="24"/>
          <w:lang w:val="en-US"/>
        </w:rPr>
        <w:t>Description:</w:t>
      </w:r>
      <w:r>
        <w:tab/>
      </w:r>
      <w:r w:rsidRPr="3C7507F0" w:rsidR="00A24301">
        <w:rPr>
          <w:rFonts w:cs="Calibri" w:cstheme="minorAscii"/>
          <w:color w:val="auto"/>
          <w:sz w:val="24"/>
          <w:szCs w:val="24"/>
          <w:lang w:val="en-US"/>
        </w:rPr>
        <w:t xml:space="preserve">report the code </w:t>
      </w:r>
      <w:r w:rsidRPr="3C7507F0" w:rsidR="00A24301">
        <w:rPr>
          <w:rFonts w:cs="Calibri" w:cstheme="minorAscii"/>
          <w:color w:val="auto"/>
          <w:sz w:val="24"/>
          <w:szCs w:val="24"/>
          <w:lang w:val="en-US"/>
        </w:rPr>
        <w:t>designating</w:t>
      </w:r>
      <w:r w:rsidRPr="3C7507F0" w:rsidR="00A24301">
        <w:rPr>
          <w:rFonts w:cs="Calibri" w:cstheme="minorAscii"/>
          <w:color w:val="auto"/>
          <w:sz w:val="24"/>
          <w:szCs w:val="24"/>
          <w:lang w:val="en-US"/>
        </w:rPr>
        <w:t xml:space="preserve"> affiliation</w:t>
      </w:r>
    </w:p>
    <w:p w:rsidRPr="009F6502" w:rsidR="00A24301" w:rsidP="3C7507F0" w:rsidRDefault="00A24301" w14:paraId="53881E74" w14:textId="77777777">
      <w:pPr>
        <w:spacing w:after="0" w:line="240" w:lineRule="auto"/>
        <w:ind w:left="2126" w:hanging="2126"/>
        <w:jc w:val="both"/>
        <w:rPr>
          <w:rFonts w:cs="Calibri" w:cstheme="minorAscii"/>
          <w:color w:val="auto"/>
          <w:sz w:val="24"/>
          <w:szCs w:val="24"/>
          <w:lang w:val="en-US"/>
        </w:rPr>
      </w:pPr>
      <w:r w:rsidRPr="009F6502">
        <w:rPr>
          <w:rFonts w:cstheme="minorHAnsi"/>
          <w:sz w:val="24"/>
          <w:szCs w:val="24"/>
          <w:lang w:val="en-US"/>
        </w:rPr>
        <w:tab/>
      </w:r>
      <w:r w:rsidRPr="3C7507F0" w:rsidR="00A24301">
        <w:rPr>
          <w:rFonts w:cs="Calibri" w:cstheme="minorAscii"/>
          <w:color w:val="auto"/>
          <w:sz w:val="24"/>
          <w:szCs w:val="24"/>
          <w:lang w:val="en-US"/>
        </w:rPr>
        <w:t>1 = Unaffiliated</w:t>
      </w:r>
      <w:r w:rsidRPr="3C7507F0" w:rsidR="00334F14">
        <w:rPr>
          <w:rFonts w:cs="Calibri" w:cstheme="minorAscii"/>
          <w:color w:val="auto"/>
          <w:sz w:val="24"/>
          <w:szCs w:val="24"/>
          <w:lang w:val="en-US"/>
        </w:rPr>
        <w:t xml:space="preserve"> party</w:t>
      </w:r>
    </w:p>
    <w:p w:rsidRPr="009F6502" w:rsidR="00A24301" w:rsidP="3C7507F0" w:rsidRDefault="00A24301" w14:paraId="28053B4F" w14:textId="77777777">
      <w:pPr>
        <w:spacing w:after="0"/>
        <w:ind w:left="2124" w:hanging="2124"/>
        <w:jc w:val="both"/>
        <w:rPr>
          <w:rFonts w:cs="Calibri" w:cstheme="minorAscii"/>
          <w:color w:val="auto"/>
          <w:sz w:val="24"/>
          <w:szCs w:val="24"/>
          <w:lang w:val="en-US"/>
        </w:rPr>
      </w:pPr>
      <w:r w:rsidRPr="009F6502">
        <w:rPr>
          <w:rFonts w:cstheme="minorHAnsi"/>
          <w:sz w:val="24"/>
          <w:szCs w:val="24"/>
          <w:lang w:val="en-US"/>
        </w:rPr>
        <w:tab/>
      </w:r>
      <w:r w:rsidRPr="3C7507F0" w:rsidR="00A24301">
        <w:rPr>
          <w:rFonts w:cs="Calibri" w:cstheme="minorAscii"/>
          <w:color w:val="auto"/>
          <w:sz w:val="24"/>
          <w:szCs w:val="24"/>
          <w:lang w:val="en-US"/>
        </w:rPr>
        <w:t>2 = Affiliated</w:t>
      </w:r>
      <w:r w:rsidRPr="3C7507F0" w:rsidR="00334F14">
        <w:rPr>
          <w:rFonts w:cs="Calibri" w:cstheme="minorAscii"/>
          <w:color w:val="auto"/>
          <w:sz w:val="24"/>
          <w:szCs w:val="24"/>
          <w:lang w:val="en-US"/>
        </w:rPr>
        <w:t xml:space="preserve"> party</w:t>
      </w:r>
    </w:p>
    <w:p w:rsidRPr="009F6502" w:rsidR="00A24301" w:rsidP="3C7507F0" w:rsidRDefault="00A24301" w14:paraId="6BC10024" w14:textId="77777777">
      <w:pPr>
        <w:spacing w:after="0" w:line="240" w:lineRule="auto"/>
        <w:ind w:left="2126" w:hanging="2126"/>
        <w:jc w:val="both"/>
        <w:rPr>
          <w:rFonts w:cs="Calibri" w:cstheme="minorAscii"/>
          <w:color w:val="auto"/>
          <w:sz w:val="24"/>
          <w:szCs w:val="24"/>
          <w:lang w:val="en-US"/>
        </w:rPr>
      </w:pPr>
    </w:p>
    <w:p w:rsidRPr="009F6502" w:rsidR="0027346B" w:rsidP="3C7507F0" w:rsidRDefault="0027346B" w14:paraId="662F58FD" w14:textId="77777777">
      <w:pPr>
        <w:spacing w:after="0" w:line="240" w:lineRule="auto"/>
        <w:ind w:left="2124" w:hanging="2124"/>
        <w:jc w:val="both"/>
        <w:rPr>
          <w:rFonts w:cs="Calibri" w:cstheme="minorAscii"/>
          <w:b w:val="1"/>
          <w:bCs w:val="1"/>
          <w:color w:val="auto"/>
          <w:sz w:val="24"/>
          <w:szCs w:val="24"/>
          <w:lang w:val="en-US"/>
        </w:rPr>
      </w:pPr>
    </w:p>
    <w:p w:rsidRPr="009F6502" w:rsidR="00A24301" w:rsidP="3C7507F0" w:rsidRDefault="00A24301" w14:paraId="4175E21D" w14:textId="77777777">
      <w:pPr>
        <w:ind w:left="2124" w:hanging="2124"/>
        <w:jc w:val="both"/>
        <w:rPr>
          <w:rFonts w:cs="Calibri" w:cstheme="minorAscii"/>
          <w:b w:val="1"/>
          <w:bCs w:val="1"/>
          <w:color w:val="auto"/>
          <w:sz w:val="24"/>
          <w:szCs w:val="24"/>
          <w:lang w:val="en-US"/>
        </w:rPr>
      </w:pPr>
      <w:r w:rsidRPr="3C7507F0" w:rsidR="00A24301">
        <w:rPr>
          <w:rFonts w:cs="Calibri" w:cstheme="minorAscii"/>
          <w:b w:val="1"/>
          <w:bCs w:val="1"/>
          <w:color w:val="auto"/>
          <w:sz w:val="24"/>
          <w:szCs w:val="24"/>
          <w:lang w:val="en-US"/>
        </w:rPr>
        <w:t>FIELD NUMBER 3</w:t>
      </w:r>
      <w:r w:rsidRPr="3C7507F0" w:rsidR="00E6741D">
        <w:rPr>
          <w:rFonts w:cs="Calibri" w:cstheme="minorAscii"/>
          <w:b w:val="1"/>
          <w:bCs w:val="1"/>
          <w:color w:val="auto"/>
          <w:sz w:val="24"/>
          <w:szCs w:val="24"/>
          <w:lang w:val="en-US"/>
        </w:rPr>
        <w:t>7</w:t>
      </w:r>
      <w:r w:rsidRPr="3C7507F0" w:rsidR="00A24301">
        <w:rPr>
          <w:rFonts w:cs="Calibri" w:cstheme="minorAscii"/>
          <w:b w:val="1"/>
          <w:bCs w:val="1"/>
          <w:color w:val="auto"/>
          <w:sz w:val="24"/>
          <w:szCs w:val="24"/>
          <w:lang w:val="en-US"/>
        </w:rPr>
        <w:t>.0:</w:t>
      </w:r>
      <w:r>
        <w:tab/>
      </w:r>
      <w:r w:rsidRPr="3C7507F0" w:rsidR="00A24301">
        <w:rPr>
          <w:rFonts w:cs="Calibri" w:cstheme="minorAscii"/>
          <w:b w:val="1"/>
          <w:bCs w:val="1"/>
          <w:color w:val="auto"/>
          <w:sz w:val="24"/>
          <w:szCs w:val="24"/>
          <w:lang w:val="en-US"/>
        </w:rPr>
        <w:t>Warehousing Expense</w:t>
      </w:r>
      <w:r w:rsidRPr="3C7507F0" w:rsidR="0042722A">
        <w:rPr>
          <w:rFonts w:cs="Calibri" w:cstheme="minorAscii"/>
          <w:b w:val="1"/>
          <w:bCs w:val="1"/>
          <w:color w:val="auto"/>
          <w:sz w:val="24"/>
          <w:szCs w:val="24"/>
          <w:lang w:val="en-US"/>
        </w:rPr>
        <w:t xml:space="preserve"> per Unit</w:t>
      </w:r>
      <w:r w:rsidRPr="3C7507F0" w:rsidR="00A24301">
        <w:rPr>
          <w:rFonts w:cs="Calibri" w:cstheme="minorAscii"/>
          <w:b w:val="1"/>
          <w:bCs w:val="1"/>
          <w:color w:val="auto"/>
          <w:sz w:val="24"/>
          <w:szCs w:val="24"/>
          <w:lang w:val="en-US"/>
        </w:rPr>
        <w:t xml:space="preserve"> – After-sale</w:t>
      </w:r>
      <w:r w:rsidRPr="3C7507F0" w:rsidR="00DF5298">
        <w:rPr>
          <w:rFonts w:cs="Calibri" w:cstheme="minorAscii"/>
          <w:b w:val="1"/>
          <w:bCs w:val="1"/>
          <w:color w:val="auto"/>
          <w:sz w:val="24"/>
          <w:szCs w:val="24"/>
          <w:lang w:val="en-US"/>
        </w:rPr>
        <w:t xml:space="preserve"> (currency/</w:t>
      </w:r>
      <w:r w:rsidRPr="3C7507F0" w:rsidR="004F76A9">
        <w:rPr>
          <w:rFonts w:cs="Calibri" w:cstheme="minorAscii"/>
          <w:b w:val="1"/>
          <w:bCs w:val="1"/>
          <w:color w:val="auto"/>
          <w:sz w:val="24"/>
          <w:szCs w:val="24"/>
          <w:lang w:val="en-US"/>
        </w:rPr>
        <w:t>unit</w:t>
      </w:r>
      <w:r w:rsidRPr="3C7507F0" w:rsidR="00DF5298">
        <w:rPr>
          <w:rFonts w:cs="Calibri" w:cstheme="minorAscii"/>
          <w:b w:val="1"/>
          <w:bCs w:val="1"/>
          <w:color w:val="auto"/>
          <w:sz w:val="24"/>
          <w:szCs w:val="24"/>
          <w:lang w:val="en-US"/>
        </w:rPr>
        <w:t>)</w:t>
      </w:r>
    </w:p>
    <w:p w:rsidRPr="009F6502" w:rsidR="00A24301" w:rsidP="3C7507F0" w:rsidRDefault="00A24301" w14:paraId="62704435" w14:textId="77777777">
      <w:pPr>
        <w:spacing w:after="0" w:line="240" w:lineRule="auto"/>
        <w:ind w:left="2126" w:hanging="2126"/>
        <w:jc w:val="both"/>
        <w:rPr>
          <w:rFonts w:cs="Calibri" w:cstheme="minorAscii"/>
          <w:color w:val="auto"/>
          <w:sz w:val="24"/>
          <w:szCs w:val="24"/>
          <w:lang w:val="en-US"/>
        </w:rPr>
      </w:pPr>
      <w:r w:rsidRPr="3C7507F0" w:rsidR="00A24301">
        <w:rPr>
          <w:rFonts w:cs="Calibri" w:cstheme="minorAscii"/>
          <w:color w:val="auto"/>
          <w:sz w:val="24"/>
          <w:szCs w:val="24"/>
          <w:lang w:val="en-US"/>
        </w:rPr>
        <w:t>Field Name:</w:t>
      </w:r>
      <w:r>
        <w:tab/>
      </w:r>
      <w:r w:rsidRPr="3C7507F0" w:rsidR="00A24301">
        <w:rPr>
          <w:rFonts w:cs="Calibri" w:cstheme="minorAscii"/>
          <w:color w:val="auto"/>
          <w:sz w:val="24"/>
          <w:szCs w:val="24"/>
          <w:lang w:val="en-US"/>
        </w:rPr>
        <w:t>EDESPARMPS</w:t>
      </w:r>
    </w:p>
    <w:p w:rsidRPr="009F6502" w:rsidR="00A24301" w:rsidP="3C7507F0" w:rsidRDefault="00A24301" w14:paraId="07F57EA6" w14:textId="77777777">
      <w:pPr>
        <w:spacing w:after="0" w:line="240" w:lineRule="auto"/>
        <w:ind w:left="2126" w:hanging="2126"/>
        <w:jc w:val="both"/>
        <w:rPr>
          <w:rFonts w:cs="Calibri" w:cstheme="minorAscii"/>
          <w:color w:val="auto"/>
          <w:sz w:val="24"/>
          <w:szCs w:val="24"/>
          <w:lang w:val="en-US"/>
        </w:rPr>
      </w:pPr>
    </w:p>
    <w:p w:rsidRPr="009F6502" w:rsidR="00A24301" w:rsidP="3C7507F0" w:rsidRDefault="00A24301" w14:paraId="70084E2A" w14:textId="77777777">
      <w:pPr>
        <w:ind w:left="2124" w:hanging="2124"/>
        <w:jc w:val="both"/>
        <w:rPr>
          <w:rFonts w:cs="Calibri" w:cstheme="minorAscii"/>
          <w:b w:val="1"/>
          <w:bCs w:val="1"/>
          <w:color w:val="auto"/>
          <w:sz w:val="24"/>
          <w:szCs w:val="24"/>
          <w:lang w:val="en-US"/>
        </w:rPr>
      </w:pPr>
      <w:r w:rsidRPr="3C7507F0" w:rsidR="00A24301">
        <w:rPr>
          <w:rFonts w:cs="Calibri" w:cstheme="minorAscii"/>
          <w:color w:val="auto"/>
          <w:sz w:val="24"/>
          <w:szCs w:val="24"/>
          <w:lang w:val="en-US"/>
        </w:rPr>
        <w:t>Description:</w:t>
      </w:r>
      <w:r>
        <w:tab/>
      </w:r>
      <w:r w:rsidRPr="3C7507F0" w:rsidR="00A24301">
        <w:rPr>
          <w:rFonts w:cs="Calibri" w:cstheme="minorAscii"/>
          <w:color w:val="auto"/>
          <w:sz w:val="24"/>
          <w:szCs w:val="24"/>
          <w:lang w:val="en-US"/>
        </w:rPr>
        <w:t xml:space="preserve">Report the unit cost of after-sale warehousing provided to the client. The cost of warehousing reported in this field should include only direct expenses, </w:t>
      </w:r>
      <w:r w:rsidRPr="3C7507F0" w:rsidR="00BA599A">
        <w:rPr>
          <w:rFonts w:cs="Calibri" w:cstheme="minorAscii"/>
          <w:color w:val="auto"/>
          <w:sz w:val="24"/>
          <w:szCs w:val="24"/>
          <w:lang w:val="en-US"/>
        </w:rPr>
        <w:t>minus the</w:t>
      </w:r>
      <w:r w:rsidRPr="3C7507F0" w:rsidR="00A24301">
        <w:rPr>
          <w:rFonts w:cs="Calibri" w:cstheme="minorAscii"/>
          <w:color w:val="auto"/>
          <w:sz w:val="24"/>
          <w:szCs w:val="24"/>
          <w:lang w:val="en-US"/>
        </w:rPr>
        <w:t xml:space="preserve"> reimbursement received from the customer. The indirect expenses must </w:t>
      </w:r>
      <w:r w:rsidRPr="3C7507F0" w:rsidR="00A24301">
        <w:rPr>
          <w:rFonts w:cs="Calibri" w:cstheme="minorAscii"/>
          <w:color w:val="auto"/>
          <w:sz w:val="24"/>
          <w:szCs w:val="24"/>
          <w:lang w:val="en-US"/>
        </w:rPr>
        <w:t>be reported</w:t>
      </w:r>
      <w:r w:rsidRPr="3C7507F0" w:rsidR="00A24301">
        <w:rPr>
          <w:rFonts w:cs="Calibri" w:cstheme="minorAscii"/>
          <w:color w:val="auto"/>
          <w:sz w:val="24"/>
          <w:szCs w:val="24"/>
          <w:lang w:val="en-US"/>
        </w:rPr>
        <w:t xml:space="preserve"> in fields 4</w:t>
      </w:r>
      <w:r w:rsidRPr="3C7507F0" w:rsidR="00E6741D">
        <w:rPr>
          <w:rFonts w:cs="Calibri" w:cstheme="minorAscii"/>
          <w:color w:val="auto"/>
          <w:sz w:val="24"/>
          <w:szCs w:val="24"/>
          <w:lang w:val="en-US"/>
        </w:rPr>
        <w:t>1</w:t>
      </w:r>
      <w:r w:rsidRPr="3C7507F0" w:rsidR="00A24301">
        <w:rPr>
          <w:rFonts w:cs="Calibri" w:cstheme="minorAscii"/>
          <w:color w:val="auto"/>
          <w:sz w:val="24"/>
          <w:szCs w:val="24"/>
          <w:lang w:val="en-US"/>
        </w:rPr>
        <w:t>.0 and 4</w:t>
      </w:r>
      <w:r w:rsidRPr="3C7507F0" w:rsidR="00E6741D">
        <w:rPr>
          <w:rFonts w:cs="Calibri" w:cstheme="minorAscii"/>
          <w:color w:val="auto"/>
          <w:sz w:val="24"/>
          <w:szCs w:val="24"/>
          <w:lang w:val="en-US"/>
        </w:rPr>
        <w:t>2</w:t>
      </w:r>
      <w:r w:rsidRPr="3C7507F0" w:rsidR="00A24301">
        <w:rPr>
          <w:rFonts w:cs="Calibri" w:cstheme="minorAscii"/>
          <w:color w:val="auto"/>
          <w:sz w:val="24"/>
          <w:szCs w:val="24"/>
          <w:lang w:val="en-US"/>
        </w:rPr>
        <w:t>.0.</w:t>
      </w:r>
    </w:p>
    <w:p w:rsidRPr="009F6502" w:rsidR="00A24301" w:rsidP="3C7507F0" w:rsidRDefault="00A24301" w14:paraId="09AB9361" w14:textId="64FB6C02">
      <w:pPr>
        <w:ind w:left="2124" w:hanging="2124"/>
        <w:jc w:val="both"/>
        <w:rPr>
          <w:rFonts w:cs="Calibri" w:cstheme="minorAscii"/>
          <w:color w:val="auto"/>
          <w:sz w:val="24"/>
          <w:szCs w:val="24"/>
          <w:lang w:val="en-US"/>
        </w:rPr>
      </w:pPr>
      <w:r w:rsidRPr="3C7507F0" w:rsidR="00A24301">
        <w:rPr>
          <w:rFonts w:cs="Calibri" w:cstheme="minorAscii"/>
          <w:color w:val="auto"/>
          <w:sz w:val="24"/>
          <w:szCs w:val="24"/>
          <w:lang w:val="en-US"/>
        </w:rPr>
        <w:t>Narrative:</w:t>
      </w:r>
      <w:r w:rsidRPr="3C7507F0" w:rsidR="00C51E4A">
        <w:rPr>
          <w:rFonts w:cs="Calibri" w:cstheme="minorAscii"/>
          <w:color w:val="auto"/>
          <w:sz w:val="24"/>
          <w:szCs w:val="24"/>
          <w:lang w:val="en-US"/>
        </w:rPr>
        <w:t xml:space="preserve"> </w:t>
      </w:r>
      <w:r>
        <w:tab/>
      </w:r>
      <w:r w:rsidRPr="3C7507F0" w:rsidR="00A24301">
        <w:rPr>
          <w:rFonts w:cs="Calibri" w:cstheme="minorAscii"/>
          <w:color w:val="auto"/>
          <w:sz w:val="24"/>
          <w:szCs w:val="24"/>
          <w:lang w:val="en-US"/>
        </w:rPr>
        <w:t xml:space="preserve">Describe any warehousing services provided to customers after the sale. Provide a list of customer names and codes that receive warehousing services, including the name and location of the warehouse used. State whether the warehouse </w:t>
      </w:r>
      <w:r w:rsidRPr="3C7507F0" w:rsidR="00A24301">
        <w:rPr>
          <w:rFonts w:cs="Calibri" w:cstheme="minorAscii"/>
          <w:color w:val="auto"/>
          <w:sz w:val="24"/>
          <w:szCs w:val="24"/>
          <w:lang w:val="en-US"/>
        </w:rPr>
        <w:t xml:space="preserve">is </w:t>
      </w:r>
      <w:r w:rsidRPr="3C7507F0" w:rsidR="00A24301">
        <w:rPr>
          <w:rFonts w:cs="Calibri" w:cstheme="minorAscii"/>
          <w:color w:val="auto"/>
          <w:sz w:val="24"/>
          <w:szCs w:val="24"/>
          <w:lang w:val="en-US"/>
        </w:rPr>
        <w:t>operated</w:t>
      </w:r>
      <w:r w:rsidRPr="3C7507F0" w:rsidR="00A24301">
        <w:rPr>
          <w:rFonts w:cs="Calibri" w:cstheme="minorAscii"/>
          <w:color w:val="auto"/>
          <w:sz w:val="24"/>
          <w:szCs w:val="24"/>
          <w:lang w:val="en-US"/>
        </w:rPr>
        <w:t xml:space="preserve"> by a separate entity that is affiliated with you and describe the nature of the affiliation. Provide a copy of the contract or </w:t>
      </w:r>
      <w:r w:rsidRPr="3C7507F0" w:rsidR="00A24301">
        <w:rPr>
          <w:rFonts w:cs="Calibri" w:cstheme="minorAscii"/>
          <w:color w:val="auto"/>
          <w:sz w:val="24"/>
          <w:szCs w:val="24"/>
          <w:lang w:val="en-US"/>
        </w:rPr>
        <w:t>another</w:t>
      </w:r>
      <w:r w:rsidRPr="3C7507F0" w:rsidR="00A24301">
        <w:rPr>
          <w:rFonts w:cs="Calibri" w:cstheme="minorAscii"/>
          <w:color w:val="auto"/>
          <w:sz w:val="24"/>
          <w:szCs w:val="24"/>
          <w:lang w:val="en-US"/>
        </w:rPr>
        <w:t xml:space="preserve"> evidence proving that the </w:t>
      </w:r>
      <w:r w:rsidRPr="3C7507F0" w:rsidR="00A24301">
        <w:rPr>
          <w:rFonts w:cs="Calibri" w:cstheme="minorAscii"/>
          <w:color w:val="auto"/>
          <w:sz w:val="24"/>
          <w:szCs w:val="24"/>
          <w:lang w:val="en-US"/>
        </w:rPr>
        <w:t>incurred expense</w:t>
      </w:r>
      <w:r w:rsidRPr="3C7507F0" w:rsidR="00A24301">
        <w:rPr>
          <w:rFonts w:cs="Calibri" w:cstheme="minorAscii"/>
          <w:color w:val="auto"/>
          <w:sz w:val="24"/>
          <w:szCs w:val="24"/>
          <w:lang w:val="en-US"/>
        </w:rPr>
        <w:t xml:space="preserve"> functions as a condition of sale. Describe the </w:t>
      </w:r>
      <w:r w:rsidRPr="3C7507F0" w:rsidR="00A24301">
        <w:rPr>
          <w:rFonts w:cs="Calibri" w:cstheme="minorAscii"/>
          <w:color w:val="auto"/>
          <w:sz w:val="24"/>
          <w:szCs w:val="24"/>
          <w:lang w:val="en-US"/>
        </w:rPr>
        <w:t xml:space="preserve">manner in </w:t>
      </w:r>
      <w:r w:rsidRPr="3C7507F0" w:rsidR="00A24301">
        <w:rPr>
          <w:rFonts w:cs="Calibri" w:cstheme="minorAscii"/>
          <w:color w:val="auto"/>
          <w:sz w:val="24"/>
          <w:szCs w:val="24"/>
          <w:lang w:val="en-US"/>
        </w:rPr>
        <w:t>which</w:t>
      </w:r>
      <w:r w:rsidRPr="3C7507F0" w:rsidR="00A24301">
        <w:rPr>
          <w:rFonts w:cs="Calibri" w:cstheme="minorAscii"/>
          <w:color w:val="auto"/>
          <w:sz w:val="24"/>
          <w:szCs w:val="24"/>
          <w:lang w:val="en-US"/>
        </w:rPr>
        <w:t xml:space="preserve"> you calculated the unit cost of warehousing and </w:t>
      </w:r>
      <w:r w:rsidRPr="3C7507F0" w:rsidR="00A24301">
        <w:rPr>
          <w:rFonts w:cs="Calibri" w:cstheme="minorAscii"/>
          <w:color w:val="auto"/>
          <w:sz w:val="24"/>
          <w:szCs w:val="24"/>
          <w:lang w:val="en-US"/>
        </w:rPr>
        <w:t>submit</w:t>
      </w:r>
      <w:r w:rsidRPr="3C7507F0" w:rsidR="00A24301">
        <w:rPr>
          <w:rFonts w:cs="Calibri" w:cstheme="minorAscii"/>
          <w:color w:val="auto"/>
          <w:sz w:val="24"/>
          <w:szCs w:val="24"/>
          <w:lang w:val="en-US"/>
        </w:rPr>
        <w:t xml:space="preserve"> your worksheets as an attachment to the narrative response. If the warehouse </w:t>
      </w:r>
      <w:r w:rsidRPr="3C7507F0" w:rsidR="00A24301">
        <w:rPr>
          <w:rFonts w:cs="Calibri" w:cstheme="minorAscii"/>
          <w:color w:val="auto"/>
          <w:sz w:val="24"/>
          <w:szCs w:val="24"/>
          <w:lang w:val="en-US"/>
        </w:rPr>
        <w:t>is owned</w:t>
      </w:r>
      <w:r w:rsidRPr="3C7507F0" w:rsidR="00A24301">
        <w:rPr>
          <w:rFonts w:cs="Calibri" w:cstheme="minorAscii"/>
          <w:color w:val="auto"/>
          <w:sz w:val="24"/>
          <w:szCs w:val="24"/>
          <w:lang w:val="en-US"/>
        </w:rPr>
        <w:t xml:space="preserve"> by you or an affiliate, describe how you </w:t>
      </w:r>
      <w:r w:rsidRPr="3C7507F0" w:rsidR="00A24301">
        <w:rPr>
          <w:rFonts w:cs="Calibri" w:cstheme="minorAscii"/>
          <w:color w:val="auto"/>
          <w:sz w:val="24"/>
          <w:szCs w:val="24"/>
          <w:lang w:val="en-US"/>
        </w:rPr>
        <w:t>allocated</w:t>
      </w:r>
      <w:r w:rsidRPr="3C7507F0" w:rsidR="00A24301">
        <w:rPr>
          <w:rFonts w:cs="Calibri" w:cstheme="minorAscii"/>
          <w:color w:val="auto"/>
          <w:sz w:val="24"/>
          <w:szCs w:val="24"/>
          <w:lang w:val="en-US"/>
        </w:rPr>
        <w:t xml:space="preserve"> the cost of the warehouse operations.</w:t>
      </w:r>
    </w:p>
    <w:p w:rsidRPr="009F6502" w:rsidR="0027346B" w:rsidP="3C7507F0" w:rsidRDefault="0027346B" w14:paraId="164195EE" w14:textId="77777777">
      <w:pPr>
        <w:spacing w:after="0" w:line="240" w:lineRule="auto"/>
        <w:ind w:left="2126" w:hanging="2126"/>
        <w:jc w:val="both"/>
        <w:rPr>
          <w:rFonts w:cs="Calibri" w:cstheme="minorAscii"/>
          <w:b w:val="1"/>
          <w:bCs w:val="1"/>
          <w:color w:val="auto"/>
          <w:sz w:val="24"/>
          <w:szCs w:val="24"/>
          <w:lang w:val="en-US"/>
        </w:rPr>
      </w:pPr>
    </w:p>
    <w:p w:rsidRPr="009F6502" w:rsidR="00A24301" w:rsidP="3C7507F0" w:rsidRDefault="00A24301" w14:paraId="6D218CF2" w14:textId="77777777">
      <w:pPr>
        <w:spacing w:after="0" w:line="240" w:lineRule="auto"/>
        <w:ind w:left="2126" w:hanging="2126"/>
        <w:jc w:val="both"/>
        <w:rPr>
          <w:rFonts w:cs="Calibri" w:cstheme="minorAscii"/>
          <w:b w:val="1"/>
          <w:bCs w:val="1"/>
          <w:color w:val="auto"/>
          <w:sz w:val="24"/>
          <w:szCs w:val="24"/>
          <w:lang w:val="en-US"/>
        </w:rPr>
      </w:pPr>
      <w:r w:rsidRPr="3C7507F0" w:rsidR="00A24301">
        <w:rPr>
          <w:rFonts w:cs="Calibri" w:cstheme="minorAscii"/>
          <w:b w:val="1"/>
          <w:bCs w:val="1"/>
          <w:color w:val="auto"/>
          <w:sz w:val="24"/>
          <w:szCs w:val="24"/>
          <w:lang w:val="en-US"/>
        </w:rPr>
        <w:t xml:space="preserve">FIELD NUMBER </w:t>
      </w:r>
      <w:r w:rsidRPr="3C7507F0" w:rsidR="00E6741D">
        <w:rPr>
          <w:rFonts w:cs="Calibri" w:cstheme="minorAscii"/>
          <w:b w:val="1"/>
          <w:bCs w:val="1"/>
          <w:color w:val="auto"/>
          <w:sz w:val="24"/>
          <w:szCs w:val="24"/>
          <w:lang w:val="en-US"/>
        </w:rPr>
        <w:t>38</w:t>
      </w:r>
      <w:r w:rsidRPr="3C7507F0" w:rsidR="00A24301">
        <w:rPr>
          <w:rFonts w:cs="Calibri" w:cstheme="minorAscii"/>
          <w:b w:val="1"/>
          <w:bCs w:val="1"/>
          <w:color w:val="auto"/>
          <w:sz w:val="24"/>
          <w:szCs w:val="24"/>
          <w:lang w:val="en-US"/>
        </w:rPr>
        <w:t>.0:</w:t>
      </w:r>
      <w:r>
        <w:tab/>
      </w:r>
      <w:r w:rsidRPr="3C7507F0" w:rsidR="00A24301">
        <w:rPr>
          <w:rFonts w:cs="Calibri" w:cstheme="minorAscii"/>
          <w:b w:val="1"/>
          <w:bCs w:val="1"/>
          <w:color w:val="auto"/>
          <w:sz w:val="24"/>
          <w:szCs w:val="24"/>
          <w:lang w:val="en-US"/>
        </w:rPr>
        <w:t>Advertising Expenses</w:t>
      </w:r>
      <w:r w:rsidRPr="3C7507F0" w:rsidR="0042722A">
        <w:rPr>
          <w:rFonts w:cs="Calibri" w:cstheme="minorAscii"/>
          <w:b w:val="1"/>
          <w:bCs w:val="1"/>
          <w:color w:val="auto"/>
          <w:sz w:val="24"/>
          <w:szCs w:val="24"/>
          <w:lang w:val="en-US"/>
        </w:rPr>
        <w:t xml:space="preserve"> per Unit</w:t>
      </w:r>
      <w:r w:rsidRPr="3C7507F0" w:rsidR="00DF5298">
        <w:rPr>
          <w:rFonts w:cs="Calibri" w:cstheme="minorAscii"/>
          <w:b w:val="1"/>
          <w:bCs w:val="1"/>
          <w:color w:val="auto"/>
          <w:sz w:val="24"/>
          <w:szCs w:val="24"/>
          <w:lang w:val="en-US"/>
        </w:rPr>
        <w:t xml:space="preserve"> (currency/</w:t>
      </w:r>
      <w:r w:rsidRPr="3C7507F0" w:rsidR="004F76A9">
        <w:rPr>
          <w:rFonts w:cs="Calibri" w:cstheme="minorAscii"/>
          <w:b w:val="1"/>
          <w:bCs w:val="1"/>
          <w:color w:val="auto"/>
          <w:sz w:val="24"/>
          <w:szCs w:val="24"/>
          <w:lang w:val="en-US"/>
        </w:rPr>
        <w:t>unit</w:t>
      </w:r>
      <w:r w:rsidRPr="3C7507F0" w:rsidR="00DF5298">
        <w:rPr>
          <w:rFonts w:cs="Calibri" w:cstheme="minorAscii"/>
          <w:b w:val="1"/>
          <w:bCs w:val="1"/>
          <w:color w:val="auto"/>
          <w:sz w:val="24"/>
          <w:szCs w:val="24"/>
          <w:lang w:val="en-US"/>
        </w:rPr>
        <w:t>)</w:t>
      </w:r>
    </w:p>
    <w:p w:rsidRPr="009F6502" w:rsidR="00A24301" w:rsidP="3C7507F0" w:rsidRDefault="00A24301" w14:paraId="3B2916AD" w14:textId="77777777">
      <w:pPr>
        <w:spacing w:after="0" w:line="240" w:lineRule="auto"/>
        <w:ind w:left="2126" w:hanging="2126"/>
        <w:jc w:val="both"/>
        <w:rPr>
          <w:rFonts w:cs="Calibri" w:cstheme="minorAscii"/>
          <w:b w:val="1"/>
          <w:bCs w:val="1"/>
          <w:color w:val="auto"/>
          <w:sz w:val="24"/>
          <w:szCs w:val="24"/>
          <w:lang w:val="en-US"/>
        </w:rPr>
      </w:pPr>
    </w:p>
    <w:p w:rsidRPr="009F6502" w:rsidR="00A24301" w:rsidP="3C7507F0" w:rsidRDefault="00A24301" w14:paraId="3257C0F1" w14:textId="77777777">
      <w:pPr>
        <w:spacing w:after="0" w:line="240" w:lineRule="auto"/>
        <w:ind w:left="2126" w:hanging="2126"/>
        <w:jc w:val="both"/>
        <w:rPr>
          <w:rFonts w:cs="Calibri" w:cstheme="minorAscii"/>
          <w:color w:val="auto"/>
          <w:sz w:val="24"/>
          <w:szCs w:val="24"/>
          <w:lang w:val="en-US"/>
        </w:rPr>
      </w:pPr>
      <w:r w:rsidRPr="3C7507F0" w:rsidR="00A24301">
        <w:rPr>
          <w:rFonts w:cs="Calibri" w:cstheme="minorAscii"/>
          <w:color w:val="auto"/>
          <w:sz w:val="24"/>
          <w:szCs w:val="24"/>
          <w:lang w:val="en-US"/>
        </w:rPr>
        <w:t>Field Name:</w:t>
      </w:r>
      <w:r>
        <w:tab/>
      </w:r>
      <w:r w:rsidRPr="3C7507F0" w:rsidR="00A24301">
        <w:rPr>
          <w:rFonts w:cs="Calibri" w:cstheme="minorAscii"/>
          <w:color w:val="auto"/>
          <w:sz w:val="24"/>
          <w:szCs w:val="24"/>
          <w:lang w:val="en-US"/>
        </w:rPr>
        <w:t>EDESPROP</w:t>
      </w:r>
    </w:p>
    <w:p w:rsidRPr="009F6502" w:rsidR="00A24301" w:rsidP="3C7507F0" w:rsidRDefault="00A24301" w14:paraId="6B91AC13" w14:textId="77777777">
      <w:pPr>
        <w:spacing w:after="0" w:line="240" w:lineRule="auto"/>
        <w:ind w:left="2126" w:hanging="2126"/>
        <w:jc w:val="both"/>
        <w:rPr>
          <w:rFonts w:cs="Calibri" w:cstheme="minorAscii"/>
          <w:color w:val="auto"/>
          <w:sz w:val="24"/>
          <w:szCs w:val="24"/>
          <w:lang w:val="en-US"/>
        </w:rPr>
      </w:pPr>
    </w:p>
    <w:p w:rsidRPr="009F6502" w:rsidR="00A24301" w:rsidP="3C7507F0" w:rsidRDefault="00A24301" w14:paraId="4E833C87" w14:textId="77777777">
      <w:pPr>
        <w:ind w:left="2124" w:hanging="2124"/>
        <w:jc w:val="both"/>
        <w:rPr>
          <w:rFonts w:cs="Calibri" w:cstheme="minorAscii"/>
          <w:color w:val="auto"/>
          <w:sz w:val="24"/>
          <w:szCs w:val="24"/>
          <w:lang w:val="en-US"/>
        </w:rPr>
      </w:pPr>
      <w:r w:rsidRPr="3C7507F0" w:rsidR="00A24301">
        <w:rPr>
          <w:rFonts w:cs="Calibri" w:cstheme="minorAscii"/>
          <w:color w:val="auto"/>
          <w:sz w:val="24"/>
          <w:szCs w:val="24"/>
          <w:lang w:val="en-US"/>
        </w:rPr>
        <w:t>Description:</w:t>
      </w:r>
      <w:r>
        <w:tab/>
      </w:r>
      <w:r w:rsidRPr="3C7507F0" w:rsidR="00A24301">
        <w:rPr>
          <w:rFonts w:cs="Calibri" w:cstheme="minorAscii"/>
          <w:color w:val="auto"/>
          <w:sz w:val="24"/>
          <w:szCs w:val="24"/>
          <w:lang w:val="en-US"/>
        </w:rPr>
        <w:t>Report the unit cost of advertising spec</w:t>
      </w:r>
      <w:r w:rsidRPr="3C7507F0" w:rsidR="002E4674">
        <w:rPr>
          <w:rFonts w:cs="Calibri" w:cstheme="minorAscii"/>
          <w:color w:val="auto"/>
          <w:sz w:val="24"/>
          <w:szCs w:val="24"/>
          <w:lang w:val="en-US"/>
        </w:rPr>
        <w:t xml:space="preserve">ifically for the like product. </w:t>
      </w:r>
      <w:r w:rsidRPr="3C7507F0" w:rsidR="00A24301">
        <w:rPr>
          <w:rFonts w:cs="Calibri" w:cstheme="minorAscii"/>
          <w:color w:val="auto"/>
          <w:sz w:val="24"/>
          <w:szCs w:val="24"/>
          <w:lang w:val="en-US"/>
        </w:rPr>
        <w:t>This is the cost you incurred to advertise</w:t>
      </w:r>
      <w:r w:rsidRPr="3C7507F0" w:rsidR="002E4674">
        <w:rPr>
          <w:rFonts w:cs="Calibri" w:cstheme="minorAscii"/>
          <w:color w:val="auto"/>
          <w:sz w:val="24"/>
          <w:szCs w:val="24"/>
          <w:lang w:val="en-US"/>
        </w:rPr>
        <w:t xml:space="preserve"> </w:t>
      </w:r>
      <w:r w:rsidRPr="3C7507F0" w:rsidR="0086334B">
        <w:rPr>
          <w:rFonts w:cs="Calibri" w:cstheme="minorAscii"/>
          <w:color w:val="auto"/>
          <w:sz w:val="24"/>
          <w:szCs w:val="24"/>
          <w:lang w:val="en-US"/>
        </w:rPr>
        <w:t xml:space="preserve">the like product </w:t>
      </w:r>
      <w:r w:rsidRPr="3C7507F0" w:rsidR="002E4674">
        <w:rPr>
          <w:rFonts w:cs="Calibri" w:cstheme="minorAscii"/>
          <w:color w:val="auto"/>
          <w:sz w:val="24"/>
          <w:szCs w:val="24"/>
          <w:lang w:val="en-US"/>
        </w:rPr>
        <w:t xml:space="preserve">to your customer’s customers. Report </w:t>
      </w:r>
      <w:r w:rsidRPr="3C7507F0" w:rsidR="00A24301">
        <w:rPr>
          <w:rFonts w:cs="Calibri" w:cstheme="minorAscii"/>
          <w:color w:val="auto"/>
          <w:sz w:val="24"/>
          <w:szCs w:val="24"/>
          <w:lang w:val="en-US"/>
        </w:rPr>
        <w:t>all advertising expenses incurred to advertise to your customers as part of indirect selling expenses in fields 4</w:t>
      </w:r>
      <w:r w:rsidRPr="3C7507F0" w:rsidR="00E6741D">
        <w:rPr>
          <w:rFonts w:cs="Calibri" w:cstheme="minorAscii"/>
          <w:color w:val="auto"/>
          <w:sz w:val="24"/>
          <w:szCs w:val="24"/>
          <w:lang w:val="en-US"/>
        </w:rPr>
        <w:t>1</w:t>
      </w:r>
      <w:r w:rsidRPr="3C7507F0" w:rsidR="00A24301">
        <w:rPr>
          <w:rFonts w:cs="Calibri" w:cstheme="minorAscii"/>
          <w:color w:val="auto"/>
          <w:sz w:val="24"/>
          <w:szCs w:val="24"/>
          <w:lang w:val="en-US"/>
        </w:rPr>
        <w:t>.0 and 4</w:t>
      </w:r>
      <w:r w:rsidRPr="3C7507F0" w:rsidR="00E6741D">
        <w:rPr>
          <w:rFonts w:cs="Calibri" w:cstheme="minorAscii"/>
          <w:color w:val="auto"/>
          <w:sz w:val="24"/>
          <w:szCs w:val="24"/>
          <w:lang w:val="en-US"/>
        </w:rPr>
        <w:t>2</w:t>
      </w:r>
      <w:r w:rsidRPr="3C7507F0" w:rsidR="00A24301">
        <w:rPr>
          <w:rFonts w:cs="Calibri" w:cstheme="minorAscii"/>
          <w:color w:val="auto"/>
          <w:sz w:val="24"/>
          <w:szCs w:val="24"/>
          <w:lang w:val="en-US"/>
        </w:rPr>
        <w:t>.0.</w:t>
      </w:r>
    </w:p>
    <w:p w:rsidRPr="009F6502" w:rsidR="00A24301" w:rsidP="3C7507F0" w:rsidRDefault="00A24301" w14:paraId="1BB5E8FA" w14:textId="286A352C">
      <w:pPr>
        <w:ind w:left="2124" w:hanging="2124"/>
        <w:jc w:val="both"/>
        <w:rPr>
          <w:rFonts w:cs="Calibri" w:cstheme="minorAscii"/>
          <w:color w:val="auto"/>
          <w:sz w:val="24"/>
          <w:szCs w:val="24"/>
          <w:lang w:val="en-US"/>
        </w:rPr>
      </w:pPr>
      <w:r w:rsidRPr="3C7507F0" w:rsidR="00A24301">
        <w:rPr>
          <w:rFonts w:cs="Calibri" w:cstheme="minorAscii"/>
          <w:color w:val="auto"/>
          <w:sz w:val="24"/>
          <w:szCs w:val="24"/>
          <w:lang w:val="en-US"/>
        </w:rPr>
        <w:t>Narrative:</w:t>
      </w:r>
      <w:r>
        <w:tab/>
      </w:r>
      <w:r w:rsidRPr="3C7507F0" w:rsidR="00A24301">
        <w:rPr>
          <w:rFonts w:cs="Calibri" w:cstheme="minorAscii"/>
          <w:color w:val="auto"/>
          <w:sz w:val="24"/>
          <w:szCs w:val="24"/>
          <w:lang w:val="en-US"/>
        </w:rPr>
        <w:t>Describe separately advertising programs directed at your customers and advertising programs directed at your customer’s customer.</w:t>
      </w:r>
      <w:r w:rsidRPr="3C7507F0" w:rsidR="00C51E4A">
        <w:rPr>
          <w:rFonts w:cs="Calibri" w:cstheme="minorAscii"/>
          <w:color w:val="auto"/>
          <w:sz w:val="24"/>
          <w:szCs w:val="24"/>
          <w:lang w:val="en-US"/>
        </w:rPr>
        <w:t xml:space="preserve"> </w:t>
      </w:r>
      <w:r w:rsidRPr="3C7507F0" w:rsidR="00A24301">
        <w:rPr>
          <w:rFonts w:cs="Calibri" w:cstheme="minorAscii"/>
          <w:color w:val="auto"/>
          <w:sz w:val="24"/>
          <w:szCs w:val="24"/>
          <w:lang w:val="en-US"/>
        </w:rPr>
        <w:t xml:space="preserve">Provide separate lists of the expenses incurred for each and provide worksheets </w:t>
      </w:r>
      <w:r w:rsidRPr="3C7507F0" w:rsidR="00A24301">
        <w:rPr>
          <w:rFonts w:cs="Calibri" w:cstheme="minorAscii"/>
          <w:color w:val="auto"/>
          <w:sz w:val="24"/>
          <w:szCs w:val="24"/>
          <w:lang w:val="en-US"/>
        </w:rPr>
        <w:t>demonstrating</w:t>
      </w:r>
      <w:r w:rsidRPr="3C7507F0" w:rsidR="00A24301">
        <w:rPr>
          <w:rFonts w:cs="Calibri" w:cstheme="minorAscii"/>
          <w:color w:val="auto"/>
          <w:sz w:val="24"/>
          <w:szCs w:val="24"/>
          <w:lang w:val="en-US"/>
        </w:rPr>
        <w:t xml:space="preserve"> the allocation of the advertising to your customer’s customers.</w:t>
      </w:r>
    </w:p>
    <w:p w:rsidRPr="009F6502" w:rsidR="0027346B" w:rsidP="3C7507F0" w:rsidRDefault="0027346B" w14:paraId="2CB781CF" w14:textId="77777777">
      <w:pPr>
        <w:spacing w:after="0" w:line="240" w:lineRule="auto"/>
        <w:ind w:left="2124" w:hanging="2124"/>
        <w:jc w:val="both"/>
        <w:rPr>
          <w:rFonts w:cs="Calibri" w:cstheme="minorAscii"/>
          <w:b w:val="1"/>
          <w:bCs w:val="1"/>
          <w:color w:val="auto"/>
          <w:sz w:val="24"/>
          <w:szCs w:val="24"/>
          <w:lang w:val="en-US"/>
        </w:rPr>
      </w:pPr>
    </w:p>
    <w:p w:rsidRPr="009F6502" w:rsidR="00A24301" w:rsidP="3C7507F0" w:rsidRDefault="00A24301" w14:paraId="16FBA483" w14:textId="77777777">
      <w:pPr>
        <w:ind w:left="2124" w:hanging="2124"/>
        <w:jc w:val="both"/>
        <w:rPr>
          <w:rFonts w:cs="Calibri" w:cstheme="minorAscii"/>
          <w:b w:val="1"/>
          <w:bCs w:val="1"/>
          <w:color w:val="auto"/>
          <w:sz w:val="24"/>
          <w:szCs w:val="24"/>
          <w:lang w:val="en-US"/>
        </w:rPr>
      </w:pPr>
      <w:r w:rsidRPr="3C7507F0" w:rsidR="00A24301">
        <w:rPr>
          <w:rFonts w:cs="Calibri" w:cstheme="minorAscii"/>
          <w:b w:val="1"/>
          <w:bCs w:val="1"/>
          <w:color w:val="auto"/>
          <w:sz w:val="24"/>
          <w:szCs w:val="24"/>
          <w:lang w:val="en-US"/>
        </w:rPr>
        <w:t xml:space="preserve">FIELD NUMBER </w:t>
      </w:r>
      <w:r w:rsidRPr="3C7507F0" w:rsidR="00E6741D">
        <w:rPr>
          <w:rFonts w:cs="Calibri" w:cstheme="minorAscii"/>
          <w:b w:val="1"/>
          <w:bCs w:val="1"/>
          <w:color w:val="auto"/>
          <w:sz w:val="24"/>
          <w:szCs w:val="24"/>
          <w:lang w:val="en-US"/>
        </w:rPr>
        <w:t>39</w:t>
      </w:r>
      <w:r w:rsidRPr="3C7507F0" w:rsidR="00A24301">
        <w:rPr>
          <w:rFonts w:cs="Calibri" w:cstheme="minorAscii"/>
          <w:b w:val="1"/>
          <w:bCs w:val="1"/>
          <w:color w:val="auto"/>
          <w:sz w:val="24"/>
          <w:szCs w:val="24"/>
          <w:lang w:val="en-US"/>
        </w:rPr>
        <w:t>.0:</w:t>
      </w:r>
      <w:r>
        <w:tab/>
      </w:r>
      <w:r w:rsidRPr="3C7507F0" w:rsidR="00A24301">
        <w:rPr>
          <w:rFonts w:cs="Calibri" w:cstheme="minorAscii"/>
          <w:b w:val="1"/>
          <w:bCs w:val="1"/>
          <w:color w:val="auto"/>
          <w:sz w:val="24"/>
          <w:szCs w:val="24"/>
          <w:lang w:val="en-US"/>
        </w:rPr>
        <w:t>Technical Service Expense</w:t>
      </w:r>
      <w:r w:rsidRPr="3C7507F0" w:rsidR="0042722A">
        <w:rPr>
          <w:rFonts w:cs="Calibri" w:cstheme="minorAscii"/>
          <w:b w:val="1"/>
          <w:bCs w:val="1"/>
          <w:color w:val="auto"/>
          <w:sz w:val="24"/>
          <w:szCs w:val="24"/>
          <w:lang w:val="en-US"/>
        </w:rPr>
        <w:t xml:space="preserve"> per Unit</w:t>
      </w:r>
      <w:r w:rsidRPr="3C7507F0" w:rsidR="00DF5298">
        <w:rPr>
          <w:rFonts w:cs="Calibri" w:cstheme="minorAscii"/>
          <w:b w:val="1"/>
          <w:bCs w:val="1"/>
          <w:color w:val="auto"/>
          <w:sz w:val="24"/>
          <w:szCs w:val="24"/>
          <w:lang w:val="en-US"/>
        </w:rPr>
        <w:t xml:space="preserve"> (currency/</w:t>
      </w:r>
      <w:r w:rsidRPr="3C7507F0" w:rsidR="004F76A9">
        <w:rPr>
          <w:rFonts w:cs="Calibri" w:cstheme="minorAscii"/>
          <w:b w:val="1"/>
          <w:bCs w:val="1"/>
          <w:color w:val="auto"/>
          <w:sz w:val="24"/>
          <w:szCs w:val="24"/>
          <w:lang w:val="en-US"/>
        </w:rPr>
        <w:t>unit</w:t>
      </w:r>
      <w:r w:rsidRPr="3C7507F0" w:rsidR="00DF5298">
        <w:rPr>
          <w:rFonts w:cs="Calibri" w:cstheme="minorAscii"/>
          <w:b w:val="1"/>
          <w:bCs w:val="1"/>
          <w:color w:val="auto"/>
          <w:sz w:val="24"/>
          <w:szCs w:val="24"/>
          <w:lang w:val="en-US"/>
        </w:rPr>
        <w:t>)</w:t>
      </w:r>
    </w:p>
    <w:p w:rsidRPr="009F6502" w:rsidR="00A24301" w:rsidP="3C7507F0" w:rsidRDefault="00A24301" w14:paraId="4EE305EA" w14:textId="77777777">
      <w:pPr>
        <w:ind w:left="2124" w:hanging="2124"/>
        <w:jc w:val="both"/>
        <w:rPr>
          <w:rFonts w:cs="Calibri" w:cstheme="minorAscii"/>
          <w:color w:val="auto"/>
          <w:sz w:val="24"/>
          <w:szCs w:val="24"/>
          <w:lang w:val="en-US"/>
        </w:rPr>
      </w:pPr>
      <w:r w:rsidRPr="3C7507F0" w:rsidR="00A24301">
        <w:rPr>
          <w:rFonts w:cs="Calibri" w:cstheme="minorAscii"/>
          <w:color w:val="auto"/>
          <w:sz w:val="24"/>
          <w:szCs w:val="24"/>
          <w:lang w:val="en-US"/>
        </w:rPr>
        <w:t>Field Name:</w:t>
      </w:r>
      <w:r>
        <w:tab/>
      </w:r>
      <w:r w:rsidRPr="3C7507F0" w:rsidR="00A24301">
        <w:rPr>
          <w:rFonts w:cs="Calibri" w:cstheme="minorAscii"/>
          <w:color w:val="auto"/>
          <w:sz w:val="24"/>
          <w:szCs w:val="24"/>
          <w:lang w:val="en-US"/>
        </w:rPr>
        <w:t>EDESPASS</w:t>
      </w:r>
    </w:p>
    <w:p w:rsidRPr="009F6502" w:rsidR="00A24301" w:rsidP="3C7507F0" w:rsidRDefault="00A24301" w14:paraId="7666B10E" w14:textId="3B469C36">
      <w:pPr>
        <w:ind w:left="2124" w:hanging="2124"/>
        <w:jc w:val="both"/>
        <w:rPr>
          <w:rFonts w:cs="Calibri" w:cstheme="minorAscii"/>
          <w:color w:val="auto"/>
          <w:sz w:val="24"/>
          <w:szCs w:val="24"/>
          <w:lang w:val="en-US"/>
        </w:rPr>
      </w:pPr>
      <w:r w:rsidRPr="3C7507F0" w:rsidR="00A24301">
        <w:rPr>
          <w:rFonts w:cs="Calibri" w:cstheme="minorAscii"/>
          <w:color w:val="auto"/>
          <w:sz w:val="24"/>
          <w:szCs w:val="24"/>
          <w:lang w:val="en-US"/>
        </w:rPr>
        <w:t>Description:</w:t>
      </w:r>
      <w:r>
        <w:tab/>
      </w:r>
      <w:r w:rsidRPr="3C7507F0" w:rsidR="00A24301">
        <w:rPr>
          <w:rFonts w:cs="Calibri" w:cstheme="minorAscii"/>
          <w:color w:val="auto"/>
          <w:sz w:val="24"/>
          <w:szCs w:val="24"/>
          <w:lang w:val="en-US"/>
        </w:rPr>
        <w:t xml:space="preserve">Report the unit cost of </w:t>
      </w:r>
      <w:r w:rsidRPr="3C7507F0" w:rsidR="00A24301">
        <w:rPr>
          <w:rFonts w:cs="Calibri" w:cstheme="minorAscii"/>
          <w:color w:val="auto"/>
          <w:sz w:val="24"/>
          <w:szCs w:val="24"/>
          <w:lang w:val="en-US"/>
        </w:rPr>
        <w:t>technical services</w:t>
      </w:r>
      <w:r w:rsidRPr="3C7507F0" w:rsidR="00A24301">
        <w:rPr>
          <w:rFonts w:cs="Calibri" w:cstheme="minorAscii"/>
          <w:color w:val="auto"/>
          <w:sz w:val="24"/>
          <w:szCs w:val="24"/>
          <w:lang w:val="en-US"/>
        </w:rPr>
        <w:t>.</w:t>
      </w:r>
      <w:r w:rsidRPr="3C7507F0" w:rsidR="00C51E4A">
        <w:rPr>
          <w:rFonts w:cs="Calibri" w:cstheme="minorAscii"/>
          <w:color w:val="auto"/>
          <w:sz w:val="24"/>
          <w:szCs w:val="24"/>
          <w:lang w:val="en-US"/>
        </w:rPr>
        <w:t xml:space="preserve"> </w:t>
      </w:r>
      <w:r w:rsidRPr="3C7507F0" w:rsidR="00A24301">
        <w:rPr>
          <w:rFonts w:cs="Calibri" w:cstheme="minorAscii"/>
          <w:color w:val="auto"/>
          <w:sz w:val="24"/>
          <w:szCs w:val="24"/>
          <w:lang w:val="en-US"/>
        </w:rPr>
        <w:t>I</w:t>
      </w:r>
      <w:r w:rsidRPr="3C7507F0" w:rsidR="00C02C50">
        <w:rPr>
          <w:rFonts w:cs="Calibri" w:cstheme="minorAscii"/>
          <w:color w:val="auto"/>
          <w:sz w:val="24"/>
          <w:szCs w:val="24"/>
          <w:lang w:val="en-US"/>
        </w:rPr>
        <w:t>nclude only the direct expense minus the</w:t>
      </w:r>
      <w:r w:rsidRPr="3C7507F0" w:rsidR="00A24301">
        <w:rPr>
          <w:rFonts w:cs="Calibri" w:cstheme="minorAscii"/>
          <w:color w:val="auto"/>
          <w:sz w:val="24"/>
          <w:szCs w:val="24"/>
          <w:lang w:val="en-US"/>
        </w:rPr>
        <w:t xml:space="preserve"> reimbursement received from the customer.</w:t>
      </w:r>
      <w:r w:rsidRPr="3C7507F0" w:rsidR="00C51E4A">
        <w:rPr>
          <w:rFonts w:cs="Calibri" w:cstheme="minorAscii"/>
          <w:color w:val="auto"/>
          <w:sz w:val="24"/>
          <w:szCs w:val="24"/>
          <w:lang w:val="en-US"/>
        </w:rPr>
        <w:t xml:space="preserve"> </w:t>
      </w:r>
      <w:r w:rsidRPr="3C7507F0" w:rsidR="00A24301">
        <w:rPr>
          <w:rFonts w:cs="Calibri" w:cstheme="minorAscii"/>
          <w:color w:val="auto"/>
          <w:sz w:val="24"/>
          <w:szCs w:val="24"/>
          <w:lang w:val="en-US"/>
        </w:rPr>
        <w:t>Report</w:t>
      </w:r>
      <w:r w:rsidRPr="3C7507F0" w:rsidR="00A24301">
        <w:rPr>
          <w:rFonts w:cs="Calibri" w:cstheme="minorAscii"/>
          <w:color w:val="auto"/>
          <w:sz w:val="24"/>
          <w:szCs w:val="24"/>
          <w:lang w:val="en-US"/>
        </w:rPr>
        <w:t xml:space="preserve"> indirect technical service expenses as part of indirect selling expenses in fields 4</w:t>
      </w:r>
      <w:r w:rsidRPr="3C7507F0" w:rsidR="00E6741D">
        <w:rPr>
          <w:rFonts w:cs="Calibri" w:cstheme="minorAscii"/>
          <w:color w:val="auto"/>
          <w:sz w:val="24"/>
          <w:szCs w:val="24"/>
          <w:lang w:val="en-US"/>
        </w:rPr>
        <w:t>1</w:t>
      </w:r>
      <w:r w:rsidRPr="3C7507F0" w:rsidR="00A24301">
        <w:rPr>
          <w:rFonts w:cs="Calibri" w:cstheme="minorAscii"/>
          <w:color w:val="auto"/>
          <w:sz w:val="24"/>
          <w:szCs w:val="24"/>
          <w:lang w:val="en-US"/>
        </w:rPr>
        <w:t>.0 and 4</w:t>
      </w:r>
      <w:r w:rsidRPr="3C7507F0" w:rsidR="00E6741D">
        <w:rPr>
          <w:rFonts w:cs="Calibri" w:cstheme="minorAscii"/>
          <w:color w:val="auto"/>
          <w:sz w:val="24"/>
          <w:szCs w:val="24"/>
          <w:lang w:val="en-US"/>
        </w:rPr>
        <w:t>2</w:t>
      </w:r>
      <w:r w:rsidRPr="3C7507F0" w:rsidR="00A24301">
        <w:rPr>
          <w:rFonts w:cs="Calibri" w:cstheme="minorAscii"/>
          <w:color w:val="auto"/>
          <w:sz w:val="24"/>
          <w:szCs w:val="24"/>
          <w:lang w:val="en-US"/>
        </w:rPr>
        <w:t>.0.</w:t>
      </w:r>
    </w:p>
    <w:p w:rsidRPr="009F6502" w:rsidR="00A24301" w:rsidP="3C7507F0" w:rsidRDefault="00A24301" w14:paraId="5CA35820" w14:textId="77777777">
      <w:pPr>
        <w:ind w:left="2124" w:hanging="2124"/>
        <w:jc w:val="both"/>
        <w:rPr>
          <w:rFonts w:cs="Calibri" w:cstheme="minorAscii"/>
          <w:color w:val="auto"/>
          <w:sz w:val="24"/>
          <w:szCs w:val="24"/>
          <w:lang w:val="en-US"/>
        </w:rPr>
      </w:pPr>
      <w:r w:rsidRPr="3C7507F0" w:rsidR="00A24301">
        <w:rPr>
          <w:rFonts w:cs="Calibri" w:cstheme="minorAscii"/>
          <w:color w:val="auto"/>
          <w:sz w:val="24"/>
          <w:szCs w:val="24"/>
          <w:lang w:val="en-US"/>
        </w:rPr>
        <w:t>Narrative:</w:t>
      </w:r>
      <w:r>
        <w:tab/>
      </w:r>
      <w:r w:rsidRPr="3C7507F0" w:rsidR="00A24301">
        <w:rPr>
          <w:rFonts w:cs="Calibri" w:cstheme="minorAscii"/>
          <w:color w:val="auto"/>
          <w:sz w:val="24"/>
          <w:szCs w:val="24"/>
          <w:lang w:val="en-US"/>
        </w:rPr>
        <w:t xml:space="preserve">Describe the technical services provided, that </w:t>
      </w:r>
      <w:r w:rsidRPr="3C7507F0" w:rsidR="00A24301">
        <w:rPr>
          <w:rFonts w:cs="Calibri" w:cstheme="minorAscii"/>
          <w:color w:val="auto"/>
          <w:sz w:val="24"/>
          <w:szCs w:val="24"/>
          <w:lang w:val="en-US"/>
        </w:rPr>
        <w:t>directly relate</w:t>
      </w:r>
      <w:r w:rsidRPr="3C7507F0" w:rsidR="006E7A35">
        <w:rPr>
          <w:rFonts w:cs="Calibri" w:cstheme="minorAscii"/>
          <w:color w:val="auto"/>
          <w:sz w:val="24"/>
          <w:szCs w:val="24"/>
          <w:lang w:val="en-US"/>
        </w:rPr>
        <w:t xml:space="preserve"> to sales of the like product. </w:t>
      </w:r>
      <w:r w:rsidRPr="3C7507F0" w:rsidR="00A24301">
        <w:rPr>
          <w:rFonts w:cs="Calibri" w:cstheme="minorAscii"/>
          <w:color w:val="auto"/>
          <w:sz w:val="24"/>
          <w:szCs w:val="24"/>
          <w:lang w:val="en-US"/>
        </w:rPr>
        <w:t>Describe any reimbursemen</w:t>
      </w:r>
      <w:r w:rsidRPr="3C7507F0" w:rsidR="006E7A35">
        <w:rPr>
          <w:rFonts w:cs="Calibri" w:cstheme="minorAscii"/>
          <w:color w:val="auto"/>
          <w:sz w:val="24"/>
          <w:szCs w:val="24"/>
          <w:lang w:val="en-US"/>
        </w:rPr>
        <w:t xml:space="preserve">t received for these services. </w:t>
      </w:r>
      <w:r w:rsidRPr="3C7507F0" w:rsidR="00A24301">
        <w:rPr>
          <w:rFonts w:cs="Calibri" w:cstheme="minorAscii"/>
          <w:color w:val="auto"/>
          <w:sz w:val="24"/>
          <w:szCs w:val="24"/>
          <w:lang w:val="en-US"/>
        </w:rPr>
        <w:t xml:space="preserve">Provide lists of the direct and indirect expenses incurred and </w:t>
      </w:r>
      <w:r w:rsidRPr="3C7507F0" w:rsidR="006E7A35">
        <w:rPr>
          <w:rFonts w:cs="Calibri" w:cstheme="minorAscii"/>
          <w:color w:val="auto"/>
          <w:sz w:val="24"/>
          <w:szCs w:val="24"/>
          <w:lang w:val="en-US"/>
        </w:rPr>
        <w:t xml:space="preserve">include </w:t>
      </w:r>
      <w:r w:rsidRPr="3C7507F0" w:rsidR="00A24301">
        <w:rPr>
          <w:rFonts w:cs="Calibri" w:cstheme="minorAscii"/>
          <w:color w:val="auto"/>
          <w:sz w:val="24"/>
          <w:szCs w:val="24"/>
          <w:lang w:val="en-US"/>
        </w:rPr>
        <w:t xml:space="preserve">worksheets </w:t>
      </w:r>
      <w:r w:rsidRPr="3C7507F0" w:rsidR="00A24301">
        <w:rPr>
          <w:rFonts w:cs="Calibri" w:cstheme="minorAscii"/>
          <w:color w:val="auto"/>
          <w:sz w:val="24"/>
          <w:szCs w:val="24"/>
          <w:lang w:val="en-US"/>
        </w:rPr>
        <w:t>demonstrating</w:t>
      </w:r>
      <w:r w:rsidRPr="3C7507F0" w:rsidR="00A24301">
        <w:rPr>
          <w:rFonts w:cs="Calibri" w:cstheme="minorAscii"/>
          <w:color w:val="auto"/>
          <w:sz w:val="24"/>
          <w:szCs w:val="24"/>
          <w:lang w:val="en-US"/>
        </w:rPr>
        <w:t xml:space="preserve"> the allocation of direct expense</w:t>
      </w:r>
      <w:r w:rsidRPr="3C7507F0" w:rsidR="006E7A35">
        <w:rPr>
          <w:rFonts w:cs="Calibri" w:cstheme="minorAscii"/>
          <w:color w:val="auto"/>
          <w:sz w:val="24"/>
          <w:szCs w:val="24"/>
          <w:lang w:val="en-US"/>
        </w:rPr>
        <w:t>s</w:t>
      </w:r>
      <w:r w:rsidRPr="3C7507F0" w:rsidR="00A24301">
        <w:rPr>
          <w:rFonts w:cs="Calibri" w:cstheme="minorAscii"/>
          <w:color w:val="auto"/>
          <w:sz w:val="24"/>
          <w:szCs w:val="24"/>
          <w:lang w:val="en-US"/>
        </w:rPr>
        <w:t xml:space="preserve"> to each sale of the like product.</w:t>
      </w:r>
    </w:p>
    <w:p w:rsidRPr="009F6502" w:rsidR="0027346B" w:rsidP="3C7507F0" w:rsidRDefault="0027346B" w14:paraId="0178AF27" w14:textId="77777777">
      <w:pPr>
        <w:spacing w:after="0" w:line="240" w:lineRule="auto"/>
        <w:rPr>
          <w:rFonts w:cs="Calibri" w:cstheme="minorAscii"/>
          <w:b w:val="1"/>
          <w:bCs w:val="1"/>
          <w:color w:val="auto"/>
          <w:sz w:val="24"/>
          <w:szCs w:val="24"/>
          <w:lang w:val="en-US"/>
        </w:rPr>
      </w:pPr>
    </w:p>
    <w:p w:rsidRPr="009F6502" w:rsidR="00A24301" w:rsidP="3C7507F0" w:rsidRDefault="0027346B" w14:paraId="0DE41163" w14:textId="77777777">
      <w:pPr>
        <w:rPr>
          <w:rFonts w:cs="Calibri" w:cstheme="minorAscii"/>
          <w:b w:val="1"/>
          <w:bCs w:val="1"/>
          <w:color w:val="auto"/>
          <w:sz w:val="24"/>
          <w:szCs w:val="24"/>
          <w:lang w:val="en-US"/>
        </w:rPr>
      </w:pPr>
      <w:r w:rsidRPr="3C7507F0" w:rsidR="0027346B">
        <w:rPr>
          <w:rFonts w:cs="Calibri" w:cstheme="minorAscii"/>
          <w:b w:val="1"/>
          <w:bCs w:val="1"/>
          <w:color w:val="auto"/>
          <w:sz w:val="24"/>
          <w:szCs w:val="24"/>
          <w:lang w:val="en-US"/>
        </w:rPr>
        <w:t>FIELD NUMER</w:t>
      </w:r>
      <w:r w:rsidRPr="3C7507F0" w:rsidR="00A24301">
        <w:rPr>
          <w:rFonts w:cs="Calibri" w:cstheme="minorAscii"/>
          <w:b w:val="1"/>
          <w:bCs w:val="1"/>
          <w:color w:val="auto"/>
          <w:sz w:val="24"/>
          <w:szCs w:val="24"/>
          <w:lang w:val="en-US"/>
        </w:rPr>
        <w:t xml:space="preserve"> </w:t>
      </w:r>
      <w:r w:rsidRPr="3C7507F0" w:rsidR="00A24301">
        <w:rPr>
          <w:rFonts w:cs="Calibri" w:cstheme="minorAscii"/>
          <w:b w:val="1"/>
          <w:bCs w:val="1"/>
          <w:color w:val="auto"/>
          <w:sz w:val="24"/>
          <w:szCs w:val="24"/>
          <w:lang w:val="en-US"/>
        </w:rPr>
        <w:t>4</w:t>
      </w:r>
      <w:r w:rsidRPr="3C7507F0" w:rsidR="00E6741D">
        <w:rPr>
          <w:rFonts w:cs="Calibri" w:cstheme="minorAscii"/>
          <w:b w:val="1"/>
          <w:bCs w:val="1"/>
          <w:color w:val="auto"/>
          <w:sz w:val="24"/>
          <w:szCs w:val="24"/>
          <w:lang w:val="en-US"/>
        </w:rPr>
        <w:t>0</w:t>
      </w:r>
      <w:r w:rsidRPr="3C7507F0" w:rsidR="00A24301">
        <w:rPr>
          <w:rFonts w:cs="Calibri" w:cstheme="minorAscii"/>
          <w:b w:val="1"/>
          <w:bCs w:val="1"/>
          <w:color w:val="auto"/>
          <w:sz w:val="24"/>
          <w:szCs w:val="24"/>
          <w:lang w:val="en-US"/>
        </w:rPr>
        <w:t>.(</w:t>
      </w:r>
      <w:r w:rsidRPr="3C7507F0" w:rsidR="00A24301">
        <w:rPr>
          <w:rFonts w:cs="Calibri" w:cstheme="minorAscii"/>
          <w:b w:val="1"/>
          <w:bCs w:val="1"/>
          <w:color w:val="auto"/>
          <w:sz w:val="24"/>
          <w:szCs w:val="24"/>
          <w:lang w:val="en-US"/>
        </w:rPr>
        <w:t>1-n):</w:t>
      </w:r>
      <w:r>
        <w:tab/>
      </w:r>
      <w:r w:rsidRPr="3C7507F0" w:rsidR="00A24301">
        <w:rPr>
          <w:rFonts w:cs="Calibri" w:cstheme="minorAscii"/>
          <w:b w:val="1"/>
          <w:bCs w:val="1"/>
          <w:color w:val="auto"/>
          <w:sz w:val="24"/>
          <w:szCs w:val="24"/>
          <w:lang w:val="en-US"/>
        </w:rPr>
        <w:t>Other Direct Selling Expenses</w:t>
      </w:r>
      <w:r w:rsidRPr="3C7507F0" w:rsidR="0042722A">
        <w:rPr>
          <w:rFonts w:cs="Calibri" w:cstheme="minorAscii"/>
          <w:b w:val="1"/>
          <w:bCs w:val="1"/>
          <w:color w:val="auto"/>
          <w:sz w:val="24"/>
          <w:szCs w:val="24"/>
          <w:lang w:val="en-US"/>
        </w:rPr>
        <w:t xml:space="preserve"> per Unit</w:t>
      </w:r>
      <w:r w:rsidRPr="3C7507F0" w:rsidR="00DF5298">
        <w:rPr>
          <w:rFonts w:cs="Calibri" w:cstheme="minorAscii"/>
          <w:b w:val="1"/>
          <w:bCs w:val="1"/>
          <w:color w:val="auto"/>
          <w:sz w:val="24"/>
          <w:szCs w:val="24"/>
          <w:lang w:val="en-US"/>
        </w:rPr>
        <w:t xml:space="preserve"> (currency/</w:t>
      </w:r>
      <w:r w:rsidRPr="3C7507F0" w:rsidR="004F76A9">
        <w:rPr>
          <w:rFonts w:cs="Calibri" w:cstheme="minorAscii"/>
          <w:b w:val="1"/>
          <w:bCs w:val="1"/>
          <w:color w:val="auto"/>
          <w:sz w:val="24"/>
          <w:szCs w:val="24"/>
          <w:lang w:val="en-US"/>
        </w:rPr>
        <w:t>unit</w:t>
      </w:r>
      <w:r w:rsidRPr="3C7507F0" w:rsidR="00DF5298">
        <w:rPr>
          <w:rFonts w:cs="Calibri" w:cstheme="minorAscii"/>
          <w:b w:val="1"/>
          <w:bCs w:val="1"/>
          <w:color w:val="auto"/>
          <w:sz w:val="24"/>
          <w:szCs w:val="24"/>
          <w:lang w:val="en-US"/>
        </w:rPr>
        <w:t>)</w:t>
      </w:r>
    </w:p>
    <w:p w:rsidRPr="009F6502" w:rsidR="00A24301" w:rsidP="3C7507F0" w:rsidRDefault="00A24301" w14:paraId="017BA882" w14:textId="77777777">
      <w:pPr>
        <w:ind w:left="2124" w:hanging="2124"/>
        <w:jc w:val="both"/>
        <w:rPr>
          <w:rFonts w:cs="Calibri" w:cstheme="minorAscii"/>
          <w:color w:val="auto"/>
          <w:sz w:val="24"/>
          <w:szCs w:val="24"/>
          <w:lang w:val="en-US"/>
        </w:rPr>
      </w:pPr>
      <w:r w:rsidRPr="3C7507F0" w:rsidR="00A24301">
        <w:rPr>
          <w:rFonts w:cs="Calibri" w:cstheme="minorAscii"/>
          <w:color w:val="auto"/>
          <w:sz w:val="24"/>
          <w:szCs w:val="24"/>
          <w:lang w:val="en-US"/>
        </w:rPr>
        <w:t>Field Name:</w:t>
      </w:r>
      <w:r>
        <w:tab/>
      </w:r>
      <w:r w:rsidRPr="3C7507F0" w:rsidR="00A24301">
        <w:rPr>
          <w:rFonts w:cs="Calibri" w:cstheme="minorAscii"/>
          <w:color w:val="auto"/>
          <w:sz w:val="24"/>
          <w:szCs w:val="24"/>
          <w:lang w:val="en-US"/>
        </w:rPr>
        <w:t>EDESPODIR (1-n)</w:t>
      </w:r>
    </w:p>
    <w:p w:rsidRPr="009F6502" w:rsidR="00A24301" w:rsidP="3C7507F0" w:rsidRDefault="00A24301" w14:paraId="7FFC4246" w14:textId="75F3EDF6">
      <w:pPr>
        <w:ind w:left="2124" w:hanging="2124"/>
        <w:jc w:val="both"/>
        <w:rPr>
          <w:rFonts w:cs="Calibri" w:cstheme="minorAscii"/>
          <w:color w:val="auto"/>
          <w:sz w:val="24"/>
          <w:szCs w:val="24"/>
          <w:lang w:val="en-US"/>
        </w:rPr>
      </w:pPr>
      <w:r w:rsidRPr="3C7507F0" w:rsidR="00A24301">
        <w:rPr>
          <w:rFonts w:cs="Calibri" w:cstheme="minorAscii"/>
          <w:color w:val="auto"/>
          <w:sz w:val="24"/>
          <w:szCs w:val="24"/>
          <w:lang w:val="en-US"/>
        </w:rPr>
        <w:t>Description:</w:t>
      </w:r>
      <w:r>
        <w:tab/>
      </w:r>
      <w:r w:rsidRPr="3C7507F0" w:rsidR="00A24301">
        <w:rPr>
          <w:rFonts w:cs="Calibri" w:cstheme="minorAscii"/>
          <w:color w:val="auto"/>
          <w:sz w:val="24"/>
          <w:szCs w:val="24"/>
          <w:lang w:val="en-US"/>
        </w:rPr>
        <w:t xml:space="preserve">Report the unit cost of other direct selling expenses you incurred </w:t>
      </w:r>
      <w:r w:rsidRPr="3C7507F0" w:rsidR="00F14E0C">
        <w:rPr>
          <w:rFonts w:cs="Calibri" w:cstheme="minorAscii"/>
          <w:color w:val="auto"/>
          <w:sz w:val="24"/>
          <w:szCs w:val="24"/>
          <w:lang w:val="en-US"/>
        </w:rPr>
        <w:t>in the</w:t>
      </w:r>
      <w:r w:rsidRPr="3C7507F0" w:rsidR="00A24301">
        <w:rPr>
          <w:rFonts w:cs="Calibri" w:cstheme="minorAscii"/>
          <w:color w:val="auto"/>
          <w:sz w:val="24"/>
          <w:szCs w:val="24"/>
          <w:lang w:val="en-US"/>
        </w:rPr>
        <w:t xml:space="preserve"> sales of the like product which </w:t>
      </w:r>
      <w:r w:rsidRPr="3C7507F0" w:rsidR="00A24301">
        <w:rPr>
          <w:rFonts w:cs="Calibri" w:cstheme="minorAscii"/>
          <w:color w:val="auto"/>
          <w:sz w:val="24"/>
          <w:szCs w:val="24"/>
          <w:lang w:val="en-US"/>
        </w:rPr>
        <w:t>are not reported</w:t>
      </w:r>
      <w:r w:rsidRPr="3C7507F0" w:rsidR="00A24301">
        <w:rPr>
          <w:rFonts w:cs="Calibri" w:cstheme="minorAscii"/>
          <w:color w:val="auto"/>
          <w:sz w:val="24"/>
          <w:szCs w:val="24"/>
          <w:lang w:val="en-US"/>
        </w:rPr>
        <w:t xml:space="preserve"> in other fields.</w:t>
      </w:r>
      <w:r w:rsidRPr="3C7507F0" w:rsidR="00C51E4A">
        <w:rPr>
          <w:rFonts w:cs="Calibri" w:cstheme="minorAscii"/>
          <w:color w:val="auto"/>
          <w:sz w:val="24"/>
          <w:szCs w:val="24"/>
          <w:lang w:val="en-US"/>
        </w:rPr>
        <w:t xml:space="preserve"> </w:t>
      </w:r>
      <w:r w:rsidRPr="3C7507F0" w:rsidR="00A24301">
        <w:rPr>
          <w:rFonts w:cs="Calibri" w:cstheme="minorAscii"/>
          <w:color w:val="auto"/>
          <w:sz w:val="24"/>
          <w:szCs w:val="24"/>
          <w:lang w:val="en-US"/>
        </w:rPr>
        <w:t xml:space="preserve">Report each </w:t>
      </w:r>
      <w:r w:rsidRPr="3C7507F0" w:rsidR="00A24301">
        <w:rPr>
          <w:rFonts w:cs="Calibri" w:cstheme="minorAscii"/>
          <w:color w:val="auto"/>
          <w:sz w:val="24"/>
          <w:szCs w:val="24"/>
          <w:lang w:val="en-US"/>
        </w:rPr>
        <w:t>additional</w:t>
      </w:r>
      <w:r w:rsidRPr="3C7507F0" w:rsidR="00A24301">
        <w:rPr>
          <w:rFonts w:cs="Calibri" w:cstheme="minorAscii"/>
          <w:color w:val="auto"/>
          <w:sz w:val="24"/>
          <w:szCs w:val="24"/>
          <w:lang w:val="en-US"/>
        </w:rPr>
        <w:t xml:space="preserve"> direct selling expense in a separate field.</w:t>
      </w:r>
      <w:r w:rsidRPr="3C7507F0" w:rsidR="00C51E4A">
        <w:rPr>
          <w:rFonts w:cs="Calibri" w:cstheme="minorAscii"/>
          <w:color w:val="auto"/>
          <w:sz w:val="24"/>
          <w:szCs w:val="24"/>
          <w:lang w:val="en-US"/>
        </w:rPr>
        <w:t xml:space="preserve"> </w:t>
      </w:r>
      <w:r w:rsidRPr="3C7507F0" w:rsidR="00A24301">
        <w:rPr>
          <w:rFonts w:cs="Calibri" w:cstheme="minorAscii"/>
          <w:color w:val="auto"/>
          <w:sz w:val="24"/>
          <w:szCs w:val="24"/>
          <w:lang w:val="en-US"/>
        </w:rPr>
        <w:t xml:space="preserve">Include only the direct expenses incurred </w:t>
      </w:r>
      <w:r w:rsidRPr="3C7507F0" w:rsidR="00826C82">
        <w:rPr>
          <w:rFonts w:cs="Calibri" w:cstheme="minorAscii"/>
          <w:color w:val="auto"/>
          <w:sz w:val="24"/>
          <w:szCs w:val="24"/>
          <w:lang w:val="en-US"/>
        </w:rPr>
        <w:t>minus the</w:t>
      </w:r>
      <w:r w:rsidRPr="3C7507F0" w:rsidR="00A24301">
        <w:rPr>
          <w:rFonts w:cs="Calibri" w:cstheme="minorAscii"/>
          <w:color w:val="auto"/>
          <w:sz w:val="24"/>
          <w:szCs w:val="24"/>
          <w:lang w:val="en-US"/>
        </w:rPr>
        <w:t xml:space="preserve"> reimbursement received from the customer.</w:t>
      </w:r>
    </w:p>
    <w:p w:rsidRPr="009F6502" w:rsidR="00A24301" w:rsidP="3C7507F0" w:rsidRDefault="00A24301" w14:paraId="0B878516" w14:textId="66A92683">
      <w:pPr>
        <w:ind w:left="2124" w:hanging="2124"/>
        <w:jc w:val="both"/>
        <w:rPr>
          <w:rFonts w:cs="Calibri" w:cstheme="minorAscii"/>
          <w:color w:val="auto"/>
          <w:sz w:val="24"/>
          <w:szCs w:val="24"/>
          <w:lang w:val="en-US"/>
        </w:rPr>
      </w:pPr>
      <w:r w:rsidRPr="3C7507F0" w:rsidR="00A24301">
        <w:rPr>
          <w:rFonts w:cs="Calibri" w:cstheme="minorAscii"/>
          <w:color w:val="auto"/>
          <w:sz w:val="24"/>
          <w:szCs w:val="24"/>
          <w:lang w:val="en-US"/>
        </w:rPr>
        <w:t>Narrative:</w:t>
      </w:r>
      <w:r>
        <w:tab/>
      </w:r>
      <w:r w:rsidRPr="3C7507F0" w:rsidR="00A24301">
        <w:rPr>
          <w:rFonts w:cs="Calibri" w:cstheme="minorAscii"/>
          <w:color w:val="auto"/>
          <w:sz w:val="24"/>
          <w:szCs w:val="24"/>
          <w:lang w:val="en-US"/>
        </w:rPr>
        <w:t xml:space="preserve">Describe each type of direct selling expense incurred and your basis for considering it </w:t>
      </w:r>
      <w:r w:rsidRPr="3C7507F0" w:rsidR="00A24301">
        <w:rPr>
          <w:rFonts w:cs="Calibri" w:cstheme="minorAscii"/>
          <w:color w:val="auto"/>
          <w:sz w:val="24"/>
          <w:szCs w:val="24"/>
          <w:lang w:val="en-US"/>
        </w:rPr>
        <w:t>directly related</w:t>
      </w:r>
      <w:r w:rsidRPr="3C7507F0" w:rsidR="00A24301">
        <w:rPr>
          <w:rFonts w:cs="Calibri" w:cstheme="minorAscii"/>
          <w:color w:val="auto"/>
          <w:sz w:val="24"/>
          <w:szCs w:val="24"/>
          <w:lang w:val="en-US"/>
        </w:rPr>
        <w:t xml:space="preserve"> to sales of the like product.</w:t>
      </w:r>
      <w:r w:rsidRPr="3C7507F0" w:rsidR="00C51E4A">
        <w:rPr>
          <w:rFonts w:cs="Calibri" w:cstheme="minorAscii"/>
          <w:color w:val="auto"/>
          <w:sz w:val="24"/>
          <w:szCs w:val="24"/>
          <w:lang w:val="en-US"/>
        </w:rPr>
        <w:t xml:space="preserve"> </w:t>
      </w:r>
      <w:r w:rsidRPr="3C7507F0" w:rsidR="00A24301">
        <w:rPr>
          <w:rFonts w:cs="Calibri" w:cstheme="minorAscii"/>
          <w:color w:val="auto"/>
          <w:sz w:val="24"/>
          <w:szCs w:val="24"/>
          <w:lang w:val="en-US"/>
        </w:rPr>
        <w:t>Include a list of all direct and indirect expenses incurred and provide</w:t>
      </w:r>
      <w:r w:rsidRPr="3C7507F0" w:rsidR="00B13969">
        <w:rPr>
          <w:rFonts w:cs="Calibri" w:cstheme="minorAscii"/>
          <w:color w:val="auto"/>
          <w:sz w:val="24"/>
          <w:szCs w:val="24"/>
          <w:lang w:val="en-US"/>
        </w:rPr>
        <w:t xml:space="preserve"> </w:t>
      </w:r>
      <w:r w:rsidRPr="3C7507F0" w:rsidR="00A24301">
        <w:rPr>
          <w:rFonts w:cs="Calibri" w:cstheme="minorAscii"/>
          <w:color w:val="auto"/>
          <w:sz w:val="24"/>
          <w:szCs w:val="24"/>
          <w:lang w:val="en-US"/>
        </w:rPr>
        <w:t xml:space="preserve">a worksheet </w:t>
      </w:r>
      <w:r w:rsidRPr="3C7507F0" w:rsidR="00A24301">
        <w:rPr>
          <w:rFonts w:cs="Calibri" w:cstheme="minorAscii"/>
          <w:color w:val="auto"/>
          <w:sz w:val="24"/>
          <w:szCs w:val="24"/>
          <w:lang w:val="en-US"/>
        </w:rPr>
        <w:t>demonstrating</w:t>
      </w:r>
      <w:r w:rsidRPr="3C7507F0" w:rsidR="00A24301">
        <w:rPr>
          <w:rFonts w:cs="Calibri" w:cstheme="minorAscii"/>
          <w:color w:val="auto"/>
          <w:sz w:val="24"/>
          <w:szCs w:val="24"/>
          <w:lang w:val="en-US"/>
        </w:rPr>
        <w:t xml:space="preserve"> the allocation of the direct expense to each sale of the like product.</w:t>
      </w:r>
    </w:p>
    <w:p w:rsidRPr="009F6502" w:rsidR="0027346B" w:rsidP="3C7507F0" w:rsidRDefault="0027346B" w14:paraId="690957CF" w14:textId="77777777">
      <w:pPr>
        <w:spacing w:after="0" w:line="240" w:lineRule="auto"/>
        <w:ind w:left="2124" w:hanging="2124"/>
        <w:jc w:val="both"/>
        <w:rPr>
          <w:rFonts w:cs="Calibri" w:cstheme="minorAscii"/>
          <w:b w:val="1"/>
          <w:bCs w:val="1"/>
          <w:color w:val="auto"/>
          <w:sz w:val="24"/>
          <w:szCs w:val="24"/>
          <w:lang w:val="en-US"/>
        </w:rPr>
      </w:pPr>
    </w:p>
    <w:p w:rsidRPr="009F6502" w:rsidR="00A24301" w:rsidP="3C7507F0" w:rsidRDefault="00A24301" w14:paraId="267A9098" w14:textId="77777777">
      <w:pPr>
        <w:ind w:left="2832" w:hanging="2832"/>
        <w:jc w:val="both"/>
        <w:rPr>
          <w:rFonts w:cs="Calibri" w:cstheme="minorAscii"/>
          <w:b w:val="1"/>
          <w:bCs w:val="1"/>
          <w:color w:val="auto"/>
          <w:sz w:val="24"/>
          <w:szCs w:val="24"/>
          <w:lang w:val="en-US"/>
        </w:rPr>
      </w:pPr>
      <w:r w:rsidRPr="3C7507F0" w:rsidR="00A24301">
        <w:rPr>
          <w:rFonts w:cs="Calibri" w:cstheme="minorAscii"/>
          <w:b w:val="1"/>
          <w:bCs w:val="1"/>
          <w:color w:val="auto"/>
          <w:sz w:val="24"/>
          <w:szCs w:val="24"/>
          <w:lang w:val="en-US"/>
        </w:rPr>
        <w:t>FIELD NUMBER 4</w:t>
      </w:r>
      <w:r w:rsidRPr="3C7507F0" w:rsidR="00E6741D">
        <w:rPr>
          <w:rFonts w:cs="Calibri" w:cstheme="minorAscii"/>
          <w:b w:val="1"/>
          <w:bCs w:val="1"/>
          <w:color w:val="auto"/>
          <w:sz w:val="24"/>
          <w:szCs w:val="24"/>
          <w:lang w:val="en-US"/>
        </w:rPr>
        <w:t>1</w:t>
      </w:r>
      <w:r w:rsidRPr="3C7507F0" w:rsidR="00A24301">
        <w:rPr>
          <w:rFonts w:cs="Calibri" w:cstheme="minorAscii"/>
          <w:b w:val="1"/>
          <w:bCs w:val="1"/>
          <w:color w:val="auto"/>
          <w:sz w:val="24"/>
          <w:szCs w:val="24"/>
          <w:lang w:val="en-US"/>
        </w:rPr>
        <w:t>.0:</w:t>
      </w:r>
      <w:r>
        <w:tab/>
      </w:r>
      <w:r w:rsidRPr="3C7507F0" w:rsidR="00A24301">
        <w:rPr>
          <w:rFonts w:cs="Calibri" w:cstheme="minorAscii"/>
          <w:b w:val="1"/>
          <w:bCs w:val="1"/>
          <w:color w:val="auto"/>
          <w:sz w:val="24"/>
          <w:szCs w:val="24"/>
          <w:lang w:val="en-US"/>
        </w:rPr>
        <w:t>Indirect Selling Expenses</w:t>
      </w:r>
      <w:r w:rsidRPr="3C7507F0" w:rsidR="0042722A">
        <w:rPr>
          <w:rFonts w:cs="Calibri" w:cstheme="minorAscii"/>
          <w:b w:val="1"/>
          <w:bCs w:val="1"/>
          <w:color w:val="auto"/>
          <w:sz w:val="24"/>
          <w:szCs w:val="24"/>
          <w:lang w:val="en-US"/>
        </w:rPr>
        <w:t xml:space="preserve"> per Unit</w:t>
      </w:r>
      <w:r w:rsidRPr="3C7507F0" w:rsidR="00A24301">
        <w:rPr>
          <w:rFonts w:cs="Calibri" w:cstheme="minorAscii"/>
          <w:b w:val="1"/>
          <w:bCs w:val="1"/>
          <w:color w:val="auto"/>
          <w:sz w:val="24"/>
          <w:szCs w:val="24"/>
          <w:lang w:val="en-US"/>
        </w:rPr>
        <w:t xml:space="preserve"> Incurred in the </w:t>
      </w:r>
      <w:r w:rsidRPr="3C7507F0" w:rsidR="00023431">
        <w:rPr>
          <w:rFonts w:cs="Calibri" w:cstheme="minorAscii"/>
          <w:b w:val="1"/>
          <w:bCs w:val="1"/>
          <w:color w:val="auto"/>
          <w:sz w:val="24"/>
          <w:szCs w:val="24"/>
          <w:lang w:val="en-US"/>
        </w:rPr>
        <w:t xml:space="preserve">Country of </w:t>
      </w:r>
      <w:r w:rsidRPr="3C7507F0" w:rsidR="00F66541">
        <w:rPr>
          <w:rFonts w:cs="Calibri" w:cstheme="minorAscii"/>
          <w:b w:val="1"/>
          <w:bCs w:val="1"/>
          <w:color w:val="auto"/>
          <w:sz w:val="24"/>
          <w:szCs w:val="24"/>
          <w:lang w:val="en-US"/>
        </w:rPr>
        <w:t>M</w:t>
      </w:r>
      <w:r w:rsidRPr="3C7507F0" w:rsidR="00023431">
        <w:rPr>
          <w:rFonts w:cs="Calibri" w:cstheme="minorAscii"/>
          <w:b w:val="1"/>
          <w:bCs w:val="1"/>
          <w:color w:val="auto"/>
          <w:sz w:val="24"/>
          <w:szCs w:val="24"/>
          <w:lang w:val="en-US"/>
        </w:rPr>
        <w:t>anufacturing</w:t>
      </w:r>
      <w:r w:rsidRPr="3C7507F0" w:rsidR="00F66541">
        <w:rPr>
          <w:rFonts w:cs="Calibri" w:cstheme="minorAscii"/>
          <w:b w:val="1"/>
          <w:bCs w:val="1"/>
          <w:color w:val="auto"/>
          <w:sz w:val="24"/>
          <w:szCs w:val="24"/>
          <w:lang w:val="en-US"/>
        </w:rPr>
        <w:t xml:space="preserve"> </w:t>
      </w:r>
      <w:r w:rsidRPr="3C7507F0" w:rsidR="00617151">
        <w:rPr>
          <w:rFonts w:cs="Calibri" w:cstheme="minorAscii"/>
          <w:b w:val="1"/>
          <w:bCs w:val="1"/>
          <w:color w:val="auto"/>
          <w:sz w:val="24"/>
          <w:szCs w:val="24"/>
          <w:lang w:val="en-US"/>
        </w:rPr>
        <w:t>(</w:t>
      </w:r>
      <w:r w:rsidRPr="3C7507F0" w:rsidR="00DF5298">
        <w:rPr>
          <w:rFonts w:cs="Calibri" w:cstheme="minorAscii"/>
          <w:b w:val="1"/>
          <w:bCs w:val="1"/>
          <w:color w:val="auto"/>
          <w:sz w:val="24"/>
          <w:szCs w:val="24"/>
          <w:lang w:val="en-US"/>
        </w:rPr>
        <w:t>currency/</w:t>
      </w:r>
      <w:r w:rsidRPr="3C7507F0" w:rsidR="004F76A9">
        <w:rPr>
          <w:rFonts w:cs="Calibri" w:cstheme="minorAscii"/>
          <w:b w:val="1"/>
          <w:bCs w:val="1"/>
          <w:color w:val="auto"/>
          <w:sz w:val="24"/>
          <w:szCs w:val="24"/>
          <w:lang w:val="en-US"/>
        </w:rPr>
        <w:t>unit</w:t>
      </w:r>
      <w:r w:rsidRPr="3C7507F0" w:rsidR="00DF5298">
        <w:rPr>
          <w:rFonts w:cs="Calibri" w:cstheme="minorAscii"/>
          <w:b w:val="1"/>
          <w:bCs w:val="1"/>
          <w:color w:val="auto"/>
          <w:sz w:val="24"/>
          <w:szCs w:val="24"/>
          <w:lang w:val="en-US"/>
        </w:rPr>
        <w:t>)</w:t>
      </w:r>
    </w:p>
    <w:p w:rsidRPr="009F6502" w:rsidR="00A24301" w:rsidP="3C7507F0" w:rsidRDefault="00A24301" w14:paraId="4709DC61" w14:textId="77777777">
      <w:pPr>
        <w:ind w:left="2124" w:hanging="2124"/>
        <w:jc w:val="both"/>
        <w:rPr>
          <w:rFonts w:cs="Calibri" w:cstheme="minorAscii"/>
          <w:color w:val="auto"/>
          <w:sz w:val="24"/>
          <w:szCs w:val="24"/>
          <w:lang w:val="en-US"/>
        </w:rPr>
      </w:pPr>
      <w:r w:rsidRPr="3C7507F0" w:rsidR="00A24301">
        <w:rPr>
          <w:rFonts w:cs="Calibri" w:cstheme="minorAscii"/>
          <w:color w:val="auto"/>
          <w:sz w:val="24"/>
          <w:szCs w:val="24"/>
          <w:lang w:val="en-US"/>
        </w:rPr>
        <w:t>Field Name:</w:t>
      </w:r>
      <w:r>
        <w:tab/>
      </w:r>
      <w:r w:rsidRPr="3C7507F0" w:rsidR="00A24301">
        <w:rPr>
          <w:rFonts w:cs="Calibri" w:cstheme="minorAscii"/>
          <w:color w:val="auto"/>
          <w:sz w:val="24"/>
          <w:szCs w:val="24"/>
          <w:lang w:val="en-US"/>
        </w:rPr>
        <w:t>EDESPIND</w:t>
      </w:r>
    </w:p>
    <w:p w:rsidRPr="009F6502" w:rsidR="00A24301" w:rsidP="3C7507F0" w:rsidRDefault="00A24301" w14:paraId="605841D0" w14:textId="1F47E448">
      <w:pPr>
        <w:ind w:left="2124" w:hanging="2124"/>
        <w:jc w:val="both"/>
        <w:rPr>
          <w:rFonts w:cs="Calibri" w:cstheme="minorAscii"/>
          <w:color w:val="auto"/>
          <w:sz w:val="24"/>
          <w:szCs w:val="24"/>
          <w:lang w:val="en-US"/>
        </w:rPr>
      </w:pPr>
      <w:r w:rsidRPr="3C7507F0" w:rsidR="00A24301">
        <w:rPr>
          <w:rFonts w:cs="Calibri" w:cstheme="minorAscii"/>
          <w:color w:val="auto"/>
          <w:sz w:val="24"/>
          <w:szCs w:val="24"/>
          <w:lang w:val="en-US"/>
        </w:rPr>
        <w:t>Description:</w:t>
      </w:r>
      <w:r>
        <w:tab/>
      </w:r>
      <w:r w:rsidRPr="3C7507F0" w:rsidR="00A24301">
        <w:rPr>
          <w:rFonts w:cs="Calibri" w:cstheme="minorAscii"/>
          <w:color w:val="auto"/>
          <w:sz w:val="24"/>
          <w:szCs w:val="24"/>
          <w:lang w:val="en-US"/>
        </w:rPr>
        <w:t xml:space="preserve">Report the unit cost of indirect selling expenses (e.g., sales office rent and salesmen’s salaries) incurred </w:t>
      </w:r>
      <w:r w:rsidRPr="3C7507F0" w:rsidR="00A3282A">
        <w:rPr>
          <w:rFonts w:cs="Calibri" w:cstheme="minorAscii"/>
          <w:color w:val="auto"/>
          <w:sz w:val="24"/>
          <w:szCs w:val="24"/>
          <w:lang w:val="en-US"/>
        </w:rPr>
        <w:t>in the sale</w:t>
      </w:r>
      <w:r w:rsidRPr="3C7507F0" w:rsidR="00F14E0C">
        <w:rPr>
          <w:rFonts w:cs="Calibri" w:cstheme="minorAscii"/>
          <w:color w:val="auto"/>
          <w:sz w:val="24"/>
          <w:szCs w:val="24"/>
          <w:lang w:val="en-US"/>
        </w:rPr>
        <w:t>s</w:t>
      </w:r>
      <w:r w:rsidRPr="3C7507F0" w:rsidR="00A3282A">
        <w:rPr>
          <w:rFonts w:cs="Calibri" w:cstheme="minorAscii"/>
          <w:color w:val="auto"/>
          <w:sz w:val="24"/>
          <w:szCs w:val="24"/>
          <w:lang w:val="en-US"/>
        </w:rPr>
        <w:t xml:space="preserve"> of the product </w:t>
      </w:r>
      <w:r w:rsidRPr="3C7507F0" w:rsidR="00A24301">
        <w:rPr>
          <w:rFonts w:cs="Calibri" w:cstheme="minorAscii"/>
          <w:color w:val="auto"/>
          <w:sz w:val="24"/>
          <w:szCs w:val="24"/>
          <w:lang w:val="en-US"/>
        </w:rPr>
        <w:t>in the foreign market.</w:t>
      </w:r>
      <w:r w:rsidRPr="3C7507F0" w:rsidR="00C51E4A">
        <w:rPr>
          <w:rFonts w:cs="Calibri" w:cstheme="minorAscii"/>
          <w:color w:val="auto"/>
          <w:sz w:val="24"/>
          <w:szCs w:val="24"/>
          <w:lang w:val="en-US"/>
        </w:rPr>
        <w:t xml:space="preserve"> </w:t>
      </w:r>
      <w:r w:rsidRPr="3C7507F0" w:rsidR="00A24301">
        <w:rPr>
          <w:rFonts w:cs="Calibri" w:cstheme="minorAscii"/>
          <w:color w:val="auto"/>
          <w:sz w:val="24"/>
          <w:szCs w:val="24"/>
          <w:lang w:val="en-US"/>
        </w:rPr>
        <w:t xml:space="preserve">Where indirect selling expenses have </w:t>
      </w:r>
      <w:r w:rsidRPr="3C7507F0" w:rsidR="00A24301">
        <w:rPr>
          <w:rFonts w:cs="Calibri" w:cstheme="minorAscii"/>
          <w:color w:val="auto"/>
          <w:sz w:val="24"/>
          <w:szCs w:val="24"/>
          <w:lang w:val="en-US"/>
        </w:rPr>
        <w:t xml:space="preserve">been </w:t>
      </w:r>
      <w:r w:rsidRPr="3C7507F0" w:rsidR="00495ED4">
        <w:rPr>
          <w:rFonts w:cs="Calibri" w:cstheme="minorAscii"/>
          <w:color w:val="auto"/>
          <w:sz w:val="24"/>
          <w:szCs w:val="24"/>
          <w:lang w:val="en-US"/>
        </w:rPr>
        <w:t>paid</w:t>
      </w:r>
      <w:r w:rsidRPr="3C7507F0" w:rsidR="00A24301">
        <w:rPr>
          <w:rFonts w:cs="Calibri" w:cstheme="minorAscii"/>
          <w:color w:val="auto"/>
          <w:sz w:val="24"/>
          <w:szCs w:val="24"/>
          <w:lang w:val="en-US"/>
        </w:rPr>
        <w:t xml:space="preserve"> </w:t>
      </w:r>
      <w:r w:rsidRPr="3C7507F0" w:rsidR="00495ED4">
        <w:rPr>
          <w:rFonts w:cs="Calibri" w:cstheme="minorAscii"/>
          <w:color w:val="auto"/>
          <w:sz w:val="24"/>
          <w:szCs w:val="24"/>
          <w:lang w:val="en-US"/>
        </w:rPr>
        <w:t xml:space="preserve">by </w:t>
      </w:r>
      <w:r w:rsidRPr="3C7507F0" w:rsidR="00A24301">
        <w:rPr>
          <w:rFonts w:cs="Calibri" w:cstheme="minorAscii"/>
          <w:color w:val="auto"/>
          <w:sz w:val="24"/>
          <w:szCs w:val="24"/>
          <w:lang w:val="en-US"/>
        </w:rPr>
        <w:t xml:space="preserve">the producer </w:t>
      </w:r>
      <w:r w:rsidRPr="3C7507F0" w:rsidR="00495ED4">
        <w:rPr>
          <w:rFonts w:cs="Calibri" w:cstheme="minorAscii"/>
          <w:color w:val="auto"/>
          <w:sz w:val="24"/>
          <w:szCs w:val="24"/>
          <w:lang w:val="en-US"/>
        </w:rPr>
        <w:t>or by</w:t>
      </w:r>
      <w:r w:rsidRPr="3C7507F0" w:rsidR="00A24301">
        <w:rPr>
          <w:rFonts w:cs="Calibri" w:cstheme="minorAscii"/>
          <w:color w:val="auto"/>
          <w:sz w:val="24"/>
          <w:szCs w:val="24"/>
          <w:lang w:val="en-US"/>
        </w:rPr>
        <w:t xml:space="preserve"> an affiliated reseller, create separate fields for the expenses of each company.</w:t>
      </w:r>
    </w:p>
    <w:p w:rsidRPr="009F6502" w:rsidR="00A24301" w:rsidP="3C7507F0" w:rsidRDefault="00A24301" w14:paraId="34E1BAD4" w14:textId="7E03B6E3">
      <w:pPr>
        <w:ind w:left="2124" w:hanging="2124"/>
        <w:jc w:val="both"/>
        <w:rPr>
          <w:rFonts w:cs="Calibri" w:cstheme="minorAscii"/>
          <w:color w:val="auto"/>
          <w:sz w:val="24"/>
          <w:szCs w:val="24"/>
          <w:lang w:val="en-US"/>
        </w:rPr>
      </w:pPr>
      <w:r w:rsidRPr="3C7507F0" w:rsidR="00A24301">
        <w:rPr>
          <w:rFonts w:cs="Calibri" w:cstheme="minorAscii"/>
          <w:color w:val="auto"/>
          <w:sz w:val="24"/>
          <w:szCs w:val="24"/>
          <w:lang w:val="en-US"/>
        </w:rPr>
        <w:t>Narrative:</w:t>
      </w:r>
      <w:r>
        <w:tab/>
      </w:r>
      <w:r w:rsidRPr="3C7507F0" w:rsidR="00A24301">
        <w:rPr>
          <w:rFonts w:cs="Calibri" w:cstheme="minorAscii"/>
          <w:color w:val="auto"/>
          <w:sz w:val="24"/>
          <w:szCs w:val="24"/>
          <w:lang w:val="en-US"/>
        </w:rPr>
        <w:t>Describe the sales overhead expenses incurred.</w:t>
      </w:r>
      <w:r w:rsidRPr="3C7507F0" w:rsidR="00C51E4A">
        <w:rPr>
          <w:rFonts w:cs="Calibri" w:cstheme="minorAscii"/>
          <w:color w:val="auto"/>
          <w:sz w:val="24"/>
          <w:szCs w:val="24"/>
          <w:lang w:val="en-US"/>
        </w:rPr>
        <w:t xml:space="preserve"> </w:t>
      </w:r>
      <w:r w:rsidRPr="3C7507F0" w:rsidR="00A24301">
        <w:rPr>
          <w:rFonts w:cs="Calibri" w:cstheme="minorAscii"/>
          <w:color w:val="auto"/>
          <w:sz w:val="24"/>
          <w:szCs w:val="24"/>
          <w:lang w:val="en-US"/>
        </w:rPr>
        <w:t xml:space="preserve">Include a list of the overhead expenses incurred and provide worksheets </w:t>
      </w:r>
      <w:r w:rsidRPr="3C7507F0" w:rsidR="00A24301">
        <w:rPr>
          <w:rFonts w:cs="Calibri" w:cstheme="minorAscii"/>
          <w:color w:val="auto"/>
          <w:sz w:val="24"/>
          <w:szCs w:val="24"/>
          <w:lang w:val="en-US"/>
        </w:rPr>
        <w:t>demonstrating</w:t>
      </w:r>
      <w:r w:rsidRPr="3C7507F0" w:rsidR="00A24301">
        <w:rPr>
          <w:rFonts w:cs="Calibri" w:cstheme="minorAscii"/>
          <w:color w:val="auto"/>
          <w:sz w:val="24"/>
          <w:szCs w:val="24"/>
          <w:lang w:val="en-US"/>
        </w:rPr>
        <w:t xml:space="preserve"> the allocation of these expenses, </w:t>
      </w:r>
      <w:r w:rsidRPr="3C7507F0" w:rsidR="00E87D1D">
        <w:rPr>
          <w:rFonts w:cs="Calibri" w:cstheme="minorAscii"/>
          <w:color w:val="auto"/>
          <w:sz w:val="24"/>
          <w:szCs w:val="24"/>
          <w:lang w:val="en-US"/>
        </w:rPr>
        <w:t xml:space="preserve">as well as those excluded from the condition </w:t>
      </w:r>
      <w:r w:rsidRPr="3C7507F0" w:rsidR="00E87D1D">
        <w:rPr>
          <w:rFonts w:cs="Calibri" w:cstheme="minorAscii"/>
          <w:color w:val="auto"/>
          <w:sz w:val="24"/>
          <w:szCs w:val="24"/>
          <w:lang w:val="en-US"/>
        </w:rPr>
        <w:t>established</w:t>
      </w:r>
      <w:r w:rsidRPr="3C7507F0" w:rsidR="00E87D1D">
        <w:rPr>
          <w:rFonts w:cs="Calibri" w:cstheme="minorAscii"/>
          <w:color w:val="auto"/>
          <w:sz w:val="24"/>
          <w:szCs w:val="24"/>
          <w:lang w:val="en-US"/>
        </w:rPr>
        <w:t xml:space="preserve"> in fields </w:t>
      </w:r>
      <w:r w:rsidRPr="3C7507F0" w:rsidR="00A24301">
        <w:rPr>
          <w:rFonts w:cs="Calibri" w:cstheme="minorAscii"/>
          <w:color w:val="auto"/>
          <w:sz w:val="24"/>
          <w:szCs w:val="24"/>
          <w:lang w:val="en-US"/>
        </w:rPr>
        <w:t>3</w:t>
      </w:r>
      <w:r w:rsidRPr="3C7507F0" w:rsidR="00E6741D">
        <w:rPr>
          <w:rFonts w:cs="Calibri" w:cstheme="minorAscii"/>
          <w:color w:val="auto"/>
          <w:sz w:val="24"/>
          <w:szCs w:val="24"/>
          <w:lang w:val="en-US"/>
        </w:rPr>
        <w:t>7</w:t>
      </w:r>
      <w:r w:rsidRPr="3C7507F0" w:rsidR="00A24301">
        <w:rPr>
          <w:rFonts w:cs="Calibri" w:cstheme="minorAscii"/>
          <w:color w:val="auto"/>
          <w:sz w:val="24"/>
          <w:szCs w:val="24"/>
          <w:lang w:val="en-US"/>
        </w:rPr>
        <w:t xml:space="preserve">.0 through </w:t>
      </w:r>
      <w:r w:rsidRPr="3C7507F0" w:rsidR="00A24301">
        <w:rPr>
          <w:rFonts w:cs="Calibri" w:cstheme="minorAscii"/>
          <w:color w:val="auto"/>
          <w:sz w:val="24"/>
          <w:szCs w:val="24"/>
          <w:lang w:val="en-US"/>
        </w:rPr>
        <w:t>4</w:t>
      </w:r>
      <w:r w:rsidRPr="3C7507F0" w:rsidR="00E6741D">
        <w:rPr>
          <w:rFonts w:cs="Calibri" w:cstheme="minorAscii"/>
          <w:color w:val="auto"/>
          <w:sz w:val="24"/>
          <w:szCs w:val="24"/>
          <w:lang w:val="en-US"/>
        </w:rPr>
        <w:t>0</w:t>
      </w:r>
      <w:r w:rsidRPr="3C7507F0" w:rsidR="00A24301">
        <w:rPr>
          <w:rFonts w:cs="Calibri" w:cstheme="minorAscii"/>
          <w:color w:val="auto"/>
          <w:sz w:val="24"/>
          <w:szCs w:val="24"/>
          <w:lang w:val="en-US"/>
        </w:rPr>
        <w:t>.(</w:t>
      </w:r>
      <w:r w:rsidRPr="3C7507F0" w:rsidR="00A24301">
        <w:rPr>
          <w:rFonts w:cs="Calibri" w:cstheme="minorAscii"/>
          <w:color w:val="auto"/>
          <w:sz w:val="24"/>
          <w:szCs w:val="24"/>
          <w:lang w:val="en-US"/>
        </w:rPr>
        <w:t>1-n).</w:t>
      </w:r>
      <w:r w:rsidRPr="3C7507F0" w:rsidR="00C51E4A">
        <w:rPr>
          <w:rFonts w:cs="Calibri" w:cstheme="minorAscii"/>
          <w:color w:val="auto"/>
          <w:sz w:val="24"/>
          <w:szCs w:val="24"/>
          <w:lang w:val="en-US"/>
        </w:rPr>
        <w:t xml:space="preserve"> </w:t>
      </w:r>
      <w:r w:rsidRPr="3C7507F0" w:rsidR="00A24301">
        <w:rPr>
          <w:rFonts w:cs="Calibri" w:cstheme="minorAscii"/>
          <w:color w:val="auto"/>
          <w:sz w:val="24"/>
          <w:szCs w:val="24"/>
          <w:lang w:val="en-US"/>
        </w:rPr>
        <w:t xml:space="preserve">Where more than one company incurred indirect selling expenses, </w:t>
      </w:r>
      <w:r w:rsidRPr="3C7507F0" w:rsidR="00A24301">
        <w:rPr>
          <w:rFonts w:cs="Calibri" w:cstheme="minorAscii"/>
          <w:color w:val="auto"/>
          <w:sz w:val="24"/>
          <w:szCs w:val="24"/>
          <w:lang w:val="en-US"/>
        </w:rPr>
        <w:t>submit</w:t>
      </w:r>
      <w:r w:rsidRPr="3C7507F0" w:rsidR="00A24301">
        <w:rPr>
          <w:rFonts w:cs="Calibri" w:cstheme="minorAscii"/>
          <w:color w:val="auto"/>
          <w:sz w:val="24"/>
          <w:szCs w:val="24"/>
          <w:lang w:val="en-US"/>
        </w:rPr>
        <w:t xml:space="preserve"> separate worksheets for each.</w:t>
      </w:r>
    </w:p>
    <w:p w:rsidRPr="009F6502" w:rsidR="0027346B" w:rsidP="3C7507F0" w:rsidRDefault="0027346B" w14:paraId="52C930EE" w14:textId="77777777">
      <w:pPr>
        <w:spacing w:after="0" w:line="240" w:lineRule="auto"/>
        <w:ind w:left="2124" w:hanging="2124"/>
        <w:jc w:val="both"/>
        <w:rPr>
          <w:rFonts w:cs="Calibri" w:cstheme="minorAscii"/>
          <w:b w:val="1"/>
          <w:bCs w:val="1"/>
          <w:color w:val="auto"/>
          <w:sz w:val="24"/>
          <w:szCs w:val="24"/>
          <w:lang w:val="en-US"/>
        </w:rPr>
      </w:pPr>
    </w:p>
    <w:p w:rsidRPr="009F6502" w:rsidR="00A24301" w:rsidP="3C7507F0" w:rsidRDefault="00A24301" w14:paraId="0B66F31B" w14:textId="6BD0663F">
      <w:pPr>
        <w:ind w:left="2832" w:hanging="2832"/>
        <w:jc w:val="both"/>
        <w:rPr>
          <w:rFonts w:cs="Calibri" w:cstheme="minorAscii"/>
          <w:b w:val="1"/>
          <w:bCs w:val="1"/>
          <w:color w:val="auto"/>
          <w:sz w:val="24"/>
          <w:szCs w:val="24"/>
          <w:lang w:val="en-US"/>
        </w:rPr>
      </w:pPr>
      <w:r w:rsidRPr="3C7507F0" w:rsidR="00A24301">
        <w:rPr>
          <w:rFonts w:cs="Calibri" w:cstheme="minorAscii"/>
          <w:b w:val="1"/>
          <w:bCs w:val="1"/>
          <w:color w:val="auto"/>
          <w:sz w:val="24"/>
          <w:szCs w:val="24"/>
          <w:lang w:val="en-US"/>
        </w:rPr>
        <w:t>FIELD NUMBER 4</w:t>
      </w:r>
      <w:r w:rsidRPr="3C7507F0" w:rsidR="00E6741D">
        <w:rPr>
          <w:rFonts w:cs="Calibri" w:cstheme="minorAscii"/>
          <w:b w:val="1"/>
          <w:bCs w:val="1"/>
          <w:color w:val="auto"/>
          <w:sz w:val="24"/>
          <w:szCs w:val="24"/>
          <w:lang w:val="en-US"/>
        </w:rPr>
        <w:t>2</w:t>
      </w:r>
      <w:r w:rsidRPr="3C7507F0" w:rsidR="00A24301">
        <w:rPr>
          <w:rFonts w:cs="Calibri" w:cstheme="minorAscii"/>
          <w:b w:val="1"/>
          <w:bCs w:val="1"/>
          <w:color w:val="auto"/>
          <w:sz w:val="24"/>
          <w:szCs w:val="24"/>
          <w:lang w:val="en-US"/>
        </w:rPr>
        <w:t>.0:</w:t>
      </w:r>
      <w:r>
        <w:tab/>
      </w:r>
      <w:r w:rsidRPr="3C7507F0" w:rsidR="00A24301">
        <w:rPr>
          <w:rFonts w:cs="Calibri" w:cstheme="minorAscii"/>
          <w:b w:val="1"/>
          <w:bCs w:val="1"/>
          <w:color w:val="auto"/>
          <w:sz w:val="24"/>
          <w:szCs w:val="24"/>
          <w:lang w:val="en-US"/>
        </w:rPr>
        <w:t>Indirect Selling Expenses</w:t>
      </w:r>
      <w:r w:rsidRPr="3C7507F0" w:rsidR="0042722A">
        <w:rPr>
          <w:rFonts w:cs="Calibri" w:cstheme="minorAscii"/>
          <w:b w:val="1"/>
          <w:bCs w:val="1"/>
          <w:color w:val="auto"/>
          <w:sz w:val="24"/>
          <w:szCs w:val="24"/>
          <w:lang w:val="en-US"/>
        </w:rPr>
        <w:t xml:space="preserve"> per Unit</w:t>
      </w:r>
      <w:r w:rsidRPr="3C7507F0" w:rsidR="00A24301">
        <w:rPr>
          <w:rFonts w:cs="Calibri" w:cstheme="minorAscii"/>
          <w:b w:val="1"/>
          <w:bCs w:val="1"/>
          <w:color w:val="auto"/>
          <w:sz w:val="24"/>
          <w:szCs w:val="24"/>
          <w:lang w:val="en-US"/>
        </w:rPr>
        <w:t xml:space="preserve"> Incurred in Brazil</w:t>
      </w:r>
      <w:r w:rsidRPr="3C7507F0" w:rsidR="00C51E4A">
        <w:rPr>
          <w:rFonts w:cs="Calibri" w:cstheme="minorAscii"/>
          <w:b w:val="1"/>
          <w:bCs w:val="1"/>
          <w:color w:val="auto"/>
          <w:sz w:val="24"/>
          <w:szCs w:val="24"/>
          <w:lang w:val="en-US"/>
        </w:rPr>
        <w:t xml:space="preserve"> </w:t>
      </w:r>
      <w:r w:rsidRPr="3C7507F0" w:rsidR="00DF5298">
        <w:rPr>
          <w:rFonts w:cs="Calibri" w:cstheme="minorAscii"/>
          <w:b w:val="1"/>
          <w:bCs w:val="1"/>
          <w:color w:val="auto"/>
          <w:sz w:val="24"/>
          <w:szCs w:val="24"/>
          <w:lang w:val="en-US"/>
        </w:rPr>
        <w:t>(currency/</w:t>
      </w:r>
      <w:r w:rsidRPr="3C7507F0" w:rsidR="004F76A9">
        <w:rPr>
          <w:rFonts w:cs="Calibri" w:cstheme="minorAscii"/>
          <w:b w:val="1"/>
          <w:bCs w:val="1"/>
          <w:color w:val="auto"/>
          <w:sz w:val="24"/>
          <w:szCs w:val="24"/>
          <w:lang w:val="en-US"/>
        </w:rPr>
        <w:t>unit</w:t>
      </w:r>
      <w:r w:rsidRPr="3C7507F0" w:rsidR="00DF5298">
        <w:rPr>
          <w:rFonts w:cs="Calibri" w:cstheme="minorAscii"/>
          <w:b w:val="1"/>
          <w:bCs w:val="1"/>
          <w:color w:val="auto"/>
          <w:sz w:val="24"/>
          <w:szCs w:val="24"/>
          <w:lang w:val="en-US"/>
        </w:rPr>
        <w:t>)</w:t>
      </w:r>
    </w:p>
    <w:p w:rsidRPr="009F6502" w:rsidR="00A24301" w:rsidP="3C7507F0" w:rsidRDefault="00A24301" w14:paraId="078901B8" w14:textId="77777777">
      <w:pPr>
        <w:ind w:left="2124" w:hanging="2124"/>
        <w:jc w:val="both"/>
        <w:rPr>
          <w:rFonts w:cs="Calibri" w:cstheme="minorAscii"/>
          <w:color w:val="auto"/>
          <w:sz w:val="24"/>
          <w:szCs w:val="24"/>
          <w:lang w:val="en-US"/>
        </w:rPr>
      </w:pPr>
      <w:r w:rsidRPr="3C7507F0" w:rsidR="00A24301">
        <w:rPr>
          <w:rFonts w:cs="Calibri" w:cstheme="minorAscii"/>
          <w:color w:val="auto"/>
          <w:sz w:val="24"/>
          <w:szCs w:val="24"/>
          <w:lang w:val="en-US"/>
        </w:rPr>
        <w:t>Field Name:</w:t>
      </w:r>
      <w:r>
        <w:tab/>
      </w:r>
      <w:r w:rsidRPr="3C7507F0" w:rsidR="00A24301">
        <w:rPr>
          <w:rFonts w:cs="Calibri" w:cstheme="minorAscii"/>
          <w:color w:val="auto"/>
          <w:sz w:val="24"/>
          <w:szCs w:val="24"/>
          <w:lang w:val="en-US"/>
        </w:rPr>
        <w:t>EDESPINDBRA</w:t>
      </w:r>
    </w:p>
    <w:p w:rsidRPr="009F6502" w:rsidR="00A24301" w:rsidP="3C7507F0" w:rsidRDefault="00A24301" w14:paraId="2E139815" w14:textId="6369E169">
      <w:pPr>
        <w:ind w:left="2124" w:hanging="2124"/>
        <w:jc w:val="both"/>
        <w:rPr>
          <w:rFonts w:cs="Calibri" w:cstheme="minorAscii"/>
          <w:color w:val="auto"/>
          <w:sz w:val="24"/>
          <w:szCs w:val="24"/>
          <w:lang w:val="en-US"/>
        </w:rPr>
      </w:pPr>
      <w:r w:rsidRPr="3C7507F0" w:rsidR="00A24301">
        <w:rPr>
          <w:rFonts w:cs="Calibri" w:cstheme="minorAscii"/>
          <w:color w:val="auto"/>
          <w:sz w:val="24"/>
          <w:szCs w:val="24"/>
          <w:lang w:val="en-US"/>
        </w:rPr>
        <w:t>Description:</w:t>
      </w:r>
      <w:r>
        <w:tab/>
      </w:r>
      <w:r w:rsidRPr="3C7507F0" w:rsidR="00A24301">
        <w:rPr>
          <w:rFonts w:cs="Calibri" w:cstheme="minorAscii"/>
          <w:color w:val="auto"/>
          <w:sz w:val="24"/>
          <w:szCs w:val="24"/>
          <w:lang w:val="en-US"/>
        </w:rPr>
        <w:t xml:space="preserve">Report the unit cost of indirect selling expenses (e.g., sales office rent and salesmen’s salaries) incurred </w:t>
      </w:r>
      <w:r w:rsidRPr="3C7507F0" w:rsidR="00F14E0C">
        <w:rPr>
          <w:rFonts w:cs="Calibri" w:cstheme="minorAscii"/>
          <w:color w:val="auto"/>
          <w:sz w:val="24"/>
          <w:szCs w:val="24"/>
          <w:lang w:val="en-US"/>
        </w:rPr>
        <w:t>in the sales of</w:t>
      </w:r>
      <w:r w:rsidRPr="3C7507F0" w:rsidR="00A24301">
        <w:rPr>
          <w:rFonts w:cs="Calibri" w:cstheme="minorAscii"/>
          <w:color w:val="auto"/>
          <w:sz w:val="24"/>
          <w:szCs w:val="24"/>
          <w:lang w:val="en-US"/>
        </w:rPr>
        <w:t xml:space="preserve"> the product in the Brazilian market.</w:t>
      </w:r>
      <w:r w:rsidRPr="3C7507F0" w:rsidR="00C51E4A">
        <w:rPr>
          <w:rFonts w:cs="Calibri" w:cstheme="minorAscii"/>
          <w:color w:val="auto"/>
          <w:sz w:val="24"/>
          <w:szCs w:val="24"/>
          <w:lang w:val="en-US"/>
        </w:rPr>
        <w:t xml:space="preserve"> </w:t>
      </w:r>
      <w:r w:rsidRPr="3C7507F0" w:rsidR="00A24301">
        <w:rPr>
          <w:rFonts w:cs="Calibri" w:cstheme="minorAscii"/>
          <w:color w:val="auto"/>
          <w:sz w:val="24"/>
          <w:szCs w:val="24"/>
          <w:lang w:val="en-US"/>
        </w:rPr>
        <w:t>Where indirect selling expenses have</w:t>
      </w:r>
      <w:r w:rsidRPr="3C7507F0" w:rsidR="00F14E0C">
        <w:rPr>
          <w:rFonts w:cs="Calibri" w:cstheme="minorAscii"/>
          <w:color w:val="auto"/>
          <w:sz w:val="24"/>
          <w:szCs w:val="24"/>
          <w:lang w:val="en-US"/>
        </w:rPr>
        <w:t xml:space="preserve"> </w:t>
      </w:r>
      <w:r w:rsidRPr="3C7507F0" w:rsidR="00F14E0C">
        <w:rPr>
          <w:rFonts w:cs="Calibri" w:cstheme="minorAscii"/>
          <w:color w:val="auto"/>
          <w:sz w:val="24"/>
          <w:szCs w:val="24"/>
          <w:lang w:val="en-US"/>
        </w:rPr>
        <w:t>been incurred</w:t>
      </w:r>
      <w:r w:rsidRPr="3C7507F0" w:rsidR="00F14E0C">
        <w:rPr>
          <w:rFonts w:cs="Calibri" w:cstheme="minorAscii"/>
          <w:color w:val="auto"/>
          <w:sz w:val="24"/>
          <w:szCs w:val="24"/>
          <w:lang w:val="en-US"/>
        </w:rPr>
        <w:t xml:space="preserve"> by the producer or by</w:t>
      </w:r>
      <w:r w:rsidRPr="3C7507F0" w:rsidR="00A24301">
        <w:rPr>
          <w:rFonts w:cs="Calibri" w:cstheme="minorAscii"/>
          <w:color w:val="auto"/>
          <w:sz w:val="24"/>
          <w:szCs w:val="24"/>
          <w:lang w:val="en-US"/>
        </w:rPr>
        <w:t xml:space="preserve"> an affiliated reseller, create separate fields for the expenses of each company.</w:t>
      </w:r>
    </w:p>
    <w:p w:rsidRPr="009F6502" w:rsidR="00A24301" w:rsidP="3C7507F0" w:rsidRDefault="00A24301" w14:paraId="40BE25DC" w14:textId="7142B86B">
      <w:pPr>
        <w:ind w:left="2124" w:hanging="2124"/>
        <w:jc w:val="both"/>
        <w:rPr>
          <w:rFonts w:cs="Calibri" w:cstheme="minorAscii"/>
          <w:color w:val="auto"/>
          <w:sz w:val="24"/>
          <w:szCs w:val="24"/>
          <w:lang w:val="en-US"/>
        </w:rPr>
      </w:pPr>
      <w:r w:rsidRPr="3C7507F0" w:rsidR="00A24301">
        <w:rPr>
          <w:rFonts w:cs="Calibri" w:cstheme="minorAscii"/>
          <w:color w:val="auto"/>
          <w:sz w:val="24"/>
          <w:szCs w:val="24"/>
          <w:lang w:val="en-US"/>
        </w:rPr>
        <w:t>Narrative:</w:t>
      </w:r>
      <w:r>
        <w:tab/>
      </w:r>
      <w:r w:rsidRPr="3C7507F0" w:rsidR="00A24301">
        <w:rPr>
          <w:rFonts w:cs="Calibri" w:cstheme="minorAscii"/>
          <w:color w:val="auto"/>
          <w:sz w:val="24"/>
          <w:szCs w:val="24"/>
          <w:lang w:val="en-US"/>
        </w:rPr>
        <w:t>Describe the sales overhead expenses incurred.</w:t>
      </w:r>
      <w:r w:rsidRPr="3C7507F0" w:rsidR="00C51E4A">
        <w:rPr>
          <w:rFonts w:cs="Calibri" w:cstheme="minorAscii"/>
          <w:color w:val="auto"/>
          <w:sz w:val="24"/>
          <w:szCs w:val="24"/>
          <w:lang w:val="en-US"/>
        </w:rPr>
        <w:t xml:space="preserve"> </w:t>
      </w:r>
      <w:r w:rsidRPr="3C7507F0" w:rsidR="00A24301">
        <w:rPr>
          <w:rFonts w:cs="Calibri" w:cstheme="minorAscii"/>
          <w:color w:val="auto"/>
          <w:sz w:val="24"/>
          <w:szCs w:val="24"/>
          <w:lang w:val="en-US"/>
        </w:rPr>
        <w:t xml:space="preserve">Include a list of the overhead expenses incurred and provide worksheets </w:t>
      </w:r>
      <w:r w:rsidRPr="3C7507F0" w:rsidR="00A24301">
        <w:rPr>
          <w:rFonts w:cs="Calibri" w:cstheme="minorAscii"/>
          <w:color w:val="auto"/>
          <w:sz w:val="24"/>
          <w:szCs w:val="24"/>
          <w:lang w:val="en-US"/>
        </w:rPr>
        <w:t>demonstrating</w:t>
      </w:r>
      <w:r w:rsidRPr="3C7507F0" w:rsidR="00A24301">
        <w:rPr>
          <w:rFonts w:cs="Calibri" w:cstheme="minorAscii"/>
          <w:color w:val="auto"/>
          <w:sz w:val="24"/>
          <w:szCs w:val="24"/>
          <w:lang w:val="en-US"/>
        </w:rPr>
        <w:t xml:space="preserve"> the allocation of these expenses, as well as th</w:t>
      </w:r>
      <w:r w:rsidRPr="3C7507F0" w:rsidR="004E4FC6">
        <w:rPr>
          <w:rFonts w:cs="Calibri" w:cstheme="minorAscii"/>
          <w:color w:val="auto"/>
          <w:sz w:val="24"/>
          <w:szCs w:val="24"/>
          <w:lang w:val="en-US"/>
        </w:rPr>
        <w:t xml:space="preserve">ose excluded from the condition </w:t>
      </w:r>
      <w:r w:rsidRPr="3C7507F0" w:rsidR="004E4FC6">
        <w:rPr>
          <w:rFonts w:cs="Calibri" w:cstheme="minorAscii"/>
          <w:color w:val="auto"/>
          <w:sz w:val="24"/>
          <w:szCs w:val="24"/>
          <w:lang w:val="en-US"/>
        </w:rPr>
        <w:t>established</w:t>
      </w:r>
      <w:r w:rsidRPr="3C7507F0" w:rsidR="004E4FC6">
        <w:rPr>
          <w:rFonts w:cs="Calibri" w:cstheme="minorAscii"/>
          <w:color w:val="auto"/>
          <w:sz w:val="24"/>
          <w:szCs w:val="24"/>
          <w:lang w:val="en-US"/>
        </w:rPr>
        <w:t xml:space="preserve"> </w:t>
      </w:r>
      <w:r w:rsidRPr="3C7507F0" w:rsidR="00A24301">
        <w:rPr>
          <w:rFonts w:cs="Calibri" w:cstheme="minorAscii"/>
          <w:color w:val="auto"/>
          <w:sz w:val="24"/>
          <w:szCs w:val="24"/>
          <w:lang w:val="en-US"/>
        </w:rPr>
        <w:t>in fields 3</w:t>
      </w:r>
      <w:r w:rsidRPr="3C7507F0" w:rsidR="00E6741D">
        <w:rPr>
          <w:rFonts w:cs="Calibri" w:cstheme="minorAscii"/>
          <w:color w:val="auto"/>
          <w:sz w:val="24"/>
          <w:szCs w:val="24"/>
          <w:lang w:val="en-US"/>
        </w:rPr>
        <w:t>7</w:t>
      </w:r>
      <w:r w:rsidRPr="3C7507F0" w:rsidR="00A24301">
        <w:rPr>
          <w:rFonts w:cs="Calibri" w:cstheme="minorAscii"/>
          <w:color w:val="auto"/>
          <w:sz w:val="24"/>
          <w:szCs w:val="24"/>
          <w:lang w:val="en-US"/>
        </w:rPr>
        <w:t xml:space="preserve">.0 through </w:t>
      </w:r>
      <w:r w:rsidRPr="3C7507F0" w:rsidR="00A24301">
        <w:rPr>
          <w:rFonts w:cs="Calibri" w:cstheme="minorAscii"/>
          <w:color w:val="auto"/>
          <w:sz w:val="24"/>
          <w:szCs w:val="24"/>
          <w:lang w:val="en-US"/>
        </w:rPr>
        <w:t>4</w:t>
      </w:r>
      <w:r w:rsidRPr="3C7507F0" w:rsidR="00E6741D">
        <w:rPr>
          <w:rFonts w:cs="Calibri" w:cstheme="minorAscii"/>
          <w:color w:val="auto"/>
          <w:sz w:val="24"/>
          <w:szCs w:val="24"/>
          <w:lang w:val="en-US"/>
        </w:rPr>
        <w:t>0</w:t>
      </w:r>
      <w:r w:rsidRPr="3C7507F0" w:rsidR="00A24301">
        <w:rPr>
          <w:rFonts w:cs="Calibri" w:cstheme="minorAscii"/>
          <w:color w:val="auto"/>
          <w:sz w:val="24"/>
          <w:szCs w:val="24"/>
          <w:lang w:val="en-US"/>
        </w:rPr>
        <w:t>.(</w:t>
      </w:r>
      <w:r w:rsidRPr="3C7507F0" w:rsidR="00A24301">
        <w:rPr>
          <w:rFonts w:cs="Calibri" w:cstheme="minorAscii"/>
          <w:color w:val="auto"/>
          <w:sz w:val="24"/>
          <w:szCs w:val="24"/>
          <w:lang w:val="en-US"/>
        </w:rPr>
        <w:t>1-n).</w:t>
      </w:r>
      <w:r w:rsidRPr="3C7507F0" w:rsidR="00C51E4A">
        <w:rPr>
          <w:rFonts w:cs="Calibri" w:cstheme="minorAscii"/>
          <w:color w:val="auto"/>
          <w:sz w:val="24"/>
          <w:szCs w:val="24"/>
          <w:lang w:val="en-US"/>
        </w:rPr>
        <w:t xml:space="preserve"> </w:t>
      </w:r>
      <w:r w:rsidRPr="3C7507F0" w:rsidR="00A24301">
        <w:rPr>
          <w:rFonts w:cs="Calibri" w:cstheme="minorAscii"/>
          <w:color w:val="auto"/>
          <w:sz w:val="24"/>
          <w:szCs w:val="24"/>
          <w:lang w:val="en-US"/>
        </w:rPr>
        <w:t xml:space="preserve">Where more than one company incurred indirect selling expenses, </w:t>
      </w:r>
      <w:r w:rsidRPr="3C7507F0" w:rsidR="00A24301">
        <w:rPr>
          <w:rFonts w:cs="Calibri" w:cstheme="minorAscii"/>
          <w:color w:val="auto"/>
          <w:sz w:val="24"/>
          <w:szCs w:val="24"/>
          <w:lang w:val="en-US"/>
        </w:rPr>
        <w:t>submit</w:t>
      </w:r>
      <w:r w:rsidRPr="3C7507F0" w:rsidR="00A24301">
        <w:rPr>
          <w:rFonts w:cs="Calibri" w:cstheme="minorAscii"/>
          <w:color w:val="auto"/>
          <w:sz w:val="24"/>
          <w:szCs w:val="24"/>
          <w:lang w:val="en-US"/>
        </w:rPr>
        <w:t xml:space="preserve"> separate worksheets for each.</w:t>
      </w:r>
    </w:p>
    <w:p w:rsidRPr="009F6502" w:rsidR="0027346B" w:rsidP="3C7507F0" w:rsidRDefault="0027346B" w14:paraId="59BF46A8" w14:textId="77777777">
      <w:pPr>
        <w:spacing w:after="0" w:line="240" w:lineRule="auto"/>
        <w:rPr>
          <w:rFonts w:cs="Calibri" w:cstheme="minorAscii"/>
          <w:b w:val="1"/>
          <w:bCs w:val="1"/>
          <w:color w:val="auto"/>
          <w:sz w:val="24"/>
          <w:szCs w:val="24"/>
          <w:lang w:val="en-US"/>
        </w:rPr>
      </w:pPr>
    </w:p>
    <w:p w:rsidRPr="009F6502" w:rsidR="00B54E60" w:rsidP="3C7507F0" w:rsidRDefault="00B54E60" w14:paraId="1A067DCA" w14:textId="77777777">
      <w:pPr>
        <w:spacing w:after="0" w:line="240" w:lineRule="auto"/>
        <w:rPr>
          <w:rFonts w:cs="Calibri" w:cstheme="minorAscii"/>
          <w:b w:val="1"/>
          <w:bCs w:val="1"/>
          <w:color w:val="auto"/>
          <w:sz w:val="24"/>
          <w:szCs w:val="24"/>
          <w:lang w:val="en-US"/>
        </w:rPr>
      </w:pPr>
    </w:p>
    <w:p w:rsidRPr="009F6502" w:rsidR="00A24301" w:rsidP="3C7507F0" w:rsidRDefault="00A24301" w14:paraId="0614714C" w14:textId="77777777">
      <w:pPr>
        <w:ind w:left="2832" w:hanging="2832"/>
        <w:rPr>
          <w:rFonts w:cs="Calibri" w:cstheme="minorAscii"/>
          <w:b w:val="1"/>
          <w:bCs w:val="1"/>
          <w:color w:val="auto"/>
          <w:sz w:val="24"/>
          <w:szCs w:val="24"/>
          <w:lang w:val="en-US"/>
        </w:rPr>
      </w:pPr>
      <w:r w:rsidRPr="3C7507F0" w:rsidR="00A24301">
        <w:rPr>
          <w:rFonts w:cs="Calibri" w:cstheme="minorAscii"/>
          <w:b w:val="1"/>
          <w:bCs w:val="1"/>
          <w:color w:val="auto"/>
          <w:sz w:val="24"/>
          <w:szCs w:val="24"/>
          <w:lang w:val="en-US"/>
        </w:rPr>
        <w:t>FIELD NUMBER 4</w:t>
      </w:r>
      <w:r w:rsidRPr="3C7507F0" w:rsidR="00E6741D">
        <w:rPr>
          <w:rFonts w:cs="Calibri" w:cstheme="minorAscii"/>
          <w:b w:val="1"/>
          <w:bCs w:val="1"/>
          <w:color w:val="auto"/>
          <w:sz w:val="24"/>
          <w:szCs w:val="24"/>
          <w:lang w:val="en-US"/>
        </w:rPr>
        <w:t>3</w:t>
      </w:r>
      <w:r w:rsidRPr="3C7507F0" w:rsidR="00A24301">
        <w:rPr>
          <w:rFonts w:cs="Calibri" w:cstheme="minorAscii"/>
          <w:b w:val="1"/>
          <w:bCs w:val="1"/>
          <w:color w:val="auto"/>
          <w:sz w:val="24"/>
          <w:szCs w:val="24"/>
          <w:lang w:val="en-US"/>
        </w:rPr>
        <w:t>.0:</w:t>
      </w:r>
      <w:r>
        <w:tab/>
      </w:r>
      <w:r w:rsidRPr="3C7507F0" w:rsidR="00A24301">
        <w:rPr>
          <w:rFonts w:cs="Calibri" w:cstheme="minorAscii"/>
          <w:b w:val="1"/>
          <w:bCs w:val="1"/>
          <w:color w:val="auto"/>
          <w:sz w:val="24"/>
          <w:szCs w:val="24"/>
          <w:lang w:val="en-US"/>
        </w:rPr>
        <w:t xml:space="preserve">Inventory Carrying Costs </w:t>
      </w:r>
      <w:r w:rsidRPr="3C7507F0" w:rsidR="0042722A">
        <w:rPr>
          <w:rFonts w:cs="Calibri" w:cstheme="minorAscii"/>
          <w:b w:val="1"/>
          <w:bCs w:val="1"/>
          <w:color w:val="auto"/>
          <w:sz w:val="24"/>
          <w:szCs w:val="24"/>
          <w:lang w:val="en-US"/>
        </w:rPr>
        <w:t xml:space="preserve">per Unit </w:t>
      </w:r>
      <w:r w:rsidRPr="3C7507F0" w:rsidR="00A24301">
        <w:rPr>
          <w:rFonts w:cs="Calibri" w:cstheme="minorAscii"/>
          <w:b w:val="1"/>
          <w:bCs w:val="1"/>
          <w:color w:val="auto"/>
          <w:sz w:val="24"/>
          <w:szCs w:val="24"/>
          <w:lang w:val="en-US"/>
        </w:rPr>
        <w:t xml:space="preserve">in the </w:t>
      </w:r>
      <w:r w:rsidRPr="3C7507F0" w:rsidR="00023431">
        <w:rPr>
          <w:rFonts w:cs="Calibri" w:cstheme="minorAscii"/>
          <w:b w:val="1"/>
          <w:bCs w:val="1"/>
          <w:color w:val="auto"/>
          <w:sz w:val="24"/>
          <w:szCs w:val="24"/>
          <w:lang w:val="en-US"/>
        </w:rPr>
        <w:t>Country of manufacturing</w:t>
      </w:r>
      <w:r w:rsidRPr="3C7507F0" w:rsidR="00DF5298">
        <w:rPr>
          <w:rFonts w:cs="Calibri" w:cstheme="minorAscii"/>
          <w:b w:val="1"/>
          <w:bCs w:val="1"/>
          <w:color w:val="auto"/>
          <w:sz w:val="24"/>
          <w:szCs w:val="24"/>
          <w:lang w:val="en-US"/>
        </w:rPr>
        <w:t>(currency/</w:t>
      </w:r>
      <w:r w:rsidRPr="3C7507F0" w:rsidR="004F76A9">
        <w:rPr>
          <w:rFonts w:cs="Calibri" w:cstheme="minorAscii"/>
          <w:b w:val="1"/>
          <w:bCs w:val="1"/>
          <w:color w:val="auto"/>
          <w:sz w:val="24"/>
          <w:szCs w:val="24"/>
          <w:lang w:val="en-US"/>
        </w:rPr>
        <w:t>unit</w:t>
      </w:r>
      <w:r w:rsidRPr="3C7507F0" w:rsidR="00DF5298">
        <w:rPr>
          <w:rFonts w:cs="Calibri" w:cstheme="minorAscii"/>
          <w:b w:val="1"/>
          <w:bCs w:val="1"/>
          <w:color w:val="auto"/>
          <w:sz w:val="24"/>
          <w:szCs w:val="24"/>
          <w:lang w:val="en-US"/>
        </w:rPr>
        <w:t>)</w:t>
      </w:r>
    </w:p>
    <w:p w:rsidRPr="009F6502" w:rsidR="00A24301" w:rsidP="3C7507F0" w:rsidRDefault="00A24301" w14:paraId="594B2BF4" w14:textId="77777777">
      <w:pPr>
        <w:rPr>
          <w:rFonts w:cs="Calibri" w:cstheme="minorAscii"/>
          <w:color w:val="auto"/>
          <w:sz w:val="24"/>
          <w:szCs w:val="24"/>
          <w:lang w:val="en-US"/>
        </w:rPr>
      </w:pPr>
      <w:r w:rsidRPr="3C7507F0" w:rsidR="00A24301">
        <w:rPr>
          <w:rFonts w:cs="Calibri" w:cstheme="minorAscii"/>
          <w:color w:val="auto"/>
          <w:sz w:val="24"/>
          <w:szCs w:val="24"/>
          <w:lang w:val="en-US"/>
        </w:rPr>
        <w:t>Field Name:</w:t>
      </w:r>
      <w:r>
        <w:tab/>
      </w:r>
      <w:r>
        <w:tab/>
      </w:r>
      <w:r w:rsidRPr="3C7507F0" w:rsidR="00A24301">
        <w:rPr>
          <w:rFonts w:cs="Calibri" w:cstheme="minorAscii"/>
          <w:color w:val="auto"/>
          <w:sz w:val="24"/>
          <w:szCs w:val="24"/>
          <w:lang w:val="en-US"/>
        </w:rPr>
        <w:t>EDESPEST</w:t>
      </w:r>
    </w:p>
    <w:p w:rsidRPr="009F6502" w:rsidR="00A24301" w:rsidP="3C7507F0" w:rsidRDefault="00A24301" w14:paraId="33E20416" w14:textId="39607C58">
      <w:pPr>
        <w:ind w:left="2124" w:hanging="2124"/>
        <w:jc w:val="both"/>
        <w:rPr>
          <w:rFonts w:cs="Calibri" w:cstheme="minorAscii"/>
          <w:color w:val="auto"/>
          <w:sz w:val="24"/>
          <w:szCs w:val="24"/>
          <w:lang w:val="en-US"/>
        </w:rPr>
      </w:pPr>
      <w:r w:rsidRPr="3C7507F0" w:rsidR="00A24301">
        <w:rPr>
          <w:rFonts w:cs="Calibri" w:cstheme="minorAscii"/>
          <w:color w:val="auto"/>
          <w:sz w:val="24"/>
          <w:szCs w:val="24"/>
          <w:lang w:val="en-US"/>
        </w:rPr>
        <w:t>Description:</w:t>
      </w:r>
      <w:r>
        <w:tab/>
      </w:r>
      <w:r w:rsidRPr="3C7507F0" w:rsidR="00A24301">
        <w:rPr>
          <w:rFonts w:cs="Calibri" w:cstheme="minorAscii"/>
          <w:color w:val="auto"/>
          <w:sz w:val="24"/>
          <w:szCs w:val="24"/>
          <w:lang w:val="en-US"/>
        </w:rPr>
        <w:t>Report the unit opport</w:t>
      </w:r>
      <w:r w:rsidRPr="3C7507F0" w:rsidR="004F76A9">
        <w:rPr>
          <w:rFonts w:cs="Calibri" w:cstheme="minorAscii"/>
          <w:color w:val="auto"/>
          <w:sz w:val="24"/>
          <w:szCs w:val="24"/>
          <w:lang w:val="en-US"/>
        </w:rPr>
        <w:t>unit</w:t>
      </w:r>
      <w:r w:rsidRPr="3C7507F0" w:rsidR="00801D32">
        <w:rPr>
          <w:rFonts w:cs="Calibri" w:cstheme="minorAscii"/>
          <w:color w:val="auto"/>
          <w:sz w:val="24"/>
          <w:szCs w:val="24"/>
          <w:lang w:val="en-US"/>
        </w:rPr>
        <w:t>y</w:t>
      </w:r>
      <w:r w:rsidRPr="3C7507F0" w:rsidR="00A24301">
        <w:rPr>
          <w:rFonts w:cs="Calibri" w:cstheme="minorAscii"/>
          <w:color w:val="auto"/>
          <w:sz w:val="24"/>
          <w:szCs w:val="24"/>
          <w:lang w:val="en-US"/>
        </w:rPr>
        <w:t xml:space="preserve"> cost incurred from the time of final production in the </w:t>
      </w:r>
      <w:r w:rsidRPr="3C7507F0" w:rsidR="00023431">
        <w:rPr>
          <w:rFonts w:cs="Calibri" w:cstheme="minorAscii"/>
          <w:color w:val="auto"/>
          <w:sz w:val="24"/>
          <w:szCs w:val="24"/>
          <w:lang w:val="en-US"/>
        </w:rPr>
        <w:t>country of manufacturing</w:t>
      </w:r>
      <w:r w:rsidRPr="3C7507F0" w:rsidR="00E6741D">
        <w:rPr>
          <w:rFonts w:cs="Calibri" w:cstheme="minorAscii"/>
          <w:color w:val="auto"/>
          <w:sz w:val="24"/>
          <w:szCs w:val="24"/>
          <w:lang w:val="en-US"/>
        </w:rPr>
        <w:t xml:space="preserve"> </w:t>
      </w:r>
      <w:r w:rsidRPr="3C7507F0" w:rsidR="00A24301">
        <w:rPr>
          <w:rFonts w:cs="Calibri" w:cstheme="minorAscii"/>
          <w:color w:val="auto"/>
          <w:sz w:val="24"/>
          <w:szCs w:val="24"/>
          <w:lang w:val="en-US"/>
        </w:rPr>
        <w:t>to the time of shipment to Brazil, computed at the actual cost of short-term debt</w:t>
      </w:r>
      <w:r w:rsidRPr="3C7507F0" w:rsidR="00801D32">
        <w:rPr>
          <w:rFonts w:cs="Calibri" w:cstheme="minorAscii"/>
          <w:color w:val="auto"/>
          <w:sz w:val="24"/>
          <w:szCs w:val="24"/>
          <w:lang w:val="en-US"/>
        </w:rPr>
        <w:t xml:space="preserve"> incurred by your company</w:t>
      </w:r>
      <w:r w:rsidRPr="3C7507F0" w:rsidR="00A24301">
        <w:rPr>
          <w:rFonts w:cs="Calibri" w:cstheme="minorAscii"/>
          <w:color w:val="auto"/>
          <w:sz w:val="24"/>
          <w:szCs w:val="24"/>
          <w:lang w:val="en-US"/>
        </w:rPr>
        <w:t>.</w:t>
      </w:r>
      <w:r w:rsidRPr="3C7507F0" w:rsidR="00C51E4A">
        <w:rPr>
          <w:rFonts w:cs="Calibri" w:cstheme="minorAscii"/>
          <w:color w:val="auto"/>
          <w:sz w:val="24"/>
          <w:szCs w:val="24"/>
          <w:lang w:val="en-US"/>
        </w:rPr>
        <w:t xml:space="preserve"> </w:t>
      </w:r>
      <w:r w:rsidRPr="3C7507F0" w:rsidR="00A24301">
        <w:rPr>
          <w:rFonts w:cs="Calibri" w:cstheme="minorAscii"/>
          <w:color w:val="auto"/>
          <w:sz w:val="24"/>
          <w:szCs w:val="24"/>
          <w:lang w:val="en-US"/>
        </w:rPr>
        <w:t>If you did not borrow short-term during the period of investigation, use a published commercial short-term lending rate.</w:t>
      </w:r>
    </w:p>
    <w:p w:rsidRPr="009F6502" w:rsidR="00A24301" w:rsidP="3C7507F0" w:rsidRDefault="00A24301" w14:paraId="00C38EAC" w14:textId="1992C26C">
      <w:pPr>
        <w:ind w:left="2124" w:hanging="2124"/>
        <w:jc w:val="both"/>
        <w:rPr>
          <w:rFonts w:cs="Calibri" w:cstheme="minorAscii"/>
          <w:color w:val="auto"/>
          <w:sz w:val="24"/>
          <w:szCs w:val="24"/>
          <w:lang w:val="en-US"/>
        </w:rPr>
      </w:pPr>
      <w:r w:rsidRPr="3C7507F0" w:rsidR="00A24301">
        <w:rPr>
          <w:rFonts w:cs="Calibri" w:cstheme="minorAscii"/>
          <w:color w:val="auto"/>
          <w:sz w:val="24"/>
          <w:szCs w:val="24"/>
          <w:lang w:val="en-US"/>
        </w:rPr>
        <w:t>Narrative:</w:t>
      </w:r>
      <w:r>
        <w:tab/>
      </w:r>
      <w:r w:rsidRPr="3C7507F0" w:rsidR="00A24301">
        <w:rPr>
          <w:rFonts w:cs="Calibri" w:cstheme="minorAscii"/>
          <w:color w:val="auto"/>
          <w:sz w:val="24"/>
          <w:szCs w:val="24"/>
          <w:lang w:val="en-US"/>
        </w:rPr>
        <w:t xml:space="preserve">Describe how the products under investigation </w:t>
      </w:r>
      <w:r w:rsidRPr="3C7507F0" w:rsidR="00A24301">
        <w:rPr>
          <w:rFonts w:cs="Calibri" w:cstheme="minorAscii"/>
          <w:color w:val="auto"/>
          <w:sz w:val="24"/>
          <w:szCs w:val="24"/>
          <w:lang w:val="en-US"/>
        </w:rPr>
        <w:t>are stored</w:t>
      </w:r>
      <w:r w:rsidRPr="3C7507F0" w:rsidR="00A24301">
        <w:rPr>
          <w:rFonts w:cs="Calibri" w:cstheme="minorAscii"/>
          <w:color w:val="auto"/>
          <w:sz w:val="24"/>
          <w:szCs w:val="24"/>
          <w:lang w:val="en-US"/>
        </w:rPr>
        <w:t xml:space="preserve"> prior to shipment and provide the average length of time in inventory in the </w:t>
      </w:r>
      <w:r w:rsidRPr="3C7507F0" w:rsidR="00023431">
        <w:rPr>
          <w:rFonts w:cs="Calibri" w:cstheme="minorAscii"/>
          <w:color w:val="auto"/>
          <w:sz w:val="24"/>
          <w:szCs w:val="24"/>
          <w:lang w:val="en-US"/>
        </w:rPr>
        <w:t>country of manufacturing</w:t>
      </w:r>
      <w:r w:rsidRPr="3C7507F0" w:rsidR="00E6741D">
        <w:rPr>
          <w:rFonts w:cs="Calibri" w:cstheme="minorAscii"/>
          <w:color w:val="auto"/>
          <w:sz w:val="24"/>
          <w:szCs w:val="24"/>
          <w:lang w:val="en-US"/>
        </w:rPr>
        <w:t xml:space="preserve"> </w:t>
      </w:r>
      <w:r w:rsidRPr="3C7507F0" w:rsidR="00A24301">
        <w:rPr>
          <w:rFonts w:cs="Calibri" w:cstheme="minorAscii"/>
          <w:color w:val="auto"/>
          <w:sz w:val="24"/>
          <w:szCs w:val="24"/>
          <w:lang w:val="en-US"/>
        </w:rPr>
        <w:t xml:space="preserve">and provide separately the average length of time in inventory in the </w:t>
      </w:r>
      <w:r w:rsidRPr="3C7507F0" w:rsidR="00023431">
        <w:rPr>
          <w:rFonts w:cs="Calibri" w:cstheme="minorAscii"/>
          <w:color w:val="auto"/>
          <w:sz w:val="24"/>
          <w:szCs w:val="24"/>
          <w:lang w:val="en-US"/>
        </w:rPr>
        <w:t>country of manufacturing</w:t>
      </w:r>
      <w:r w:rsidRPr="3C7507F0" w:rsidR="00E6741D">
        <w:rPr>
          <w:rFonts w:cs="Calibri" w:cstheme="minorAscii"/>
          <w:color w:val="auto"/>
          <w:sz w:val="24"/>
          <w:szCs w:val="24"/>
          <w:lang w:val="en-US"/>
        </w:rPr>
        <w:t xml:space="preserve"> </w:t>
      </w:r>
      <w:r w:rsidRPr="3C7507F0" w:rsidR="00A24301">
        <w:rPr>
          <w:rFonts w:cs="Calibri" w:cstheme="minorAscii"/>
          <w:color w:val="auto"/>
          <w:sz w:val="24"/>
          <w:szCs w:val="24"/>
          <w:lang w:val="en-US"/>
        </w:rPr>
        <w:t>to Brazil.</w:t>
      </w:r>
      <w:r w:rsidRPr="3C7507F0" w:rsidR="00C51E4A">
        <w:rPr>
          <w:rFonts w:cs="Calibri" w:cstheme="minorAscii"/>
          <w:color w:val="auto"/>
          <w:sz w:val="24"/>
          <w:szCs w:val="24"/>
          <w:lang w:val="en-US"/>
        </w:rPr>
        <w:t xml:space="preserve"> </w:t>
      </w:r>
      <w:r w:rsidRPr="3C7507F0" w:rsidR="00A24301">
        <w:rPr>
          <w:rFonts w:cs="Calibri" w:cstheme="minorAscii"/>
          <w:color w:val="auto"/>
          <w:sz w:val="24"/>
          <w:szCs w:val="24"/>
          <w:lang w:val="en-US"/>
        </w:rPr>
        <w:t>The cost reported should be base</w:t>
      </w:r>
      <w:r w:rsidRPr="3C7507F0" w:rsidR="00801D32">
        <w:rPr>
          <w:rFonts w:cs="Calibri" w:cstheme="minorAscii"/>
          <w:color w:val="auto"/>
          <w:sz w:val="24"/>
          <w:szCs w:val="24"/>
          <w:lang w:val="en-US"/>
        </w:rPr>
        <w:t>d</w:t>
      </w:r>
      <w:r w:rsidRPr="3C7507F0" w:rsidR="00A24301">
        <w:rPr>
          <w:rFonts w:cs="Calibri" w:cstheme="minorAscii"/>
          <w:color w:val="auto"/>
          <w:sz w:val="24"/>
          <w:szCs w:val="24"/>
          <w:lang w:val="en-US"/>
        </w:rPr>
        <w:t xml:space="preserve"> on the period from the end of production to the date of shipment to the customer. Indicate the source of the short-term interest rate used in the calculation.</w:t>
      </w:r>
    </w:p>
    <w:p w:rsidRPr="009F6502" w:rsidR="00641921" w:rsidP="3C7507F0" w:rsidRDefault="00641921" w14:paraId="69450551" w14:textId="77777777">
      <w:pPr>
        <w:rPr>
          <w:rFonts w:cs="Calibri" w:cstheme="minorAscii"/>
          <w:b w:val="1"/>
          <w:bCs w:val="1"/>
          <w:color w:val="auto"/>
          <w:sz w:val="24"/>
          <w:szCs w:val="24"/>
          <w:lang w:val="en-US"/>
        </w:rPr>
      </w:pPr>
    </w:p>
    <w:p w:rsidRPr="009F6502" w:rsidR="00A24301" w:rsidP="3C7507F0" w:rsidRDefault="00A24301" w14:paraId="17E9F468" w14:textId="77777777">
      <w:pPr>
        <w:rPr>
          <w:rFonts w:cs="Calibri" w:cstheme="minorAscii"/>
          <w:b w:val="1"/>
          <w:bCs w:val="1"/>
          <w:color w:val="auto"/>
          <w:sz w:val="24"/>
          <w:szCs w:val="24"/>
          <w:lang w:val="en-US"/>
        </w:rPr>
      </w:pPr>
      <w:r w:rsidRPr="3C7507F0" w:rsidR="00A24301">
        <w:rPr>
          <w:rFonts w:cs="Calibri" w:cstheme="minorAscii"/>
          <w:b w:val="1"/>
          <w:bCs w:val="1"/>
          <w:color w:val="auto"/>
          <w:sz w:val="24"/>
          <w:szCs w:val="24"/>
          <w:lang w:val="en-US"/>
        </w:rPr>
        <w:t>FIELD NUMBER 4</w:t>
      </w:r>
      <w:r w:rsidRPr="3C7507F0" w:rsidR="00E6741D">
        <w:rPr>
          <w:rFonts w:cs="Calibri" w:cstheme="minorAscii"/>
          <w:b w:val="1"/>
          <w:bCs w:val="1"/>
          <w:color w:val="auto"/>
          <w:sz w:val="24"/>
          <w:szCs w:val="24"/>
          <w:lang w:val="en-US"/>
        </w:rPr>
        <w:t>4</w:t>
      </w:r>
      <w:r w:rsidRPr="3C7507F0" w:rsidR="00A24301">
        <w:rPr>
          <w:rFonts w:cs="Calibri" w:cstheme="minorAscii"/>
          <w:b w:val="1"/>
          <w:bCs w:val="1"/>
          <w:color w:val="auto"/>
          <w:sz w:val="24"/>
          <w:szCs w:val="24"/>
          <w:lang w:val="en-US"/>
        </w:rPr>
        <w:t>.0:</w:t>
      </w:r>
      <w:r>
        <w:tab/>
      </w:r>
      <w:r w:rsidRPr="3C7507F0" w:rsidR="00A24301">
        <w:rPr>
          <w:rFonts w:cs="Calibri" w:cstheme="minorAscii"/>
          <w:b w:val="1"/>
          <w:bCs w:val="1"/>
          <w:color w:val="auto"/>
          <w:sz w:val="24"/>
          <w:szCs w:val="24"/>
          <w:lang w:val="en-US"/>
        </w:rPr>
        <w:t xml:space="preserve">Inventory Carrying Costs </w:t>
      </w:r>
      <w:r w:rsidRPr="3C7507F0" w:rsidR="0042722A">
        <w:rPr>
          <w:rFonts w:cs="Calibri" w:cstheme="minorAscii"/>
          <w:b w:val="1"/>
          <w:bCs w:val="1"/>
          <w:color w:val="auto"/>
          <w:sz w:val="24"/>
          <w:szCs w:val="24"/>
          <w:lang w:val="en-US"/>
        </w:rPr>
        <w:t xml:space="preserve">per Unit </w:t>
      </w:r>
      <w:r w:rsidRPr="3C7507F0" w:rsidR="00A24301">
        <w:rPr>
          <w:rFonts w:cs="Calibri" w:cstheme="minorAscii"/>
          <w:b w:val="1"/>
          <w:bCs w:val="1"/>
          <w:color w:val="auto"/>
          <w:sz w:val="24"/>
          <w:szCs w:val="24"/>
          <w:lang w:val="en-US"/>
        </w:rPr>
        <w:t>in Brazil</w:t>
      </w:r>
      <w:r w:rsidRPr="3C7507F0" w:rsidR="0042722A">
        <w:rPr>
          <w:rFonts w:cs="Calibri" w:cstheme="minorAscii"/>
          <w:b w:val="1"/>
          <w:bCs w:val="1"/>
          <w:color w:val="auto"/>
          <w:sz w:val="24"/>
          <w:szCs w:val="24"/>
          <w:lang w:val="en-US"/>
        </w:rPr>
        <w:t xml:space="preserve"> </w:t>
      </w:r>
      <w:r w:rsidRPr="3C7507F0" w:rsidR="00DF5298">
        <w:rPr>
          <w:rFonts w:cs="Calibri" w:cstheme="minorAscii"/>
          <w:b w:val="1"/>
          <w:bCs w:val="1"/>
          <w:color w:val="auto"/>
          <w:sz w:val="24"/>
          <w:szCs w:val="24"/>
          <w:lang w:val="en-US"/>
        </w:rPr>
        <w:t>(currency/</w:t>
      </w:r>
      <w:r w:rsidRPr="3C7507F0" w:rsidR="004F76A9">
        <w:rPr>
          <w:rFonts w:cs="Calibri" w:cstheme="minorAscii"/>
          <w:b w:val="1"/>
          <w:bCs w:val="1"/>
          <w:color w:val="auto"/>
          <w:sz w:val="24"/>
          <w:szCs w:val="24"/>
          <w:lang w:val="en-US"/>
        </w:rPr>
        <w:t>unit</w:t>
      </w:r>
      <w:r w:rsidRPr="3C7507F0" w:rsidR="00DF5298">
        <w:rPr>
          <w:rFonts w:cs="Calibri" w:cstheme="minorAscii"/>
          <w:b w:val="1"/>
          <w:bCs w:val="1"/>
          <w:color w:val="auto"/>
          <w:sz w:val="24"/>
          <w:szCs w:val="24"/>
          <w:lang w:val="en-US"/>
        </w:rPr>
        <w:t>)</w:t>
      </w:r>
      <w:r w:rsidRPr="3C7507F0" w:rsidR="00A24301">
        <w:rPr>
          <w:rFonts w:cs="Calibri" w:cstheme="minorAscii"/>
          <w:b w:val="1"/>
          <w:bCs w:val="1"/>
          <w:color w:val="auto"/>
          <w:sz w:val="24"/>
          <w:szCs w:val="24"/>
          <w:lang w:val="en-US"/>
        </w:rPr>
        <w:t xml:space="preserve"> </w:t>
      </w:r>
    </w:p>
    <w:p w:rsidRPr="009F6502" w:rsidR="00A24301" w:rsidP="3C7507F0" w:rsidRDefault="00A24301" w14:paraId="05520204" w14:textId="77777777">
      <w:pPr>
        <w:rPr>
          <w:rFonts w:cs="Calibri" w:cstheme="minorAscii"/>
          <w:color w:val="auto"/>
          <w:sz w:val="24"/>
          <w:szCs w:val="24"/>
          <w:lang w:val="en-US"/>
        </w:rPr>
      </w:pPr>
      <w:r w:rsidRPr="3C7507F0" w:rsidR="00A24301">
        <w:rPr>
          <w:rFonts w:cs="Calibri" w:cstheme="minorAscii"/>
          <w:color w:val="auto"/>
          <w:sz w:val="24"/>
          <w:szCs w:val="24"/>
          <w:lang w:val="en-US"/>
        </w:rPr>
        <w:t>Field Name:</w:t>
      </w:r>
      <w:r>
        <w:tab/>
      </w:r>
      <w:r>
        <w:tab/>
      </w:r>
      <w:r w:rsidRPr="3C7507F0" w:rsidR="00A24301">
        <w:rPr>
          <w:rFonts w:cs="Calibri" w:cstheme="minorAscii"/>
          <w:color w:val="auto"/>
          <w:sz w:val="24"/>
          <w:szCs w:val="24"/>
          <w:lang w:val="en-US"/>
        </w:rPr>
        <w:t>EDESPESTBRA</w:t>
      </w:r>
    </w:p>
    <w:p w:rsidRPr="009F6502" w:rsidR="00A24301" w:rsidP="3C7507F0" w:rsidRDefault="00A24301" w14:paraId="36240AD3" w14:textId="6B8C4DEE">
      <w:pPr>
        <w:ind w:left="2124" w:hanging="2124"/>
        <w:jc w:val="both"/>
        <w:rPr>
          <w:rFonts w:cs="Calibri" w:cstheme="minorAscii"/>
          <w:color w:val="auto"/>
          <w:sz w:val="24"/>
          <w:szCs w:val="24"/>
          <w:lang w:val="en-US"/>
        </w:rPr>
      </w:pPr>
      <w:r w:rsidRPr="3C7507F0" w:rsidR="00A24301">
        <w:rPr>
          <w:rFonts w:cs="Calibri" w:cstheme="minorAscii"/>
          <w:color w:val="auto"/>
          <w:sz w:val="24"/>
          <w:szCs w:val="24"/>
          <w:lang w:val="en-US"/>
        </w:rPr>
        <w:t>Description:</w:t>
      </w:r>
      <w:r>
        <w:tab/>
      </w:r>
      <w:r w:rsidRPr="3C7507F0" w:rsidR="00A24301">
        <w:rPr>
          <w:rFonts w:cs="Calibri" w:cstheme="minorAscii"/>
          <w:color w:val="auto"/>
          <w:sz w:val="24"/>
          <w:szCs w:val="24"/>
          <w:lang w:val="en-US"/>
        </w:rPr>
        <w:t xml:space="preserve">Report the unit </w:t>
      </w:r>
      <w:r w:rsidRPr="3C7507F0" w:rsidR="003D2F2A">
        <w:rPr>
          <w:rFonts w:cs="Calibri" w:cstheme="minorAscii"/>
          <w:color w:val="auto"/>
          <w:sz w:val="24"/>
          <w:szCs w:val="24"/>
          <w:lang w:val="en-US"/>
        </w:rPr>
        <w:t>opportunity</w:t>
      </w:r>
      <w:r w:rsidRPr="3C7507F0" w:rsidR="00A24301">
        <w:rPr>
          <w:rFonts w:cs="Calibri" w:cstheme="minorAscii"/>
          <w:color w:val="auto"/>
          <w:sz w:val="24"/>
          <w:szCs w:val="24"/>
          <w:lang w:val="en-US"/>
        </w:rPr>
        <w:t xml:space="preserve"> cost incurred from the time of arrival in Brazil the product under investigation to time of shipment from the warehouse or other intermediate location in Brazil to the first unaffiliated customer, computed at the actual cost of short-term debt incurred by your company.</w:t>
      </w:r>
      <w:r w:rsidRPr="3C7507F0" w:rsidR="00C51E4A">
        <w:rPr>
          <w:rFonts w:cs="Calibri" w:cstheme="minorAscii"/>
          <w:color w:val="auto"/>
          <w:sz w:val="24"/>
          <w:szCs w:val="24"/>
          <w:lang w:val="en-US"/>
        </w:rPr>
        <w:t xml:space="preserve"> </w:t>
      </w:r>
      <w:r w:rsidRPr="3C7507F0" w:rsidR="00A24301">
        <w:rPr>
          <w:rFonts w:cs="Calibri" w:cstheme="minorAscii"/>
          <w:color w:val="auto"/>
          <w:sz w:val="24"/>
          <w:szCs w:val="24"/>
          <w:lang w:val="en-US"/>
        </w:rPr>
        <w:t>If you did not borrow short-term during the period of investigation, use a published commercial short-term lending rate.</w:t>
      </w:r>
    </w:p>
    <w:p w:rsidRPr="009F6502" w:rsidR="003D2F2A" w:rsidP="3C7507F0" w:rsidRDefault="00A24301" w14:paraId="1FC02369" w14:textId="77777777">
      <w:pPr>
        <w:ind w:left="2124" w:hanging="2124"/>
        <w:jc w:val="both"/>
        <w:rPr>
          <w:rFonts w:cs="Calibri" w:cstheme="minorAscii"/>
          <w:color w:val="auto"/>
          <w:sz w:val="24"/>
          <w:szCs w:val="24"/>
          <w:lang w:val="en-US"/>
        </w:rPr>
      </w:pPr>
      <w:r w:rsidRPr="3C7507F0" w:rsidR="00A24301">
        <w:rPr>
          <w:rFonts w:cs="Calibri" w:cstheme="minorAscii"/>
          <w:color w:val="auto"/>
          <w:sz w:val="24"/>
          <w:szCs w:val="24"/>
          <w:lang w:val="en-US"/>
        </w:rPr>
        <w:t>Narrative:</w:t>
      </w:r>
      <w:r>
        <w:tab/>
      </w:r>
      <w:r w:rsidRPr="3C7507F0" w:rsidR="00A24301">
        <w:rPr>
          <w:rFonts w:cs="Calibri" w:cstheme="minorAscii"/>
          <w:color w:val="auto"/>
          <w:sz w:val="24"/>
          <w:szCs w:val="24"/>
          <w:lang w:val="en-US"/>
        </w:rPr>
        <w:t xml:space="preserve">Describe how the products under investigation </w:t>
      </w:r>
      <w:r w:rsidRPr="3C7507F0" w:rsidR="00A24301">
        <w:rPr>
          <w:rFonts w:cs="Calibri" w:cstheme="minorAscii"/>
          <w:color w:val="auto"/>
          <w:sz w:val="24"/>
          <w:szCs w:val="24"/>
          <w:lang w:val="en-US"/>
        </w:rPr>
        <w:t>are stored</w:t>
      </w:r>
      <w:r w:rsidRPr="3C7507F0" w:rsidR="00A24301">
        <w:rPr>
          <w:rFonts w:cs="Calibri" w:cstheme="minorAscii"/>
          <w:color w:val="auto"/>
          <w:sz w:val="24"/>
          <w:szCs w:val="24"/>
          <w:lang w:val="en-US"/>
        </w:rPr>
        <w:t xml:space="preserve"> in Brazil prior to shipment and provide the average length of time in inventory in Brazil. Indicate the source of the short-term interest rate used in the calculation.</w:t>
      </w:r>
      <w:r w:rsidRPr="3C7507F0" w:rsidR="003D2F2A">
        <w:rPr>
          <w:rFonts w:cs="Calibri" w:cstheme="minorAscii"/>
          <w:color w:val="auto"/>
          <w:sz w:val="24"/>
          <w:szCs w:val="24"/>
          <w:lang w:val="en-US"/>
        </w:rPr>
        <w:t xml:space="preserve"> Include your worksheets as attachments to the narrative response.</w:t>
      </w:r>
    </w:p>
    <w:p w:rsidRPr="009F6502" w:rsidR="0027346B" w:rsidP="3C7507F0" w:rsidRDefault="0027346B" w14:paraId="291B360F" w14:textId="77777777">
      <w:pPr>
        <w:spacing w:after="0" w:line="240" w:lineRule="auto"/>
        <w:ind w:left="2124" w:hanging="2124"/>
        <w:jc w:val="both"/>
        <w:rPr>
          <w:rFonts w:cs="Calibri" w:cstheme="minorAscii"/>
          <w:b w:val="1"/>
          <w:bCs w:val="1"/>
          <w:color w:val="auto"/>
          <w:sz w:val="24"/>
          <w:szCs w:val="24"/>
          <w:lang w:val="en-US"/>
        </w:rPr>
      </w:pPr>
    </w:p>
    <w:p w:rsidRPr="009F6502" w:rsidR="003D2F2A" w:rsidP="3C7507F0" w:rsidRDefault="003D2F2A" w14:paraId="13F598CC" w14:textId="77777777">
      <w:pPr>
        <w:spacing w:after="0" w:line="240" w:lineRule="auto"/>
        <w:ind w:left="2124" w:hanging="2124"/>
        <w:jc w:val="both"/>
        <w:rPr>
          <w:rFonts w:cs="Calibri" w:cstheme="minorAscii"/>
          <w:b w:val="1"/>
          <w:bCs w:val="1"/>
          <w:color w:val="auto"/>
          <w:sz w:val="24"/>
          <w:szCs w:val="24"/>
          <w:lang w:val="en-US"/>
        </w:rPr>
      </w:pPr>
    </w:p>
    <w:p w:rsidRPr="009F6502" w:rsidR="00A24301" w:rsidP="3C7507F0" w:rsidRDefault="00A24301" w14:paraId="4FF37831" w14:textId="77777777">
      <w:pPr>
        <w:ind w:left="2124" w:hanging="2124"/>
        <w:jc w:val="both"/>
        <w:rPr>
          <w:rFonts w:cs="Calibri" w:cstheme="minorAscii"/>
          <w:b w:val="1"/>
          <w:bCs w:val="1"/>
          <w:color w:val="auto"/>
          <w:sz w:val="24"/>
          <w:szCs w:val="24"/>
          <w:lang w:val="en-US"/>
        </w:rPr>
      </w:pPr>
      <w:r w:rsidRPr="3C7507F0" w:rsidR="00A24301">
        <w:rPr>
          <w:rFonts w:cs="Calibri" w:cstheme="minorAscii"/>
          <w:b w:val="1"/>
          <w:bCs w:val="1"/>
          <w:color w:val="auto"/>
          <w:sz w:val="24"/>
          <w:szCs w:val="24"/>
          <w:lang w:val="en-US"/>
        </w:rPr>
        <w:t>FIELD NUMBER 4</w:t>
      </w:r>
      <w:r w:rsidRPr="3C7507F0" w:rsidR="00E6741D">
        <w:rPr>
          <w:rFonts w:cs="Calibri" w:cstheme="minorAscii"/>
          <w:b w:val="1"/>
          <w:bCs w:val="1"/>
          <w:color w:val="auto"/>
          <w:sz w:val="24"/>
          <w:szCs w:val="24"/>
          <w:lang w:val="en-US"/>
        </w:rPr>
        <w:t>5</w:t>
      </w:r>
      <w:r w:rsidRPr="3C7507F0" w:rsidR="00A24301">
        <w:rPr>
          <w:rFonts w:cs="Calibri" w:cstheme="minorAscii"/>
          <w:b w:val="1"/>
          <w:bCs w:val="1"/>
          <w:color w:val="auto"/>
          <w:sz w:val="24"/>
          <w:szCs w:val="24"/>
          <w:lang w:val="en-US"/>
        </w:rPr>
        <w:t>.0:</w:t>
      </w:r>
      <w:r>
        <w:tab/>
      </w:r>
      <w:r w:rsidRPr="3C7507F0" w:rsidR="00A24301">
        <w:rPr>
          <w:rFonts w:cs="Calibri" w:cstheme="minorAscii"/>
          <w:b w:val="1"/>
          <w:bCs w:val="1"/>
          <w:color w:val="auto"/>
          <w:sz w:val="24"/>
          <w:szCs w:val="24"/>
          <w:lang w:val="en-US"/>
        </w:rPr>
        <w:t>Packing Cost</w:t>
      </w:r>
      <w:r w:rsidRPr="3C7507F0" w:rsidR="0042722A">
        <w:rPr>
          <w:rFonts w:cs="Calibri" w:cstheme="minorAscii"/>
          <w:b w:val="1"/>
          <w:bCs w:val="1"/>
          <w:color w:val="auto"/>
          <w:sz w:val="24"/>
          <w:szCs w:val="24"/>
          <w:lang w:val="en-US"/>
        </w:rPr>
        <w:t xml:space="preserve"> per Unit</w:t>
      </w:r>
      <w:r w:rsidRPr="3C7507F0" w:rsidR="00DF5298">
        <w:rPr>
          <w:rFonts w:cs="Calibri" w:cstheme="minorAscii"/>
          <w:b w:val="1"/>
          <w:bCs w:val="1"/>
          <w:color w:val="auto"/>
          <w:sz w:val="24"/>
          <w:szCs w:val="24"/>
          <w:lang w:val="en-US"/>
        </w:rPr>
        <w:t xml:space="preserve"> (currency/</w:t>
      </w:r>
      <w:r w:rsidRPr="3C7507F0" w:rsidR="004F76A9">
        <w:rPr>
          <w:rFonts w:cs="Calibri" w:cstheme="minorAscii"/>
          <w:b w:val="1"/>
          <w:bCs w:val="1"/>
          <w:color w:val="auto"/>
          <w:sz w:val="24"/>
          <w:szCs w:val="24"/>
          <w:lang w:val="en-US"/>
        </w:rPr>
        <w:t>unit</w:t>
      </w:r>
      <w:r w:rsidRPr="3C7507F0" w:rsidR="00DF5298">
        <w:rPr>
          <w:rFonts w:cs="Calibri" w:cstheme="minorAscii"/>
          <w:b w:val="1"/>
          <w:bCs w:val="1"/>
          <w:color w:val="auto"/>
          <w:sz w:val="24"/>
          <w:szCs w:val="24"/>
          <w:lang w:val="en-US"/>
        </w:rPr>
        <w:t>)</w:t>
      </w:r>
    </w:p>
    <w:p w:rsidRPr="009F6502" w:rsidR="00A24301" w:rsidP="3C7507F0" w:rsidRDefault="00A24301" w14:paraId="4A56BE7A" w14:textId="77777777">
      <w:pPr>
        <w:rPr>
          <w:rFonts w:cs="Calibri" w:cstheme="minorAscii"/>
          <w:color w:val="auto"/>
          <w:sz w:val="24"/>
          <w:szCs w:val="24"/>
          <w:lang w:val="en-US"/>
        </w:rPr>
      </w:pPr>
      <w:r w:rsidRPr="3C7507F0" w:rsidR="00A24301">
        <w:rPr>
          <w:rFonts w:cs="Calibri" w:cstheme="minorAscii"/>
          <w:color w:val="auto"/>
          <w:sz w:val="24"/>
          <w:szCs w:val="24"/>
          <w:lang w:val="en-US"/>
        </w:rPr>
        <w:t>Field Name:</w:t>
      </w:r>
      <w:r>
        <w:tab/>
      </w:r>
      <w:r>
        <w:tab/>
      </w:r>
      <w:r w:rsidRPr="3C7507F0" w:rsidR="00A24301">
        <w:rPr>
          <w:rFonts w:cs="Calibri" w:cstheme="minorAscii"/>
          <w:color w:val="auto"/>
          <w:sz w:val="24"/>
          <w:szCs w:val="24"/>
          <w:lang w:val="en-US"/>
        </w:rPr>
        <w:t>ECUSTEMB</w:t>
      </w:r>
    </w:p>
    <w:p w:rsidRPr="009F6502" w:rsidR="00A24301" w:rsidP="3C7507F0" w:rsidRDefault="00A24301" w14:paraId="7CD61D84" w14:textId="1315B73C">
      <w:pPr>
        <w:ind w:left="2124" w:hanging="2124"/>
        <w:jc w:val="both"/>
        <w:rPr>
          <w:rFonts w:cs="Calibri" w:cstheme="minorAscii"/>
          <w:color w:val="auto"/>
          <w:sz w:val="24"/>
          <w:szCs w:val="24"/>
          <w:lang w:val="en-US"/>
        </w:rPr>
      </w:pPr>
      <w:r w:rsidRPr="3C7507F0" w:rsidR="00A24301">
        <w:rPr>
          <w:rFonts w:cs="Calibri" w:cstheme="minorAscii"/>
          <w:color w:val="auto"/>
          <w:sz w:val="24"/>
          <w:szCs w:val="24"/>
          <w:lang w:val="en-US"/>
        </w:rPr>
        <w:t>Description:</w:t>
      </w:r>
      <w:r>
        <w:tab/>
      </w:r>
      <w:r w:rsidRPr="3C7507F0" w:rsidR="00A24301">
        <w:rPr>
          <w:rFonts w:cs="Calibri" w:cstheme="minorAscii"/>
          <w:color w:val="auto"/>
          <w:sz w:val="24"/>
          <w:szCs w:val="24"/>
          <w:lang w:val="en-US"/>
        </w:rPr>
        <w:t>Report the unit cost of packing.</w:t>
      </w:r>
      <w:r w:rsidRPr="3C7507F0" w:rsidR="00C51E4A">
        <w:rPr>
          <w:rFonts w:cs="Calibri" w:cstheme="minorAscii"/>
          <w:color w:val="auto"/>
          <w:sz w:val="24"/>
          <w:szCs w:val="24"/>
          <w:lang w:val="en-US"/>
        </w:rPr>
        <w:t xml:space="preserve"> </w:t>
      </w:r>
      <w:r w:rsidRPr="3C7507F0" w:rsidR="00A24301">
        <w:rPr>
          <w:rFonts w:cs="Calibri" w:cstheme="minorAscii"/>
          <w:color w:val="auto"/>
          <w:sz w:val="24"/>
          <w:szCs w:val="24"/>
          <w:lang w:val="en-US"/>
        </w:rPr>
        <w:t>Include the cost of labor, materials and overhead.</w:t>
      </w:r>
      <w:r w:rsidRPr="3C7507F0" w:rsidR="00C51E4A">
        <w:rPr>
          <w:rFonts w:cs="Calibri" w:cstheme="minorAscii"/>
          <w:color w:val="auto"/>
          <w:sz w:val="24"/>
          <w:szCs w:val="24"/>
          <w:lang w:val="en-US"/>
        </w:rPr>
        <w:t xml:space="preserve"> </w:t>
      </w:r>
      <w:r w:rsidRPr="3C7507F0" w:rsidR="00A24301">
        <w:rPr>
          <w:rFonts w:cs="Calibri" w:cstheme="minorAscii"/>
          <w:color w:val="auto"/>
          <w:sz w:val="24"/>
          <w:szCs w:val="24"/>
          <w:lang w:val="en-US"/>
        </w:rPr>
        <w:t xml:space="preserve">If a product </w:t>
      </w:r>
      <w:r w:rsidRPr="3C7507F0" w:rsidR="00A24301">
        <w:rPr>
          <w:rFonts w:cs="Calibri" w:cstheme="minorAscii"/>
          <w:color w:val="auto"/>
          <w:sz w:val="24"/>
          <w:szCs w:val="24"/>
          <w:lang w:val="en-US"/>
        </w:rPr>
        <w:t>is produced</w:t>
      </w:r>
      <w:r w:rsidRPr="3C7507F0" w:rsidR="00A24301">
        <w:rPr>
          <w:rFonts w:cs="Calibri" w:cstheme="minorAscii"/>
          <w:color w:val="auto"/>
          <w:sz w:val="24"/>
          <w:szCs w:val="24"/>
          <w:lang w:val="en-US"/>
        </w:rPr>
        <w:t xml:space="preserve"> at more than one plant, report the weighted average packing cost of all plants combined.</w:t>
      </w:r>
      <w:r w:rsidRPr="3C7507F0" w:rsidR="00C51E4A">
        <w:rPr>
          <w:rFonts w:cs="Calibri" w:cstheme="minorAscii"/>
          <w:color w:val="auto"/>
          <w:sz w:val="24"/>
          <w:szCs w:val="24"/>
          <w:lang w:val="en-US"/>
        </w:rPr>
        <w:t xml:space="preserve"> </w:t>
      </w:r>
    </w:p>
    <w:p w:rsidRPr="009F6502" w:rsidR="00A24301" w:rsidP="3C7507F0" w:rsidRDefault="00A24301" w14:paraId="3D3750EE" w14:textId="5B708B64">
      <w:pPr>
        <w:ind w:left="2124" w:hanging="2124"/>
        <w:jc w:val="both"/>
        <w:rPr>
          <w:rFonts w:cs="Calibri" w:cstheme="minorAscii"/>
          <w:color w:val="auto"/>
          <w:sz w:val="24"/>
          <w:szCs w:val="24"/>
          <w:lang w:val="en-US"/>
        </w:rPr>
      </w:pPr>
      <w:r w:rsidRPr="3C7507F0" w:rsidR="00A24301">
        <w:rPr>
          <w:rFonts w:cs="Calibri" w:cstheme="minorAscii"/>
          <w:color w:val="auto"/>
          <w:sz w:val="24"/>
          <w:szCs w:val="24"/>
          <w:lang w:val="en-US"/>
        </w:rPr>
        <w:t>Narrative:</w:t>
      </w:r>
      <w:r>
        <w:tab/>
      </w:r>
      <w:r w:rsidRPr="3C7507F0" w:rsidR="00A24301">
        <w:rPr>
          <w:rFonts w:cs="Calibri" w:cstheme="minorAscii"/>
          <w:color w:val="auto"/>
          <w:sz w:val="24"/>
          <w:szCs w:val="24"/>
          <w:lang w:val="en-US"/>
        </w:rPr>
        <w:t>Describe the packing types used.</w:t>
      </w:r>
      <w:r w:rsidRPr="3C7507F0" w:rsidR="00C51E4A">
        <w:rPr>
          <w:rFonts w:cs="Calibri" w:cstheme="minorAscii"/>
          <w:color w:val="auto"/>
          <w:sz w:val="24"/>
          <w:szCs w:val="24"/>
          <w:lang w:val="en-US"/>
        </w:rPr>
        <w:t xml:space="preserve"> </w:t>
      </w:r>
      <w:r w:rsidRPr="3C7507F0" w:rsidR="00A24301">
        <w:rPr>
          <w:rFonts w:cs="Calibri" w:cstheme="minorAscii"/>
          <w:color w:val="auto"/>
          <w:sz w:val="24"/>
          <w:szCs w:val="24"/>
          <w:lang w:val="en-US"/>
        </w:rPr>
        <w:t xml:space="preserve">For each type of packing, provide a worksheet that </w:t>
      </w:r>
      <w:r w:rsidRPr="3C7507F0" w:rsidR="00A24301">
        <w:rPr>
          <w:rFonts w:cs="Calibri" w:cstheme="minorAscii"/>
          <w:color w:val="auto"/>
          <w:sz w:val="24"/>
          <w:szCs w:val="24"/>
          <w:lang w:val="en-US"/>
        </w:rPr>
        <w:t>demonstrates</w:t>
      </w:r>
      <w:r w:rsidRPr="3C7507F0" w:rsidR="00A24301">
        <w:rPr>
          <w:rFonts w:cs="Calibri" w:cstheme="minorAscii"/>
          <w:color w:val="auto"/>
          <w:sz w:val="24"/>
          <w:szCs w:val="24"/>
          <w:lang w:val="en-US"/>
        </w:rPr>
        <w:t xml:space="preserve"> the calculation of packing material, labor and overhead for a single unit. The worksheets should include a list of packing materials, the average cost of each material, and how much of each material </w:t>
      </w:r>
      <w:r w:rsidRPr="3C7507F0" w:rsidR="00A24301">
        <w:rPr>
          <w:rFonts w:cs="Calibri" w:cstheme="minorAscii"/>
          <w:color w:val="auto"/>
          <w:sz w:val="24"/>
          <w:szCs w:val="24"/>
          <w:lang w:val="en-US"/>
        </w:rPr>
        <w:t>was used</w:t>
      </w:r>
      <w:r w:rsidRPr="3C7507F0" w:rsidR="00A24301">
        <w:rPr>
          <w:rFonts w:cs="Calibri" w:cstheme="minorAscii"/>
          <w:color w:val="auto"/>
          <w:sz w:val="24"/>
          <w:szCs w:val="24"/>
          <w:lang w:val="en-US"/>
        </w:rPr>
        <w:t>.</w:t>
      </w:r>
      <w:r w:rsidRPr="3C7507F0" w:rsidR="00C51E4A">
        <w:rPr>
          <w:rFonts w:cs="Calibri" w:cstheme="minorAscii"/>
          <w:color w:val="auto"/>
          <w:sz w:val="24"/>
          <w:szCs w:val="24"/>
          <w:lang w:val="en-US"/>
        </w:rPr>
        <w:t xml:space="preserve"> </w:t>
      </w:r>
      <w:r w:rsidRPr="3C7507F0" w:rsidR="00A24301">
        <w:rPr>
          <w:rFonts w:cs="Calibri" w:cstheme="minorAscii"/>
          <w:color w:val="auto"/>
          <w:sz w:val="24"/>
          <w:szCs w:val="24"/>
          <w:lang w:val="en-US"/>
        </w:rPr>
        <w:t>In addition, report the average labor hours by packing type and the average labor cost per hour including benefits.</w:t>
      </w:r>
      <w:r w:rsidRPr="3C7507F0" w:rsidR="00C51E4A">
        <w:rPr>
          <w:rFonts w:cs="Calibri" w:cstheme="minorAscii"/>
          <w:color w:val="auto"/>
          <w:sz w:val="24"/>
          <w:szCs w:val="24"/>
          <w:lang w:val="en-US"/>
        </w:rPr>
        <w:t xml:space="preserve"> </w:t>
      </w:r>
      <w:r w:rsidRPr="3C7507F0" w:rsidR="00A24301">
        <w:rPr>
          <w:rFonts w:cs="Calibri" w:cstheme="minorAscii"/>
          <w:color w:val="auto"/>
          <w:sz w:val="24"/>
          <w:szCs w:val="24"/>
          <w:lang w:val="en-US"/>
        </w:rPr>
        <w:t xml:space="preserve">Include a list of overhead expenses incurred in packing and </w:t>
      </w:r>
      <w:r w:rsidRPr="3C7507F0" w:rsidR="00A24301">
        <w:rPr>
          <w:rFonts w:cs="Calibri" w:cstheme="minorAscii"/>
          <w:color w:val="auto"/>
          <w:sz w:val="24"/>
          <w:szCs w:val="24"/>
          <w:lang w:val="en-US"/>
        </w:rPr>
        <w:t>demonstrate</w:t>
      </w:r>
      <w:r w:rsidRPr="3C7507F0" w:rsidR="00A24301">
        <w:rPr>
          <w:rFonts w:cs="Calibri" w:cstheme="minorAscii"/>
          <w:color w:val="auto"/>
          <w:sz w:val="24"/>
          <w:szCs w:val="24"/>
          <w:lang w:val="en-US"/>
        </w:rPr>
        <w:t xml:space="preserve"> how these expenses were </w:t>
      </w:r>
      <w:r w:rsidRPr="3C7507F0" w:rsidR="00A24301">
        <w:rPr>
          <w:rFonts w:cs="Calibri" w:cstheme="minorAscii"/>
          <w:color w:val="auto"/>
          <w:sz w:val="24"/>
          <w:szCs w:val="24"/>
          <w:lang w:val="en-US"/>
        </w:rPr>
        <w:t>allocated</w:t>
      </w:r>
      <w:r w:rsidRPr="3C7507F0" w:rsidR="00A24301">
        <w:rPr>
          <w:rFonts w:cs="Calibri" w:cstheme="minorAscii"/>
          <w:color w:val="auto"/>
          <w:sz w:val="24"/>
          <w:szCs w:val="24"/>
          <w:lang w:val="en-US"/>
        </w:rPr>
        <w:t xml:space="preserve"> to each packing type.</w:t>
      </w:r>
    </w:p>
    <w:p w:rsidRPr="009F6502" w:rsidR="00A24301" w:rsidP="3C7507F0" w:rsidRDefault="00A24301" w14:paraId="0E289D98" w14:textId="77777777">
      <w:pPr>
        <w:spacing w:after="0" w:line="240" w:lineRule="auto"/>
        <w:jc w:val="both"/>
        <w:rPr>
          <w:rFonts w:cs="Calibri" w:cstheme="minorAscii"/>
          <w:b w:val="1"/>
          <w:bCs w:val="1"/>
          <w:color w:val="auto"/>
          <w:sz w:val="24"/>
          <w:szCs w:val="24"/>
          <w:lang w:val="en-US"/>
        </w:rPr>
      </w:pPr>
    </w:p>
    <w:p w:rsidRPr="009F6502" w:rsidR="00A24301" w:rsidP="3C7507F0" w:rsidRDefault="00A24301" w14:paraId="47328F9C" w14:textId="77777777">
      <w:pPr>
        <w:jc w:val="both"/>
        <w:rPr>
          <w:rFonts w:cs="Calibri" w:cstheme="minorAscii"/>
          <w:b w:val="1"/>
          <w:bCs w:val="1"/>
          <w:color w:val="auto"/>
          <w:sz w:val="24"/>
          <w:szCs w:val="24"/>
          <w:lang w:val="en-US"/>
        </w:rPr>
      </w:pPr>
      <w:r w:rsidRPr="3C7507F0" w:rsidR="00A24301">
        <w:rPr>
          <w:rFonts w:cs="Calibri" w:cstheme="minorAscii"/>
          <w:b w:val="1"/>
          <w:bCs w:val="1"/>
          <w:color w:val="auto"/>
          <w:sz w:val="24"/>
          <w:szCs w:val="24"/>
          <w:lang w:val="en-US"/>
        </w:rPr>
        <w:t>FIELD NUMBER</w:t>
      </w:r>
      <w:r w:rsidRPr="3C7507F0" w:rsidR="0027346B">
        <w:rPr>
          <w:rFonts w:cs="Calibri" w:cstheme="minorAscii"/>
          <w:b w:val="1"/>
          <w:bCs w:val="1"/>
          <w:color w:val="auto"/>
          <w:sz w:val="24"/>
          <w:szCs w:val="24"/>
          <w:lang w:val="en-US"/>
        </w:rPr>
        <w:t xml:space="preserve"> 4</w:t>
      </w:r>
      <w:r w:rsidRPr="3C7507F0" w:rsidR="00E6741D">
        <w:rPr>
          <w:rFonts w:cs="Calibri" w:cstheme="minorAscii"/>
          <w:b w:val="1"/>
          <w:bCs w:val="1"/>
          <w:color w:val="auto"/>
          <w:sz w:val="24"/>
          <w:szCs w:val="24"/>
          <w:lang w:val="en-US"/>
        </w:rPr>
        <w:t>6</w:t>
      </w:r>
      <w:r w:rsidRPr="3C7507F0" w:rsidR="0027346B">
        <w:rPr>
          <w:rFonts w:cs="Calibri" w:cstheme="minorAscii"/>
          <w:b w:val="1"/>
          <w:bCs w:val="1"/>
          <w:color w:val="auto"/>
          <w:sz w:val="24"/>
          <w:szCs w:val="24"/>
          <w:lang w:val="en-US"/>
        </w:rPr>
        <w:t>.0</w:t>
      </w:r>
      <w:r>
        <w:tab/>
      </w:r>
      <w:r w:rsidRPr="3C7507F0" w:rsidR="00A24301">
        <w:rPr>
          <w:rFonts w:cs="Calibri" w:cstheme="minorAscii"/>
          <w:b w:val="1"/>
          <w:bCs w:val="1"/>
          <w:color w:val="auto"/>
          <w:sz w:val="24"/>
          <w:szCs w:val="24"/>
          <w:lang w:val="en-US"/>
        </w:rPr>
        <w:t>Repacking Cost</w:t>
      </w:r>
      <w:r w:rsidRPr="3C7507F0" w:rsidR="00DF5298">
        <w:rPr>
          <w:rFonts w:cs="Calibri" w:cstheme="minorAscii"/>
          <w:b w:val="1"/>
          <w:bCs w:val="1"/>
          <w:color w:val="auto"/>
          <w:sz w:val="24"/>
          <w:szCs w:val="24"/>
          <w:lang w:val="en-US"/>
        </w:rPr>
        <w:t xml:space="preserve"> </w:t>
      </w:r>
      <w:r w:rsidRPr="3C7507F0" w:rsidR="009F4B88">
        <w:rPr>
          <w:rFonts w:cs="Calibri" w:cstheme="minorAscii"/>
          <w:b w:val="1"/>
          <w:bCs w:val="1"/>
          <w:color w:val="auto"/>
          <w:sz w:val="24"/>
          <w:szCs w:val="24"/>
          <w:lang w:val="en-US"/>
        </w:rPr>
        <w:t>per Unit</w:t>
      </w:r>
      <w:r w:rsidRPr="3C7507F0" w:rsidR="00617151">
        <w:rPr>
          <w:rFonts w:cs="Calibri" w:cstheme="minorAscii"/>
          <w:b w:val="1"/>
          <w:bCs w:val="1"/>
          <w:color w:val="auto"/>
          <w:sz w:val="24"/>
          <w:szCs w:val="24"/>
          <w:lang w:val="en-US"/>
        </w:rPr>
        <w:t xml:space="preserve"> in Brazil</w:t>
      </w:r>
      <w:r w:rsidRPr="3C7507F0" w:rsidR="009F4B88">
        <w:rPr>
          <w:rFonts w:cs="Calibri" w:cstheme="minorAscii"/>
          <w:b w:val="1"/>
          <w:bCs w:val="1"/>
          <w:color w:val="auto"/>
          <w:sz w:val="24"/>
          <w:szCs w:val="24"/>
          <w:lang w:val="en-US"/>
        </w:rPr>
        <w:t xml:space="preserve"> </w:t>
      </w:r>
      <w:r w:rsidRPr="3C7507F0" w:rsidR="00DF5298">
        <w:rPr>
          <w:rFonts w:cs="Calibri" w:cstheme="minorAscii"/>
          <w:b w:val="1"/>
          <w:bCs w:val="1"/>
          <w:color w:val="auto"/>
          <w:sz w:val="24"/>
          <w:szCs w:val="24"/>
          <w:lang w:val="en-US"/>
        </w:rPr>
        <w:t>(currency/</w:t>
      </w:r>
      <w:r w:rsidRPr="3C7507F0" w:rsidR="004F76A9">
        <w:rPr>
          <w:rFonts w:cs="Calibri" w:cstheme="minorAscii"/>
          <w:b w:val="1"/>
          <w:bCs w:val="1"/>
          <w:color w:val="auto"/>
          <w:sz w:val="24"/>
          <w:szCs w:val="24"/>
          <w:lang w:val="en-US"/>
        </w:rPr>
        <w:t>unit</w:t>
      </w:r>
      <w:r w:rsidRPr="3C7507F0" w:rsidR="00DF5298">
        <w:rPr>
          <w:rFonts w:cs="Calibri" w:cstheme="minorAscii"/>
          <w:b w:val="1"/>
          <w:bCs w:val="1"/>
          <w:color w:val="auto"/>
          <w:sz w:val="24"/>
          <w:szCs w:val="24"/>
          <w:lang w:val="en-US"/>
        </w:rPr>
        <w:t>)</w:t>
      </w:r>
    </w:p>
    <w:p w:rsidRPr="009F6502" w:rsidR="00A24301" w:rsidP="3C7507F0" w:rsidRDefault="00A24301" w14:paraId="79BC20C5" w14:textId="77777777">
      <w:pPr>
        <w:jc w:val="both"/>
        <w:rPr>
          <w:rFonts w:cs="Calibri" w:cstheme="minorAscii"/>
          <w:color w:val="auto"/>
          <w:sz w:val="24"/>
          <w:szCs w:val="24"/>
          <w:lang w:val="en-US"/>
        </w:rPr>
      </w:pPr>
      <w:r w:rsidRPr="3C7507F0" w:rsidR="00A24301">
        <w:rPr>
          <w:rFonts w:cs="Calibri" w:cstheme="minorAscii"/>
          <w:color w:val="auto"/>
          <w:sz w:val="24"/>
          <w:szCs w:val="24"/>
          <w:lang w:val="en-US"/>
        </w:rPr>
        <w:t>Field Name:</w:t>
      </w:r>
      <w:r>
        <w:tab/>
      </w:r>
      <w:r>
        <w:tab/>
      </w:r>
      <w:r w:rsidRPr="3C7507F0" w:rsidR="00A24301">
        <w:rPr>
          <w:rFonts w:cs="Calibri" w:cstheme="minorAscii"/>
          <w:color w:val="auto"/>
          <w:sz w:val="24"/>
          <w:szCs w:val="24"/>
          <w:lang w:val="en-US"/>
        </w:rPr>
        <w:t>ECUSTREMBRA</w:t>
      </w:r>
    </w:p>
    <w:p w:rsidRPr="009F6502" w:rsidR="00A24301" w:rsidP="3C7507F0" w:rsidRDefault="00A24301" w14:paraId="4142223F" w14:textId="77777777">
      <w:pPr>
        <w:ind w:left="2124" w:hanging="2124"/>
        <w:jc w:val="both"/>
        <w:rPr>
          <w:rFonts w:cs="Calibri" w:cstheme="minorAscii"/>
          <w:color w:val="auto"/>
          <w:sz w:val="24"/>
          <w:szCs w:val="24"/>
          <w:lang w:val="en-US"/>
        </w:rPr>
      </w:pPr>
      <w:r w:rsidRPr="3C7507F0" w:rsidR="00A24301">
        <w:rPr>
          <w:rFonts w:cs="Calibri" w:cstheme="minorAscii"/>
          <w:color w:val="auto"/>
          <w:sz w:val="24"/>
          <w:szCs w:val="24"/>
          <w:lang w:val="en-US"/>
        </w:rPr>
        <w:t>Description:</w:t>
      </w:r>
      <w:r>
        <w:tab/>
      </w:r>
      <w:r w:rsidRPr="3C7507F0" w:rsidR="00A24301">
        <w:rPr>
          <w:rFonts w:cs="Calibri" w:cstheme="minorAscii"/>
          <w:color w:val="auto"/>
          <w:sz w:val="24"/>
          <w:szCs w:val="24"/>
          <w:lang w:val="en-US"/>
        </w:rPr>
        <w:t>Report the unit cost of packing. Include the cost of labor, materials and overhead.</w:t>
      </w:r>
    </w:p>
    <w:p w:rsidRPr="009F6502" w:rsidR="00A24301" w:rsidP="3C7507F0" w:rsidRDefault="00A24301" w14:paraId="2128AE52" w14:textId="2D045F90">
      <w:pPr>
        <w:ind w:left="2124" w:hanging="2124"/>
        <w:jc w:val="both"/>
        <w:rPr>
          <w:rFonts w:cs="Calibri" w:cstheme="minorAscii"/>
          <w:color w:val="auto"/>
          <w:sz w:val="24"/>
          <w:szCs w:val="24"/>
          <w:lang w:val="en-US"/>
        </w:rPr>
      </w:pPr>
      <w:r w:rsidRPr="3C7507F0" w:rsidR="00A24301">
        <w:rPr>
          <w:rFonts w:cs="Calibri" w:cstheme="minorAscii"/>
          <w:color w:val="auto"/>
          <w:sz w:val="24"/>
          <w:szCs w:val="24"/>
          <w:lang w:val="en-US"/>
        </w:rPr>
        <w:t>Narrative:</w:t>
      </w:r>
      <w:r>
        <w:tab/>
      </w:r>
      <w:r w:rsidRPr="3C7507F0" w:rsidR="00A24301">
        <w:rPr>
          <w:rFonts w:cs="Calibri" w:cstheme="minorAscii"/>
          <w:color w:val="auto"/>
          <w:sz w:val="24"/>
          <w:szCs w:val="24"/>
          <w:lang w:val="en-US"/>
        </w:rPr>
        <w:t>Describe the repacking types used in Brazil</w:t>
      </w:r>
      <w:r>
        <w:tab/>
      </w:r>
      <w:r w:rsidRPr="3C7507F0" w:rsidR="00A24301">
        <w:rPr>
          <w:rFonts w:cs="Calibri" w:cstheme="minorAscii"/>
          <w:color w:val="auto"/>
          <w:sz w:val="24"/>
          <w:szCs w:val="24"/>
          <w:lang w:val="en-US"/>
        </w:rPr>
        <w:t xml:space="preserve">.For each type of repacking, provide a worksheet that </w:t>
      </w:r>
      <w:r w:rsidRPr="3C7507F0" w:rsidR="00A24301">
        <w:rPr>
          <w:rFonts w:cs="Calibri" w:cstheme="minorAscii"/>
          <w:color w:val="auto"/>
          <w:sz w:val="24"/>
          <w:szCs w:val="24"/>
          <w:lang w:val="en-US"/>
        </w:rPr>
        <w:t>demonstrates</w:t>
      </w:r>
      <w:r w:rsidRPr="3C7507F0" w:rsidR="00A24301">
        <w:rPr>
          <w:rFonts w:cs="Calibri" w:cstheme="minorAscii"/>
          <w:color w:val="auto"/>
          <w:sz w:val="24"/>
          <w:szCs w:val="24"/>
          <w:lang w:val="en-US"/>
        </w:rPr>
        <w:t xml:space="preserve"> the calculation of packing material, labor and overhead for a single unit. The worksheets should include a list of packing materials, the average cost of each material, and how much of each material </w:t>
      </w:r>
      <w:r w:rsidRPr="3C7507F0" w:rsidR="00A24301">
        <w:rPr>
          <w:rFonts w:cs="Calibri" w:cstheme="minorAscii"/>
          <w:color w:val="auto"/>
          <w:sz w:val="24"/>
          <w:szCs w:val="24"/>
          <w:lang w:val="en-US"/>
        </w:rPr>
        <w:t>was used</w:t>
      </w:r>
      <w:r w:rsidRPr="3C7507F0" w:rsidR="00A24301">
        <w:rPr>
          <w:rFonts w:cs="Calibri" w:cstheme="minorAscii"/>
          <w:color w:val="auto"/>
          <w:sz w:val="24"/>
          <w:szCs w:val="24"/>
          <w:lang w:val="en-US"/>
        </w:rPr>
        <w:t>.</w:t>
      </w:r>
      <w:r w:rsidRPr="3C7507F0" w:rsidR="00C51E4A">
        <w:rPr>
          <w:rFonts w:cs="Calibri" w:cstheme="minorAscii"/>
          <w:color w:val="auto"/>
          <w:sz w:val="24"/>
          <w:szCs w:val="24"/>
          <w:lang w:val="en-US"/>
        </w:rPr>
        <w:t xml:space="preserve"> </w:t>
      </w:r>
      <w:r w:rsidRPr="3C7507F0" w:rsidR="00A24301">
        <w:rPr>
          <w:rFonts w:cs="Calibri" w:cstheme="minorAscii"/>
          <w:color w:val="auto"/>
          <w:sz w:val="24"/>
          <w:szCs w:val="24"/>
          <w:lang w:val="en-US"/>
        </w:rPr>
        <w:t>In addition, report the average labor hours by packing type and the average labor cost per hour including benefits.</w:t>
      </w:r>
      <w:r w:rsidRPr="3C7507F0" w:rsidR="00C51E4A">
        <w:rPr>
          <w:rFonts w:cs="Calibri" w:cstheme="minorAscii"/>
          <w:color w:val="auto"/>
          <w:sz w:val="24"/>
          <w:szCs w:val="24"/>
          <w:lang w:val="en-US"/>
        </w:rPr>
        <w:t xml:space="preserve"> </w:t>
      </w:r>
      <w:r w:rsidRPr="3C7507F0" w:rsidR="00A24301">
        <w:rPr>
          <w:rFonts w:cs="Calibri" w:cstheme="minorAscii"/>
          <w:color w:val="auto"/>
          <w:sz w:val="24"/>
          <w:szCs w:val="24"/>
          <w:lang w:val="en-US"/>
        </w:rPr>
        <w:t xml:space="preserve">Include a list of overhead expenses incurred in packing and </w:t>
      </w:r>
      <w:r w:rsidRPr="3C7507F0" w:rsidR="00A24301">
        <w:rPr>
          <w:rFonts w:cs="Calibri" w:cstheme="minorAscii"/>
          <w:color w:val="auto"/>
          <w:sz w:val="24"/>
          <w:szCs w:val="24"/>
          <w:lang w:val="en-US"/>
        </w:rPr>
        <w:t>demonstrate</w:t>
      </w:r>
      <w:r w:rsidRPr="3C7507F0" w:rsidR="00A24301">
        <w:rPr>
          <w:rFonts w:cs="Calibri" w:cstheme="minorAscii"/>
          <w:color w:val="auto"/>
          <w:sz w:val="24"/>
          <w:szCs w:val="24"/>
          <w:lang w:val="en-US"/>
        </w:rPr>
        <w:t xml:space="preserve"> how these expenses were </w:t>
      </w:r>
      <w:r w:rsidRPr="3C7507F0" w:rsidR="00A24301">
        <w:rPr>
          <w:rFonts w:cs="Calibri" w:cstheme="minorAscii"/>
          <w:color w:val="auto"/>
          <w:sz w:val="24"/>
          <w:szCs w:val="24"/>
          <w:lang w:val="en-US"/>
        </w:rPr>
        <w:t>allocated</w:t>
      </w:r>
      <w:r w:rsidRPr="3C7507F0" w:rsidR="00A24301">
        <w:rPr>
          <w:rFonts w:cs="Calibri" w:cstheme="minorAscii"/>
          <w:color w:val="auto"/>
          <w:sz w:val="24"/>
          <w:szCs w:val="24"/>
          <w:lang w:val="en-US"/>
        </w:rPr>
        <w:t xml:space="preserve"> to each packing type.</w:t>
      </w:r>
    </w:p>
    <w:p w:rsidRPr="009F6502" w:rsidR="006D32BA" w:rsidP="3C7507F0" w:rsidRDefault="006D32BA" w14:paraId="30B434B1" w14:textId="77777777">
      <w:pPr>
        <w:spacing w:after="0" w:line="240" w:lineRule="auto"/>
        <w:ind w:left="2124" w:hanging="2124"/>
        <w:jc w:val="both"/>
        <w:rPr>
          <w:rFonts w:cs="Calibri" w:cstheme="minorAscii"/>
          <w:b w:val="1"/>
          <w:bCs w:val="1"/>
          <w:color w:val="auto"/>
          <w:sz w:val="24"/>
          <w:szCs w:val="24"/>
          <w:lang w:val="en-US"/>
        </w:rPr>
      </w:pPr>
    </w:p>
    <w:p w:rsidRPr="009F6502" w:rsidR="00A24301" w:rsidP="3C7507F0" w:rsidRDefault="00A24301" w14:paraId="0C5626EC" w14:textId="77777777">
      <w:pPr>
        <w:ind w:left="2124" w:hanging="2124"/>
        <w:jc w:val="both"/>
        <w:rPr>
          <w:rFonts w:cs="Calibri" w:cstheme="minorAscii"/>
          <w:b w:val="1"/>
          <w:bCs w:val="1"/>
          <w:color w:val="auto"/>
          <w:sz w:val="24"/>
          <w:szCs w:val="24"/>
          <w:lang w:val="en-US"/>
        </w:rPr>
      </w:pPr>
      <w:r w:rsidRPr="3C7507F0" w:rsidR="00A24301">
        <w:rPr>
          <w:rFonts w:cs="Calibri" w:cstheme="minorAscii"/>
          <w:b w:val="1"/>
          <w:bCs w:val="1"/>
          <w:color w:val="auto"/>
          <w:sz w:val="24"/>
          <w:szCs w:val="24"/>
          <w:lang w:val="en-US"/>
        </w:rPr>
        <w:t>FIELD NUMBER 4</w:t>
      </w:r>
      <w:r w:rsidRPr="3C7507F0" w:rsidR="00E6741D">
        <w:rPr>
          <w:rFonts w:cs="Calibri" w:cstheme="minorAscii"/>
          <w:b w:val="1"/>
          <w:bCs w:val="1"/>
          <w:color w:val="auto"/>
          <w:sz w:val="24"/>
          <w:szCs w:val="24"/>
          <w:lang w:val="en-US"/>
        </w:rPr>
        <w:t>7</w:t>
      </w:r>
      <w:r w:rsidRPr="3C7507F0" w:rsidR="00A24301">
        <w:rPr>
          <w:rFonts w:cs="Calibri" w:cstheme="minorAscii"/>
          <w:b w:val="1"/>
          <w:bCs w:val="1"/>
          <w:color w:val="auto"/>
          <w:sz w:val="24"/>
          <w:szCs w:val="24"/>
          <w:lang w:val="en-US"/>
        </w:rPr>
        <w:t>.0</w:t>
      </w:r>
      <w:r>
        <w:tab/>
      </w:r>
      <w:r w:rsidRPr="3C7507F0" w:rsidR="00C1395A">
        <w:rPr>
          <w:rFonts w:cs="Calibri" w:cstheme="minorAscii"/>
          <w:b w:val="1"/>
          <w:bCs w:val="1"/>
          <w:color w:val="auto"/>
          <w:sz w:val="24"/>
          <w:szCs w:val="24"/>
          <w:lang w:val="en-US"/>
        </w:rPr>
        <w:t>Total Cost</w:t>
      </w:r>
      <w:r w:rsidRPr="3C7507F0" w:rsidR="009F4B88">
        <w:rPr>
          <w:rFonts w:cs="Calibri" w:cstheme="minorAscii"/>
          <w:b w:val="1"/>
          <w:bCs w:val="1"/>
          <w:color w:val="auto"/>
          <w:sz w:val="24"/>
          <w:szCs w:val="24"/>
          <w:lang w:val="en-US"/>
        </w:rPr>
        <w:t xml:space="preserve"> per Unit</w:t>
      </w:r>
      <w:r w:rsidRPr="3C7507F0" w:rsidR="00DF5298">
        <w:rPr>
          <w:rFonts w:cs="Calibri" w:cstheme="minorAscii"/>
          <w:b w:val="1"/>
          <w:bCs w:val="1"/>
          <w:color w:val="auto"/>
          <w:sz w:val="24"/>
          <w:szCs w:val="24"/>
          <w:lang w:val="en-US"/>
        </w:rPr>
        <w:t xml:space="preserve"> (currency/</w:t>
      </w:r>
      <w:r w:rsidRPr="3C7507F0" w:rsidR="004F76A9">
        <w:rPr>
          <w:rFonts w:cs="Calibri" w:cstheme="minorAscii"/>
          <w:b w:val="1"/>
          <w:bCs w:val="1"/>
          <w:color w:val="auto"/>
          <w:sz w:val="24"/>
          <w:szCs w:val="24"/>
          <w:lang w:val="en-US"/>
        </w:rPr>
        <w:t>unit</w:t>
      </w:r>
      <w:r w:rsidRPr="3C7507F0" w:rsidR="00DF5298">
        <w:rPr>
          <w:rFonts w:cs="Calibri" w:cstheme="minorAscii"/>
          <w:b w:val="1"/>
          <w:bCs w:val="1"/>
          <w:color w:val="auto"/>
          <w:sz w:val="24"/>
          <w:szCs w:val="24"/>
          <w:lang w:val="en-US"/>
        </w:rPr>
        <w:t>)</w:t>
      </w:r>
    </w:p>
    <w:p w:rsidRPr="009F6502" w:rsidR="00A24301" w:rsidP="3C7507F0" w:rsidRDefault="00A24301" w14:paraId="601FDD2F" w14:textId="77777777">
      <w:pPr>
        <w:ind w:left="2124" w:hanging="2124"/>
        <w:jc w:val="both"/>
        <w:rPr>
          <w:rFonts w:cs="Calibri" w:cstheme="minorAscii"/>
          <w:color w:val="auto"/>
          <w:sz w:val="24"/>
          <w:szCs w:val="24"/>
          <w:lang w:val="en-US"/>
        </w:rPr>
      </w:pPr>
      <w:r w:rsidRPr="3C7507F0" w:rsidR="00A24301">
        <w:rPr>
          <w:rFonts w:cs="Calibri" w:cstheme="minorAscii"/>
          <w:color w:val="auto"/>
          <w:sz w:val="24"/>
          <w:szCs w:val="24"/>
          <w:lang w:val="en-US"/>
        </w:rPr>
        <w:t>Field Name:</w:t>
      </w:r>
      <w:r>
        <w:tab/>
      </w:r>
      <w:r w:rsidRPr="3C7507F0" w:rsidR="00A24301">
        <w:rPr>
          <w:rFonts w:cs="Calibri" w:cstheme="minorAscii"/>
          <w:color w:val="auto"/>
          <w:sz w:val="24"/>
          <w:szCs w:val="24"/>
          <w:lang w:val="en-US"/>
        </w:rPr>
        <w:t>ECUSTPROD</w:t>
      </w:r>
    </w:p>
    <w:p w:rsidRPr="009F6502" w:rsidR="00A24301" w:rsidP="3C7507F0" w:rsidRDefault="00A24301" w14:paraId="41754FC8" w14:textId="77777777">
      <w:pPr>
        <w:ind w:left="2124" w:hanging="2124"/>
        <w:jc w:val="both"/>
        <w:rPr>
          <w:rFonts w:cs="Calibri" w:cstheme="minorAscii"/>
          <w:color w:val="auto"/>
          <w:sz w:val="24"/>
          <w:szCs w:val="24"/>
          <w:lang w:val="en-US"/>
        </w:rPr>
      </w:pPr>
      <w:r w:rsidRPr="3C7507F0" w:rsidR="00A24301">
        <w:rPr>
          <w:rFonts w:cs="Calibri" w:cstheme="minorAscii"/>
          <w:color w:val="auto"/>
          <w:sz w:val="24"/>
          <w:szCs w:val="24"/>
          <w:lang w:val="en-US"/>
        </w:rPr>
        <w:t>Descriptio</w:t>
      </w:r>
      <w:r w:rsidRPr="3C7507F0" w:rsidR="00C1395A">
        <w:rPr>
          <w:rFonts w:cs="Calibri" w:cstheme="minorAscii"/>
          <w:color w:val="auto"/>
          <w:sz w:val="24"/>
          <w:szCs w:val="24"/>
          <w:lang w:val="en-US"/>
        </w:rPr>
        <w:t>n:</w:t>
      </w:r>
      <w:r>
        <w:tab/>
      </w:r>
      <w:r w:rsidRPr="3C7507F0" w:rsidR="00C1395A">
        <w:rPr>
          <w:rFonts w:cs="Calibri" w:cstheme="minorAscii"/>
          <w:color w:val="auto"/>
          <w:sz w:val="24"/>
          <w:szCs w:val="24"/>
          <w:lang w:val="en-US"/>
        </w:rPr>
        <w:t>Report the total cost per unit</w:t>
      </w:r>
      <w:r w:rsidRPr="3C7507F0" w:rsidR="00A24301">
        <w:rPr>
          <w:rFonts w:cs="Calibri" w:cstheme="minorAscii"/>
          <w:color w:val="auto"/>
          <w:sz w:val="24"/>
          <w:szCs w:val="24"/>
          <w:lang w:val="en-US"/>
        </w:rPr>
        <w:t xml:space="preserve">, according to the information reported in </w:t>
      </w:r>
      <w:r w:rsidRPr="3C7507F0" w:rsidR="00051429">
        <w:rPr>
          <w:rFonts w:cs="Calibri" w:cstheme="minorAscii"/>
          <w:color w:val="auto"/>
          <w:sz w:val="24"/>
          <w:szCs w:val="24"/>
          <w:lang w:val="en-US"/>
        </w:rPr>
        <w:t>Item B</w:t>
      </w:r>
      <w:r w:rsidRPr="3C7507F0" w:rsidR="00A24301">
        <w:rPr>
          <w:rFonts w:cs="Calibri" w:cstheme="minorAscii"/>
          <w:color w:val="auto"/>
          <w:sz w:val="24"/>
          <w:szCs w:val="24"/>
          <w:lang w:val="en-US"/>
        </w:rPr>
        <w:t xml:space="preserve">, </w:t>
      </w:r>
      <w:r w:rsidRPr="3C7507F0" w:rsidR="00832020">
        <w:rPr>
          <w:rFonts w:cs="Calibri" w:cstheme="minorAscii"/>
          <w:color w:val="auto"/>
          <w:sz w:val="24"/>
          <w:szCs w:val="24"/>
          <w:lang w:val="en-US"/>
        </w:rPr>
        <w:t>excluding</w:t>
      </w:r>
      <w:r w:rsidRPr="3C7507F0" w:rsidR="00A24301">
        <w:rPr>
          <w:rFonts w:cs="Calibri" w:cstheme="minorAscii"/>
          <w:color w:val="auto"/>
          <w:sz w:val="24"/>
          <w:szCs w:val="24"/>
          <w:lang w:val="en-US"/>
        </w:rPr>
        <w:t xml:space="preserve"> the </w:t>
      </w:r>
      <w:r w:rsidRPr="3C7507F0" w:rsidR="00832020">
        <w:rPr>
          <w:rFonts w:cs="Calibri" w:cstheme="minorAscii"/>
          <w:color w:val="auto"/>
          <w:sz w:val="24"/>
          <w:szCs w:val="24"/>
          <w:lang w:val="en-US"/>
        </w:rPr>
        <w:t>selling</w:t>
      </w:r>
      <w:r w:rsidRPr="3C7507F0" w:rsidR="00A24301">
        <w:rPr>
          <w:rFonts w:cs="Calibri" w:cstheme="minorAscii"/>
          <w:color w:val="auto"/>
          <w:sz w:val="24"/>
          <w:szCs w:val="24"/>
          <w:lang w:val="en-US"/>
        </w:rPr>
        <w:t xml:space="preserve"> expenses.</w:t>
      </w:r>
      <w:r>
        <w:tab/>
      </w:r>
    </w:p>
    <w:p w:rsidRPr="009F6502" w:rsidR="0027346B" w:rsidP="3C7507F0" w:rsidRDefault="0027346B" w14:paraId="4C828139" w14:textId="77777777">
      <w:pPr>
        <w:spacing w:after="0" w:line="240" w:lineRule="auto"/>
        <w:ind w:left="2124" w:hanging="2124"/>
        <w:jc w:val="both"/>
        <w:rPr>
          <w:rFonts w:cs="Calibri" w:cstheme="minorAscii"/>
          <w:b w:val="1"/>
          <w:bCs w:val="1"/>
          <w:color w:val="auto"/>
          <w:sz w:val="24"/>
          <w:szCs w:val="24"/>
          <w:lang w:val="en-US"/>
        </w:rPr>
      </w:pPr>
    </w:p>
    <w:p w:rsidRPr="009F6502" w:rsidR="00A24301" w:rsidP="3C7507F0" w:rsidRDefault="00A24301" w14:paraId="45A4522E" w14:textId="77777777">
      <w:pPr>
        <w:ind w:left="2124" w:hanging="2124"/>
        <w:jc w:val="both"/>
        <w:rPr>
          <w:rFonts w:cs="Calibri" w:cstheme="minorAscii"/>
          <w:b w:val="1"/>
          <w:bCs w:val="1"/>
          <w:color w:val="auto"/>
          <w:sz w:val="24"/>
          <w:szCs w:val="24"/>
          <w:lang w:val="en-US"/>
        </w:rPr>
      </w:pPr>
      <w:r w:rsidRPr="3C7507F0" w:rsidR="00A24301">
        <w:rPr>
          <w:rFonts w:cs="Calibri" w:cstheme="minorAscii"/>
          <w:b w:val="1"/>
          <w:bCs w:val="1"/>
          <w:color w:val="auto"/>
          <w:sz w:val="24"/>
          <w:szCs w:val="24"/>
          <w:lang w:val="en-US"/>
        </w:rPr>
        <w:t>FIELD NUMBER 4</w:t>
      </w:r>
      <w:r w:rsidRPr="3C7507F0" w:rsidR="00E6741D">
        <w:rPr>
          <w:rFonts w:cs="Calibri" w:cstheme="minorAscii"/>
          <w:b w:val="1"/>
          <w:bCs w:val="1"/>
          <w:color w:val="auto"/>
          <w:sz w:val="24"/>
          <w:szCs w:val="24"/>
          <w:lang w:val="en-US"/>
        </w:rPr>
        <w:t>8</w:t>
      </w:r>
      <w:r w:rsidRPr="3C7507F0" w:rsidR="00A24301">
        <w:rPr>
          <w:rFonts w:cs="Calibri" w:cstheme="minorAscii"/>
          <w:b w:val="1"/>
          <w:bCs w:val="1"/>
          <w:color w:val="auto"/>
          <w:sz w:val="24"/>
          <w:szCs w:val="24"/>
          <w:lang w:val="en-US"/>
        </w:rPr>
        <w:t>.0</w:t>
      </w:r>
      <w:r>
        <w:tab/>
      </w:r>
      <w:r w:rsidRPr="3C7507F0" w:rsidR="00A24301">
        <w:rPr>
          <w:rFonts w:cs="Calibri" w:cstheme="minorAscii"/>
          <w:b w:val="1"/>
          <w:bCs w:val="1"/>
          <w:color w:val="auto"/>
          <w:sz w:val="24"/>
          <w:szCs w:val="24"/>
          <w:lang w:val="en-US"/>
        </w:rPr>
        <w:t>Customs Value</w:t>
      </w:r>
      <w:r w:rsidRPr="3C7507F0" w:rsidR="00DF5298">
        <w:rPr>
          <w:rFonts w:cs="Calibri" w:cstheme="minorAscii"/>
          <w:b w:val="1"/>
          <w:bCs w:val="1"/>
          <w:color w:val="auto"/>
          <w:sz w:val="24"/>
          <w:szCs w:val="24"/>
          <w:lang w:val="en-US"/>
        </w:rPr>
        <w:t xml:space="preserve"> </w:t>
      </w:r>
      <w:r w:rsidRPr="3C7507F0" w:rsidR="009F4B88">
        <w:rPr>
          <w:rFonts w:cs="Calibri" w:cstheme="minorAscii"/>
          <w:b w:val="1"/>
          <w:bCs w:val="1"/>
          <w:color w:val="auto"/>
          <w:sz w:val="24"/>
          <w:szCs w:val="24"/>
          <w:lang w:val="en-US"/>
        </w:rPr>
        <w:t xml:space="preserve">per Unit </w:t>
      </w:r>
      <w:r w:rsidRPr="3C7507F0" w:rsidR="00DF5298">
        <w:rPr>
          <w:rFonts w:cs="Calibri" w:cstheme="minorAscii"/>
          <w:b w:val="1"/>
          <w:bCs w:val="1"/>
          <w:color w:val="auto"/>
          <w:sz w:val="24"/>
          <w:szCs w:val="24"/>
          <w:lang w:val="en-US"/>
        </w:rPr>
        <w:t>(currency/</w:t>
      </w:r>
      <w:r w:rsidRPr="3C7507F0" w:rsidR="004F76A9">
        <w:rPr>
          <w:rFonts w:cs="Calibri" w:cstheme="minorAscii"/>
          <w:b w:val="1"/>
          <w:bCs w:val="1"/>
          <w:color w:val="auto"/>
          <w:sz w:val="24"/>
          <w:szCs w:val="24"/>
          <w:lang w:val="en-US"/>
        </w:rPr>
        <w:t>unit</w:t>
      </w:r>
      <w:r w:rsidRPr="3C7507F0" w:rsidR="00DF5298">
        <w:rPr>
          <w:rFonts w:cs="Calibri" w:cstheme="minorAscii"/>
          <w:b w:val="1"/>
          <w:bCs w:val="1"/>
          <w:color w:val="auto"/>
          <w:sz w:val="24"/>
          <w:szCs w:val="24"/>
          <w:lang w:val="en-US"/>
        </w:rPr>
        <w:t>)</w:t>
      </w:r>
    </w:p>
    <w:p w:rsidRPr="009F6502" w:rsidR="00A24301" w:rsidP="3C7507F0" w:rsidRDefault="00A24301" w14:paraId="4BF18CD2" w14:textId="77777777">
      <w:pPr>
        <w:ind w:left="2124" w:hanging="2124"/>
        <w:jc w:val="both"/>
        <w:rPr>
          <w:rFonts w:cs="Calibri" w:cstheme="minorAscii"/>
          <w:color w:val="auto"/>
          <w:sz w:val="24"/>
          <w:szCs w:val="24"/>
          <w:lang w:val="en-US"/>
        </w:rPr>
      </w:pPr>
      <w:r w:rsidRPr="3C7507F0" w:rsidR="00A24301">
        <w:rPr>
          <w:rFonts w:cs="Calibri" w:cstheme="minorAscii"/>
          <w:color w:val="auto"/>
          <w:sz w:val="24"/>
          <w:szCs w:val="24"/>
          <w:lang w:val="en-US"/>
        </w:rPr>
        <w:t>Field Name:</w:t>
      </w:r>
      <w:r>
        <w:tab/>
      </w:r>
      <w:r w:rsidRPr="3C7507F0" w:rsidR="00A24301">
        <w:rPr>
          <w:rFonts w:cs="Calibri" w:cstheme="minorAscii"/>
          <w:color w:val="auto"/>
          <w:sz w:val="24"/>
          <w:szCs w:val="24"/>
          <w:lang w:val="en-US"/>
        </w:rPr>
        <w:t>EVALINTER</w:t>
      </w:r>
    </w:p>
    <w:p w:rsidRPr="009F6502" w:rsidR="00A24301" w:rsidP="3C7507F0" w:rsidRDefault="00A24301" w14:paraId="0CB43387" w14:textId="77777777">
      <w:pPr>
        <w:ind w:left="2124" w:hanging="2124"/>
        <w:jc w:val="both"/>
        <w:rPr>
          <w:rFonts w:cs="Calibri" w:cstheme="minorAscii"/>
          <w:color w:val="auto"/>
          <w:sz w:val="24"/>
          <w:szCs w:val="24"/>
          <w:lang w:val="en-US"/>
        </w:rPr>
      </w:pPr>
      <w:r w:rsidRPr="3C7507F0" w:rsidR="00A24301">
        <w:rPr>
          <w:rFonts w:cs="Calibri" w:cstheme="minorAscii"/>
          <w:color w:val="auto"/>
          <w:sz w:val="24"/>
          <w:szCs w:val="24"/>
          <w:lang w:val="en-US"/>
        </w:rPr>
        <w:t>Description:</w:t>
      </w:r>
      <w:r>
        <w:tab/>
      </w:r>
      <w:r w:rsidRPr="3C7507F0" w:rsidR="00A24301">
        <w:rPr>
          <w:rFonts w:cs="Calibri" w:cstheme="minorAscii"/>
          <w:color w:val="auto"/>
          <w:sz w:val="24"/>
          <w:szCs w:val="24"/>
          <w:lang w:val="en-US"/>
        </w:rPr>
        <w:t>Report the real customs value</w:t>
      </w:r>
      <w:r w:rsidRPr="3C7507F0" w:rsidR="004F590B">
        <w:rPr>
          <w:rFonts w:cs="Calibri" w:cstheme="minorAscii"/>
          <w:color w:val="auto"/>
          <w:sz w:val="24"/>
          <w:szCs w:val="24"/>
          <w:lang w:val="en-US"/>
        </w:rPr>
        <w:t xml:space="preserve"> per unit</w:t>
      </w:r>
      <w:r w:rsidRPr="3C7507F0" w:rsidR="00A24301">
        <w:rPr>
          <w:rFonts w:cs="Calibri" w:cstheme="minorAscii"/>
          <w:color w:val="auto"/>
          <w:sz w:val="24"/>
          <w:szCs w:val="24"/>
          <w:lang w:val="en-US"/>
        </w:rPr>
        <w:t xml:space="preserve"> in Brazil (the Customs Duty is </w:t>
      </w:r>
      <w:r w:rsidRPr="3C7507F0" w:rsidR="00A24301">
        <w:rPr>
          <w:rFonts w:cs="Calibri" w:cstheme="minorAscii"/>
          <w:color w:val="auto"/>
          <w:sz w:val="24"/>
          <w:szCs w:val="24"/>
          <w:lang w:val="en-US"/>
        </w:rPr>
        <w:t>determined</w:t>
      </w:r>
      <w:r w:rsidRPr="3C7507F0" w:rsidR="00A24301">
        <w:rPr>
          <w:rFonts w:cs="Calibri" w:cstheme="minorAscii"/>
          <w:color w:val="auto"/>
          <w:sz w:val="24"/>
          <w:szCs w:val="24"/>
          <w:lang w:val="en-US"/>
        </w:rPr>
        <w:t xml:space="preserve"> </w:t>
      </w:r>
      <w:r w:rsidRPr="3C7507F0" w:rsidR="00A24301">
        <w:rPr>
          <w:rFonts w:cs="Calibri" w:cstheme="minorAscii"/>
          <w:color w:val="auto"/>
          <w:sz w:val="24"/>
          <w:szCs w:val="24"/>
          <w:lang w:val="en-US"/>
        </w:rPr>
        <w:t>on the basis of</w:t>
      </w:r>
      <w:r w:rsidRPr="3C7507F0" w:rsidR="00A24301">
        <w:rPr>
          <w:rFonts w:cs="Calibri" w:cstheme="minorAscii"/>
          <w:color w:val="auto"/>
          <w:sz w:val="24"/>
          <w:szCs w:val="24"/>
          <w:lang w:val="en-US"/>
        </w:rPr>
        <w:t xml:space="preserve"> Customs Value).</w:t>
      </w:r>
    </w:p>
    <w:p w:rsidRPr="009F6502" w:rsidR="0027346B" w:rsidP="3C7507F0" w:rsidRDefault="0027346B" w14:paraId="78297058" w14:textId="77777777">
      <w:pPr>
        <w:spacing w:after="0" w:line="240" w:lineRule="auto"/>
        <w:ind w:left="2124" w:hanging="2124"/>
        <w:jc w:val="both"/>
        <w:rPr>
          <w:rFonts w:cs="Calibri" w:cstheme="minorAscii"/>
          <w:b w:val="1"/>
          <w:bCs w:val="1"/>
          <w:color w:val="auto"/>
          <w:sz w:val="24"/>
          <w:szCs w:val="24"/>
          <w:lang w:val="en-US"/>
        </w:rPr>
      </w:pPr>
    </w:p>
    <w:p w:rsidRPr="009F6502" w:rsidR="00A24301" w:rsidP="3C7507F0" w:rsidRDefault="00A24301" w14:paraId="68C7E9E9" w14:textId="77777777">
      <w:pPr>
        <w:ind w:left="2124" w:hanging="2124"/>
        <w:jc w:val="both"/>
        <w:rPr>
          <w:rFonts w:cs="Calibri" w:cstheme="minorAscii"/>
          <w:b w:val="1"/>
          <w:bCs w:val="1"/>
          <w:color w:val="auto"/>
          <w:sz w:val="24"/>
          <w:szCs w:val="24"/>
          <w:lang w:val="en-US"/>
        </w:rPr>
      </w:pPr>
      <w:r w:rsidRPr="3C7507F0" w:rsidR="00A24301">
        <w:rPr>
          <w:rFonts w:cs="Calibri" w:cstheme="minorAscii"/>
          <w:b w:val="1"/>
          <w:bCs w:val="1"/>
          <w:color w:val="auto"/>
          <w:sz w:val="24"/>
          <w:szCs w:val="24"/>
          <w:lang w:val="en-US"/>
        </w:rPr>
        <w:t xml:space="preserve">FIELD NUMBER </w:t>
      </w:r>
      <w:r w:rsidRPr="3C7507F0" w:rsidR="00E6741D">
        <w:rPr>
          <w:rFonts w:cs="Calibri" w:cstheme="minorAscii"/>
          <w:b w:val="1"/>
          <w:bCs w:val="1"/>
          <w:color w:val="auto"/>
          <w:sz w:val="24"/>
          <w:szCs w:val="24"/>
          <w:lang w:val="en-US"/>
        </w:rPr>
        <w:t>49</w:t>
      </w:r>
      <w:r w:rsidRPr="3C7507F0" w:rsidR="00A24301">
        <w:rPr>
          <w:rFonts w:cs="Calibri" w:cstheme="minorAscii"/>
          <w:b w:val="1"/>
          <w:bCs w:val="1"/>
          <w:color w:val="auto"/>
          <w:sz w:val="24"/>
          <w:szCs w:val="24"/>
          <w:lang w:val="en-US"/>
        </w:rPr>
        <w:t>.0</w:t>
      </w:r>
      <w:r>
        <w:tab/>
      </w:r>
      <w:r w:rsidRPr="3C7507F0" w:rsidR="00A24301">
        <w:rPr>
          <w:rFonts w:cs="Calibri" w:cstheme="minorAscii"/>
          <w:b w:val="1"/>
          <w:bCs w:val="1"/>
          <w:color w:val="auto"/>
          <w:sz w:val="24"/>
          <w:szCs w:val="24"/>
          <w:lang w:val="en-US"/>
        </w:rPr>
        <w:t>Date of Import</w:t>
      </w:r>
    </w:p>
    <w:p w:rsidRPr="009F6502" w:rsidR="00A24301" w:rsidP="3C7507F0" w:rsidRDefault="00A24301" w14:paraId="586578EB" w14:textId="77777777">
      <w:pPr>
        <w:ind w:left="2124" w:hanging="2124"/>
        <w:jc w:val="both"/>
        <w:rPr>
          <w:rFonts w:cs="Calibri" w:cstheme="minorAscii"/>
          <w:color w:val="auto"/>
          <w:sz w:val="24"/>
          <w:szCs w:val="24"/>
          <w:lang w:val="en-US"/>
        </w:rPr>
      </w:pPr>
      <w:r w:rsidRPr="3C7507F0" w:rsidR="00A24301">
        <w:rPr>
          <w:rFonts w:cs="Calibri" w:cstheme="minorAscii"/>
          <w:color w:val="auto"/>
          <w:sz w:val="24"/>
          <w:szCs w:val="24"/>
          <w:lang w:val="en-US"/>
        </w:rPr>
        <w:t>Field Name:</w:t>
      </w:r>
      <w:r>
        <w:tab/>
      </w:r>
      <w:r w:rsidRPr="3C7507F0" w:rsidR="00A24301">
        <w:rPr>
          <w:rFonts w:cs="Calibri" w:cstheme="minorAscii"/>
          <w:color w:val="auto"/>
          <w:sz w:val="24"/>
          <w:szCs w:val="24"/>
          <w:lang w:val="en-US"/>
        </w:rPr>
        <w:t>EDATAINTERN</w:t>
      </w:r>
    </w:p>
    <w:p w:rsidRPr="009F6502" w:rsidR="00A24301" w:rsidP="3C7507F0" w:rsidRDefault="00A24301" w14:paraId="47DCB114" w14:textId="77777777">
      <w:pPr>
        <w:ind w:left="2124" w:hanging="2124"/>
        <w:jc w:val="both"/>
        <w:rPr>
          <w:rFonts w:cs="Calibri" w:cstheme="minorAscii"/>
          <w:color w:val="auto"/>
          <w:sz w:val="24"/>
          <w:szCs w:val="24"/>
          <w:lang w:val="en-US"/>
        </w:rPr>
      </w:pPr>
      <w:r w:rsidRPr="3C7507F0" w:rsidR="00A24301">
        <w:rPr>
          <w:rFonts w:cs="Calibri" w:cstheme="minorAscii"/>
          <w:color w:val="auto"/>
          <w:sz w:val="24"/>
          <w:szCs w:val="24"/>
          <w:lang w:val="en-US"/>
        </w:rPr>
        <w:t>Description:</w:t>
      </w:r>
      <w:r>
        <w:tab/>
      </w:r>
      <w:r w:rsidRPr="3C7507F0" w:rsidR="00A24301">
        <w:rPr>
          <w:rFonts w:cs="Calibri" w:cstheme="minorAscii"/>
          <w:color w:val="auto"/>
          <w:sz w:val="24"/>
          <w:szCs w:val="24"/>
          <w:lang w:val="en-US"/>
        </w:rPr>
        <w:t xml:space="preserve">Report the date when the Import Declaration </w:t>
      </w:r>
      <w:r w:rsidRPr="3C7507F0" w:rsidR="00A24301">
        <w:rPr>
          <w:rFonts w:cs="Calibri" w:cstheme="minorAscii"/>
          <w:color w:val="auto"/>
          <w:sz w:val="24"/>
          <w:szCs w:val="24"/>
          <w:lang w:val="en-US"/>
        </w:rPr>
        <w:t>was registered</w:t>
      </w:r>
      <w:r w:rsidRPr="3C7507F0" w:rsidR="00A24301">
        <w:rPr>
          <w:rFonts w:cs="Calibri" w:cstheme="minorAscii"/>
          <w:color w:val="auto"/>
          <w:sz w:val="24"/>
          <w:szCs w:val="24"/>
          <w:lang w:val="en-US"/>
        </w:rPr>
        <w:t xml:space="preserve">. </w:t>
      </w:r>
    </w:p>
    <w:p w:rsidRPr="009F6502" w:rsidR="0027346B" w:rsidP="3C7507F0" w:rsidRDefault="0027346B" w14:paraId="788220B5" w14:textId="77777777">
      <w:pPr>
        <w:spacing w:after="0" w:line="240" w:lineRule="auto"/>
        <w:ind w:left="2124" w:hanging="2124"/>
        <w:jc w:val="both"/>
        <w:rPr>
          <w:rFonts w:cs="Calibri" w:cstheme="minorAscii"/>
          <w:b w:val="1"/>
          <w:bCs w:val="1"/>
          <w:color w:val="auto"/>
          <w:sz w:val="24"/>
          <w:szCs w:val="24"/>
          <w:lang w:val="en-US"/>
        </w:rPr>
      </w:pPr>
    </w:p>
    <w:p w:rsidRPr="009F6502" w:rsidR="00A24301" w:rsidP="3C7507F0" w:rsidRDefault="00A24301" w14:paraId="332DB4CB" w14:textId="77777777">
      <w:pPr>
        <w:ind w:left="2124" w:hanging="2124"/>
        <w:jc w:val="both"/>
        <w:rPr>
          <w:rFonts w:cs="Calibri" w:cstheme="minorAscii"/>
          <w:b w:val="1"/>
          <w:bCs w:val="1"/>
          <w:color w:val="auto"/>
          <w:sz w:val="24"/>
          <w:szCs w:val="24"/>
          <w:lang w:val="en-US"/>
        </w:rPr>
      </w:pPr>
      <w:r w:rsidRPr="3C7507F0" w:rsidR="00A24301">
        <w:rPr>
          <w:rFonts w:cs="Calibri" w:cstheme="minorAscii"/>
          <w:b w:val="1"/>
          <w:bCs w:val="1"/>
          <w:color w:val="auto"/>
          <w:sz w:val="24"/>
          <w:szCs w:val="24"/>
          <w:lang w:val="en-US"/>
        </w:rPr>
        <w:t>FIELD NUMBER 5</w:t>
      </w:r>
      <w:r w:rsidRPr="3C7507F0" w:rsidR="00E6741D">
        <w:rPr>
          <w:rFonts w:cs="Calibri" w:cstheme="minorAscii"/>
          <w:b w:val="1"/>
          <w:bCs w:val="1"/>
          <w:color w:val="auto"/>
          <w:sz w:val="24"/>
          <w:szCs w:val="24"/>
          <w:lang w:val="en-US"/>
        </w:rPr>
        <w:t>0</w:t>
      </w:r>
      <w:r w:rsidRPr="3C7507F0" w:rsidR="00A24301">
        <w:rPr>
          <w:rFonts w:cs="Calibri" w:cstheme="minorAscii"/>
          <w:b w:val="1"/>
          <w:bCs w:val="1"/>
          <w:color w:val="auto"/>
          <w:sz w:val="24"/>
          <w:szCs w:val="24"/>
          <w:lang w:val="en-US"/>
        </w:rPr>
        <w:t>.0</w:t>
      </w:r>
      <w:r>
        <w:tab/>
      </w:r>
      <w:r w:rsidRPr="3C7507F0" w:rsidR="00A24301">
        <w:rPr>
          <w:rFonts w:cs="Calibri" w:cstheme="minorAscii"/>
          <w:b w:val="1"/>
          <w:bCs w:val="1"/>
          <w:color w:val="auto"/>
          <w:sz w:val="24"/>
          <w:szCs w:val="24"/>
          <w:lang w:val="en-US"/>
        </w:rPr>
        <w:t>Importer</w:t>
      </w:r>
    </w:p>
    <w:p w:rsidRPr="009F6502" w:rsidR="00A24301" w:rsidP="3C7507F0" w:rsidRDefault="00A24301" w14:paraId="7B7D9F18" w14:textId="77777777">
      <w:pPr>
        <w:ind w:left="2124" w:hanging="2124"/>
        <w:jc w:val="both"/>
        <w:rPr>
          <w:rFonts w:cs="Calibri" w:cstheme="minorAscii"/>
          <w:color w:val="auto"/>
          <w:sz w:val="24"/>
          <w:szCs w:val="24"/>
          <w:lang w:val="en-US"/>
        </w:rPr>
      </w:pPr>
      <w:r w:rsidRPr="3C7507F0" w:rsidR="00A24301">
        <w:rPr>
          <w:rFonts w:cs="Calibri" w:cstheme="minorAscii"/>
          <w:color w:val="auto"/>
          <w:sz w:val="24"/>
          <w:szCs w:val="24"/>
          <w:lang w:val="en-US"/>
        </w:rPr>
        <w:t>Field Name:</w:t>
      </w:r>
      <w:r>
        <w:tab/>
      </w:r>
      <w:r w:rsidRPr="3C7507F0" w:rsidR="00A24301">
        <w:rPr>
          <w:rFonts w:cs="Calibri" w:cstheme="minorAscii"/>
          <w:color w:val="auto"/>
          <w:sz w:val="24"/>
          <w:szCs w:val="24"/>
          <w:lang w:val="en-US"/>
        </w:rPr>
        <w:t>ENOMEIMPORT</w:t>
      </w:r>
    </w:p>
    <w:p w:rsidRPr="009F6502" w:rsidR="00A24301" w:rsidP="3C7507F0" w:rsidRDefault="00A24301" w14:paraId="1D4D4346" w14:textId="77777777">
      <w:pPr>
        <w:ind w:left="2124" w:hanging="2124"/>
        <w:jc w:val="both"/>
        <w:rPr>
          <w:rFonts w:cs="Calibri" w:cstheme="minorAscii"/>
          <w:color w:val="auto"/>
          <w:sz w:val="24"/>
          <w:szCs w:val="24"/>
          <w:lang w:val="en-US"/>
        </w:rPr>
      </w:pPr>
      <w:r w:rsidRPr="3C7507F0" w:rsidR="00A24301">
        <w:rPr>
          <w:rFonts w:cs="Calibri" w:cstheme="minorAscii"/>
          <w:color w:val="auto"/>
          <w:sz w:val="24"/>
          <w:szCs w:val="24"/>
          <w:lang w:val="en-US"/>
        </w:rPr>
        <w:t>Description:</w:t>
      </w:r>
      <w:r>
        <w:tab/>
      </w:r>
      <w:r w:rsidRPr="3C7507F0" w:rsidR="00A24301">
        <w:rPr>
          <w:rFonts w:cs="Calibri" w:cstheme="minorAscii"/>
          <w:color w:val="auto"/>
          <w:sz w:val="24"/>
          <w:szCs w:val="24"/>
          <w:lang w:val="en-US"/>
        </w:rPr>
        <w:t>Report the Brazilian importer registered in the export document.</w:t>
      </w:r>
    </w:p>
    <w:p w:rsidRPr="009F6502" w:rsidR="00A24301" w:rsidP="3C7507F0" w:rsidRDefault="00A24301" w14:paraId="381A891B" w14:textId="77777777">
      <w:pPr>
        <w:ind w:left="2124" w:hanging="2124"/>
        <w:jc w:val="both"/>
        <w:rPr>
          <w:rFonts w:cs="Calibri" w:cstheme="minorAscii"/>
          <w:color w:val="auto"/>
          <w:sz w:val="24"/>
          <w:szCs w:val="24"/>
          <w:lang w:val="en-US"/>
        </w:rPr>
      </w:pPr>
      <w:r w:rsidRPr="3C7507F0" w:rsidR="00A24301">
        <w:rPr>
          <w:color w:val="auto"/>
          <w:sz w:val="24"/>
          <w:szCs w:val="24"/>
          <w:lang w:val="en-US"/>
        </w:rPr>
        <w:t>Narrative:</w:t>
      </w:r>
      <w:r>
        <w:tab/>
      </w:r>
      <w:r w:rsidRPr="3C7507F0" w:rsidR="00A24301">
        <w:rPr>
          <w:color w:val="auto"/>
          <w:sz w:val="24"/>
          <w:szCs w:val="24"/>
          <w:lang w:val="en-US"/>
        </w:rPr>
        <w:t xml:space="preserve">Provide a list </w:t>
      </w:r>
      <w:r w:rsidRPr="3C7507F0" w:rsidR="00A24301">
        <w:rPr>
          <w:color w:val="auto"/>
          <w:sz w:val="24"/>
          <w:szCs w:val="24"/>
          <w:lang w:val="en-US"/>
        </w:rPr>
        <w:t>containing</w:t>
      </w:r>
      <w:r w:rsidRPr="3C7507F0" w:rsidR="00A24301">
        <w:rPr>
          <w:color w:val="auto"/>
          <w:sz w:val="24"/>
          <w:szCs w:val="24"/>
          <w:lang w:val="en-US"/>
        </w:rPr>
        <w:t xml:space="preserve"> the names of Brazilian importers and their internal codes or abbreviation used to </w:t>
      </w:r>
      <w:r w:rsidRPr="3C7507F0" w:rsidR="00A24301">
        <w:rPr>
          <w:color w:val="auto"/>
          <w:sz w:val="24"/>
          <w:szCs w:val="24"/>
          <w:lang w:val="en-US"/>
        </w:rPr>
        <w:t>identify</w:t>
      </w:r>
      <w:r w:rsidRPr="3C7507F0" w:rsidR="00A24301">
        <w:rPr>
          <w:color w:val="auto"/>
          <w:sz w:val="24"/>
          <w:szCs w:val="24"/>
          <w:lang w:val="en-US"/>
        </w:rPr>
        <w:t xml:space="preserve"> them. </w:t>
      </w:r>
    </w:p>
    <w:p w:rsidRPr="009F6502" w:rsidR="00A24301" w:rsidP="3C7507F0" w:rsidRDefault="00A24301" w14:paraId="4B7E2848" w14:textId="77777777">
      <w:pPr>
        <w:ind w:left="2124" w:hanging="2124"/>
        <w:jc w:val="both"/>
        <w:rPr>
          <w:rFonts w:cs="Calibri" w:cstheme="minorAscii"/>
          <w:b w:val="1"/>
          <w:bCs w:val="1"/>
          <w:color w:val="auto"/>
          <w:sz w:val="24"/>
          <w:szCs w:val="24"/>
          <w:lang w:val="en-US"/>
        </w:rPr>
      </w:pPr>
      <w:r w:rsidRPr="3C7507F0" w:rsidR="00A24301">
        <w:rPr>
          <w:rFonts w:cs="Calibri" w:cstheme="minorAscii"/>
          <w:b w:val="1"/>
          <w:bCs w:val="1"/>
          <w:color w:val="auto"/>
          <w:sz w:val="24"/>
          <w:szCs w:val="24"/>
          <w:lang w:val="en-US"/>
        </w:rPr>
        <w:t>FIELD NUMBER 5</w:t>
      </w:r>
      <w:r w:rsidRPr="3C7507F0" w:rsidR="00E6741D">
        <w:rPr>
          <w:rFonts w:cs="Calibri" w:cstheme="minorAscii"/>
          <w:b w:val="1"/>
          <w:bCs w:val="1"/>
          <w:color w:val="auto"/>
          <w:sz w:val="24"/>
          <w:szCs w:val="24"/>
          <w:lang w:val="en-US"/>
        </w:rPr>
        <w:t>1</w:t>
      </w:r>
      <w:r w:rsidRPr="3C7507F0" w:rsidR="00A24301">
        <w:rPr>
          <w:rFonts w:cs="Calibri" w:cstheme="minorAscii"/>
          <w:b w:val="1"/>
          <w:bCs w:val="1"/>
          <w:color w:val="auto"/>
          <w:sz w:val="24"/>
          <w:szCs w:val="24"/>
          <w:lang w:val="en-US"/>
        </w:rPr>
        <w:t>.0</w:t>
      </w:r>
      <w:r>
        <w:tab/>
      </w:r>
      <w:r w:rsidRPr="3C7507F0" w:rsidR="00A24301">
        <w:rPr>
          <w:rFonts w:cs="Calibri" w:cstheme="minorAscii"/>
          <w:b w:val="1"/>
          <w:bCs w:val="1"/>
          <w:color w:val="auto"/>
          <w:sz w:val="24"/>
          <w:szCs w:val="24"/>
          <w:lang w:val="en-US"/>
        </w:rPr>
        <w:t>Destination</w:t>
      </w:r>
    </w:p>
    <w:p w:rsidRPr="009F6502" w:rsidR="00A24301" w:rsidP="3C7507F0" w:rsidRDefault="00A24301" w14:paraId="41DC2673" w14:textId="77777777">
      <w:pPr>
        <w:ind w:left="2124" w:hanging="2124"/>
        <w:jc w:val="both"/>
        <w:rPr>
          <w:rFonts w:cs="Calibri" w:cstheme="minorAscii"/>
          <w:color w:val="auto"/>
          <w:sz w:val="24"/>
          <w:szCs w:val="24"/>
          <w:lang w:val="en-US"/>
        </w:rPr>
      </w:pPr>
      <w:r w:rsidRPr="3C7507F0" w:rsidR="00A24301">
        <w:rPr>
          <w:rFonts w:cs="Calibri" w:cstheme="minorAscii"/>
          <w:color w:val="auto"/>
          <w:sz w:val="24"/>
          <w:szCs w:val="24"/>
          <w:lang w:val="en-US"/>
        </w:rPr>
        <w:t>Field Name:</w:t>
      </w:r>
      <w:r>
        <w:tab/>
      </w:r>
      <w:r w:rsidRPr="3C7507F0" w:rsidR="00A24301">
        <w:rPr>
          <w:rFonts w:cs="Calibri" w:cstheme="minorAscii"/>
          <w:color w:val="auto"/>
          <w:sz w:val="24"/>
          <w:szCs w:val="24"/>
          <w:lang w:val="en-US"/>
        </w:rPr>
        <w:t>EDESTINO</w:t>
      </w:r>
    </w:p>
    <w:p w:rsidRPr="009F6502" w:rsidR="00A24301" w:rsidP="3C7507F0" w:rsidRDefault="00A24301" w14:paraId="35BBF0E1" w14:textId="77777777">
      <w:pPr>
        <w:ind w:left="2124" w:hanging="2124"/>
        <w:jc w:val="both"/>
        <w:rPr>
          <w:rFonts w:cs="Calibri" w:cstheme="minorAscii"/>
          <w:color w:val="auto"/>
          <w:sz w:val="24"/>
          <w:szCs w:val="24"/>
          <w:lang w:val="en-US"/>
        </w:rPr>
      </w:pPr>
      <w:r w:rsidRPr="3C7507F0" w:rsidR="00A24301">
        <w:rPr>
          <w:color w:val="auto"/>
          <w:sz w:val="24"/>
          <w:szCs w:val="24"/>
          <w:lang w:val="en-US"/>
        </w:rPr>
        <w:t>Description:</w:t>
      </w:r>
      <w:r>
        <w:tab/>
      </w:r>
      <w:r w:rsidRPr="3C7507F0" w:rsidR="00A24301">
        <w:rPr>
          <w:color w:val="auto"/>
          <w:sz w:val="24"/>
          <w:szCs w:val="24"/>
          <w:lang w:val="en-US"/>
        </w:rPr>
        <w:t>Report the customer’s place of delivery</w:t>
      </w:r>
    </w:p>
    <w:p w:rsidRPr="009F6502" w:rsidR="00B54E60" w:rsidP="3C7507F0" w:rsidRDefault="00B54E60" w14:paraId="64F72093" w14:textId="77777777">
      <w:pPr>
        <w:rPr>
          <w:rFonts w:cs="Calibri" w:cstheme="minorAscii"/>
          <w:color w:val="auto"/>
          <w:sz w:val="24"/>
          <w:szCs w:val="24"/>
          <w:lang w:val="en-US"/>
        </w:rPr>
      </w:pPr>
      <w:r w:rsidRPr="009F6502">
        <w:rPr>
          <w:rFonts w:cstheme="minorHAnsi"/>
          <w:noProof/>
          <w:sz w:val="24"/>
          <w:szCs w:val="24"/>
          <w:lang w:eastAsia="pt-BR"/>
        </w:rPr>
        <mc:AlternateContent>
          <mc:Choice Requires="wps">
            <w:drawing>
              <wp:anchor distT="0" distB="0" distL="114300" distR="114300" simplePos="0" relativeHeight="251674624" behindDoc="0" locked="0" layoutInCell="1" allowOverlap="1" wp14:anchorId="4386DB77" wp14:editId="279E3022">
                <wp:simplePos x="0" y="0"/>
                <wp:positionH relativeFrom="column">
                  <wp:posOffset>-247650</wp:posOffset>
                </wp:positionH>
                <wp:positionV relativeFrom="paragraph">
                  <wp:posOffset>153670</wp:posOffset>
                </wp:positionV>
                <wp:extent cx="6757035" cy="1571625"/>
                <wp:effectExtent l="0" t="0" r="24765" b="28575"/>
                <wp:wrapNone/>
                <wp:docPr id="16" name="Retângulo 16"/>
                <wp:cNvGraphicFramePr/>
                <a:graphic xmlns:a="http://schemas.openxmlformats.org/drawingml/2006/main">
                  <a:graphicData uri="http://schemas.microsoft.com/office/word/2010/wordprocessingShape">
                    <wps:wsp>
                      <wps:cNvSpPr/>
                      <wps:spPr>
                        <a:xfrm>
                          <a:off x="0" y="0"/>
                          <a:ext cx="6757035" cy="1571625"/>
                        </a:xfrm>
                        <a:prstGeom prst="rect">
                          <a:avLst/>
                        </a:prstGeom>
                        <a:noFill/>
                        <a:ln w="9525"/>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w14:anchorId="1FAEAC43">
              <v:rect id="Retângulo 16" style="position:absolute;margin-left:-19.5pt;margin-top:12.1pt;width:532.05pt;height:123.75pt;z-index:25167462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spid="_x0000_s1026" filled="f" strokecolor="black [1600]" w14:anchorId="4B53B96C"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"/>
            </w:pict>
          </mc:Fallback>
        </mc:AlternateContent>
      </w:r>
    </w:p>
    <w:p w:rsidRPr="009F6502" w:rsidR="00AD707F" w:rsidP="3C7507F0" w:rsidRDefault="008B38D1" w14:paraId="77A99193" w14:textId="03583AED">
      <w:pPr>
        <w:rPr>
          <w:rFonts w:cs="Calibri" w:cstheme="minorAscii"/>
          <w:color w:val="auto"/>
          <w:sz w:val="24"/>
          <w:szCs w:val="24"/>
          <w:lang w:val="en-US"/>
        </w:rPr>
      </w:pPr>
      <w:r w:rsidRPr="3C7507F0" w:rsidR="008B38D1">
        <w:rPr>
          <w:rFonts w:cs="Calibri" w:cstheme="minorAscii"/>
          <w:color w:val="auto"/>
          <w:sz w:val="24"/>
          <w:szCs w:val="24"/>
          <w:lang w:val="en-US"/>
        </w:rPr>
        <w:t xml:space="preserve"> </w:t>
      </w:r>
      <w:r w:rsidRPr="3C7507F0" w:rsidR="00AD707F">
        <w:rPr>
          <w:rFonts w:cs="Calibri" w:cstheme="minorAscii"/>
          <w:b w:val="1"/>
          <w:bCs w:val="1"/>
          <w:color w:val="auto"/>
          <w:sz w:val="24"/>
          <w:szCs w:val="24"/>
          <w:lang w:val="en-US"/>
        </w:rPr>
        <w:t>Report data concerning the employee responsible for answering the “Exports to Brazil” section above.</w:t>
      </w:r>
      <w:r w:rsidRPr="3C7507F0" w:rsidR="00C51E4A">
        <w:rPr>
          <w:rFonts w:cs="Calibri" w:cstheme="minorAscii"/>
          <w:b w:val="1"/>
          <w:bCs w:val="1"/>
          <w:color w:val="auto"/>
          <w:sz w:val="24"/>
          <w:szCs w:val="24"/>
          <w:lang w:val="en-US"/>
        </w:rPr>
        <w:t xml:space="preserve"> </w:t>
      </w:r>
    </w:p>
    <w:p w:rsidRPr="009F6502" w:rsidR="00AD707F" w:rsidP="3C7507F0" w:rsidRDefault="00AD707F" w14:paraId="3F429D01" w14:textId="77777777">
      <w:pPr>
        <w:spacing w:after="0"/>
        <w:jc w:val="both"/>
        <w:rPr>
          <w:rFonts w:cs="Calibri" w:cstheme="minorAscii"/>
          <w:color w:val="auto"/>
          <w:sz w:val="24"/>
          <w:szCs w:val="24"/>
          <w:lang w:val="en-US"/>
        </w:rPr>
      </w:pPr>
      <w:r w:rsidRPr="3C7507F0" w:rsidR="00AD707F">
        <w:rPr>
          <w:rFonts w:cs="Calibri" w:cstheme="minorAscii"/>
          <w:color w:val="auto"/>
          <w:sz w:val="24"/>
          <w:szCs w:val="24"/>
          <w:lang w:val="en-US"/>
        </w:rPr>
        <w:t>Name:</w:t>
      </w:r>
    </w:p>
    <w:p w:rsidRPr="009F6502" w:rsidR="00AD707F" w:rsidP="3C7507F0" w:rsidRDefault="00AD707F" w14:paraId="798DF8B7" w14:textId="77777777">
      <w:pPr>
        <w:spacing w:after="0"/>
        <w:jc w:val="both"/>
        <w:rPr>
          <w:rFonts w:cs="Calibri" w:cstheme="minorAscii"/>
          <w:color w:val="auto"/>
          <w:sz w:val="24"/>
          <w:szCs w:val="24"/>
          <w:lang w:val="en-US"/>
        </w:rPr>
      </w:pPr>
      <w:r w:rsidRPr="3C7507F0" w:rsidR="00AD707F">
        <w:rPr>
          <w:rFonts w:cs="Calibri" w:cstheme="minorAscii"/>
          <w:color w:val="auto"/>
          <w:sz w:val="24"/>
          <w:szCs w:val="24"/>
          <w:lang w:val="en-US"/>
        </w:rPr>
        <w:t>Job Position:</w:t>
      </w:r>
    </w:p>
    <w:p w:rsidRPr="009F6502" w:rsidR="00AD707F" w:rsidP="3C7507F0" w:rsidRDefault="00AD707F" w14:paraId="568B7E03" w14:textId="77777777">
      <w:pPr>
        <w:spacing w:after="0"/>
        <w:jc w:val="both"/>
        <w:rPr>
          <w:rFonts w:cs="Calibri" w:cstheme="minorAscii"/>
          <w:color w:val="auto"/>
          <w:sz w:val="24"/>
          <w:szCs w:val="24"/>
          <w:lang w:val="en-US"/>
        </w:rPr>
      </w:pPr>
      <w:r w:rsidRPr="3C7507F0" w:rsidR="00AD707F">
        <w:rPr>
          <w:rFonts w:cs="Calibri" w:cstheme="minorAscii"/>
          <w:color w:val="auto"/>
          <w:sz w:val="24"/>
          <w:szCs w:val="24"/>
          <w:lang w:val="en-US"/>
        </w:rPr>
        <w:t>Telephone Number:</w:t>
      </w:r>
    </w:p>
    <w:p w:rsidRPr="009F6502" w:rsidR="00AD707F" w:rsidP="3C7507F0" w:rsidRDefault="00AD707F" w14:paraId="406E2AE8" w14:textId="77777777">
      <w:pPr>
        <w:spacing w:after="0"/>
        <w:jc w:val="both"/>
        <w:rPr>
          <w:rFonts w:cs="Calibri" w:cstheme="minorAscii"/>
          <w:color w:val="auto"/>
          <w:sz w:val="24"/>
          <w:szCs w:val="24"/>
          <w:lang w:val="en-US"/>
        </w:rPr>
      </w:pPr>
      <w:r w:rsidRPr="3C7507F0" w:rsidR="00AD707F">
        <w:rPr>
          <w:rFonts w:cs="Calibri" w:cstheme="minorAscii"/>
          <w:color w:val="auto"/>
          <w:sz w:val="24"/>
          <w:szCs w:val="24"/>
          <w:lang w:val="en-US"/>
        </w:rPr>
        <w:t>Electronic address (e-mail):</w:t>
      </w:r>
    </w:p>
    <w:p w:rsidRPr="009F6502" w:rsidR="00641921" w:rsidP="3C7507F0" w:rsidRDefault="00641921" w14:paraId="5D70DCBF" w14:textId="77777777">
      <w:pPr>
        <w:rPr>
          <w:rFonts w:cs="Calibri" w:cstheme="minorAscii"/>
          <w:color w:val="auto"/>
          <w:sz w:val="24"/>
          <w:szCs w:val="24"/>
          <w:lang w:val="en-US"/>
        </w:rPr>
      </w:pPr>
      <w:r w:rsidRPr="3C7507F0">
        <w:rPr>
          <w:rFonts w:cs="Calibri" w:cstheme="minorAscii"/>
          <w:color w:val="auto"/>
          <w:sz w:val="24"/>
          <w:szCs w:val="24"/>
          <w:lang w:val="en-US"/>
        </w:rPr>
        <w:br w:type="page"/>
      </w:r>
    </w:p>
    <w:p w:rsidRPr="009F6502" w:rsidR="00641921" w:rsidP="3C7507F0" w:rsidRDefault="00641921" w14:paraId="4DD17CC1" w14:textId="77777777">
      <w:pPr>
        <w:pStyle w:val="Ttulo1"/>
        <w:rPr>
          <w:rFonts w:ascii="Calibri" w:hAnsi="Calibri" w:cs="Calibri" w:asciiTheme="minorAscii" w:hAnsiTheme="minorAscii" w:cstheme="minorAscii"/>
          <w:color w:val="auto"/>
          <w:lang w:val="en-US"/>
        </w:rPr>
      </w:pPr>
      <w:bookmarkStart w:name="_Toc340425374" w:id="7"/>
      <w:r w:rsidRPr="3C7507F0" w:rsidR="00641921">
        <w:rPr>
          <w:rFonts w:ascii="Calibri" w:hAnsi="Calibri" w:cs="Calibri" w:asciiTheme="minorAscii" w:hAnsiTheme="minorAscii" w:cstheme="minorAscii"/>
          <w:color w:val="auto"/>
          <w:lang w:val="en-US"/>
        </w:rPr>
        <w:t>VII – TOTAL SALES</w:t>
      </w:r>
      <w:bookmarkEnd w:id="7"/>
    </w:p>
    <w:p w:rsidRPr="009F6502" w:rsidR="00641921" w:rsidP="3C7507F0" w:rsidRDefault="00641921" w14:paraId="78ABCB21" w14:textId="77777777">
      <w:pPr>
        <w:spacing w:after="0" w:line="240" w:lineRule="auto"/>
        <w:ind w:firstLine="709"/>
        <w:jc w:val="both"/>
        <w:rPr>
          <w:rFonts w:cs="Calibri" w:cstheme="minorAscii"/>
          <w:i w:val="1"/>
          <w:iCs w:val="1"/>
          <w:color w:val="auto"/>
          <w:sz w:val="24"/>
          <w:szCs w:val="24"/>
          <w:lang w:val="en-US"/>
        </w:rPr>
      </w:pPr>
    </w:p>
    <w:p w:rsidRPr="009F6502" w:rsidR="00641921" w:rsidP="3C7507F0" w:rsidRDefault="00641921" w14:paraId="719CBB14" w14:textId="77777777">
      <w:pPr>
        <w:ind w:firstLine="709"/>
        <w:jc w:val="both"/>
        <w:rPr>
          <w:rFonts w:cs="Calibri" w:cstheme="minorAscii"/>
          <w:i w:val="1"/>
          <w:iCs w:val="1"/>
          <w:color w:val="auto"/>
          <w:sz w:val="24"/>
          <w:szCs w:val="24"/>
          <w:lang w:val="en-US"/>
        </w:rPr>
      </w:pPr>
      <w:r w:rsidRPr="3C7507F0" w:rsidR="00641921">
        <w:rPr>
          <w:rFonts w:cs="Calibri" w:cstheme="minorAscii"/>
          <w:i w:val="1"/>
          <w:iCs w:val="1"/>
          <w:color w:val="auto"/>
          <w:sz w:val="24"/>
          <w:szCs w:val="24"/>
          <w:lang w:val="en-US"/>
        </w:rPr>
        <w:t xml:space="preserve">This section provides information on how to fill out Appendix </w:t>
      </w:r>
      <w:r w:rsidRPr="3C7507F0" w:rsidR="00812FBA">
        <w:rPr>
          <w:rFonts w:cs="Calibri" w:cstheme="minorAscii"/>
          <w:i w:val="1"/>
          <w:iCs w:val="1"/>
          <w:color w:val="auto"/>
          <w:sz w:val="24"/>
          <w:szCs w:val="24"/>
          <w:lang w:val="en-US"/>
        </w:rPr>
        <w:t>VIII</w:t>
      </w:r>
      <w:r w:rsidRPr="3C7507F0" w:rsidR="00641921">
        <w:rPr>
          <w:rFonts w:cs="Calibri" w:cstheme="minorAscii"/>
          <w:i w:val="1"/>
          <w:iCs w:val="1"/>
          <w:color w:val="auto"/>
          <w:sz w:val="24"/>
          <w:szCs w:val="24"/>
          <w:lang w:val="en-US"/>
        </w:rPr>
        <w:t xml:space="preserve">, which refers to data about your company’s Total Sales. </w:t>
      </w:r>
    </w:p>
    <w:p w:rsidRPr="009F6502" w:rsidR="00641921" w:rsidP="3C7507F0" w:rsidRDefault="00641921" w14:paraId="24C1E57B" w14:textId="77777777">
      <w:pPr>
        <w:pStyle w:val="Ttulo1"/>
        <w:rPr>
          <w:rFonts w:ascii="Calibri" w:hAnsi="Calibri" w:cs="Calibri" w:asciiTheme="minorAscii" w:hAnsiTheme="minorAscii" w:cstheme="minorAscii"/>
          <w:color w:val="auto"/>
          <w:lang w:val="en-US"/>
        </w:rPr>
      </w:pPr>
      <w:bookmarkStart w:name="_Toc340425375" w:id="8"/>
      <w:r w:rsidRPr="3C7507F0" w:rsidR="00641921">
        <w:rPr>
          <w:rFonts w:ascii="Calibri" w:hAnsi="Calibri" w:cs="Calibri" w:asciiTheme="minorAscii" w:hAnsiTheme="minorAscii" w:cstheme="minorAscii"/>
          <w:color w:val="auto"/>
          <w:lang w:val="en-US"/>
        </w:rPr>
        <w:t>ITEM D – TOTAL SALES RE</w:t>
      </w:r>
      <w:bookmarkEnd w:id="8"/>
      <w:r w:rsidRPr="3C7507F0" w:rsidR="00641921">
        <w:rPr>
          <w:rFonts w:ascii="Calibri" w:hAnsi="Calibri" w:cs="Calibri" w:asciiTheme="minorAscii" w:hAnsiTheme="minorAscii" w:cstheme="minorAscii"/>
          <w:color w:val="auto"/>
          <w:lang w:val="en-US"/>
        </w:rPr>
        <w:t>CORDS</w:t>
      </w:r>
    </w:p>
    <w:p w:rsidRPr="009F6502" w:rsidR="00641921" w:rsidP="3C7507F0" w:rsidRDefault="00641921" w14:paraId="3D8D52DC" w14:textId="77777777">
      <w:pPr>
        <w:pStyle w:val="Ttulo7"/>
        <w:numPr>
          <w:ilvl w:val="0"/>
          <w:numId w:val="0"/>
        </w:numPr>
        <w:rPr>
          <w:rFonts w:ascii="Calibri" w:hAnsi="Calibri" w:cs="Calibri" w:asciiTheme="minorAscii" w:hAnsiTheme="minorAscii" w:cstheme="minorAscii"/>
          <w:b w:val="0"/>
          <w:bCs w:val="0"/>
          <w:color w:val="auto"/>
          <w:lang w:val="en-US"/>
        </w:rPr>
      </w:pPr>
    </w:p>
    <w:p w:rsidRPr="009F6502" w:rsidR="00641921" w:rsidP="3C7507F0" w:rsidRDefault="00641921" w14:paraId="71B09E15" w14:textId="77777777">
      <w:pPr>
        <w:ind w:firstLine="709"/>
        <w:jc w:val="both"/>
        <w:rPr>
          <w:rFonts w:cs="Calibri" w:cstheme="minorAscii"/>
          <w:i w:val="1"/>
          <w:iCs w:val="1"/>
          <w:color w:val="auto"/>
          <w:sz w:val="24"/>
          <w:szCs w:val="24"/>
          <w:lang w:val="en-US"/>
        </w:rPr>
      </w:pPr>
      <w:r w:rsidRPr="3C7507F0" w:rsidR="00641921">
        <w:rPr>
          <w:rFonts w:cs="Calibri" w:cstheme="minorAscii"/>
          <w:i w:val="1"/>
          <w:iCs w:val="1"/>
          <w:color w:val="auto"/>
          <w:sz w:val="24"/>
          <w:szCs w:val="24"/>
          <w:lang w:val="en-US"/>
        </w:rPr>
        <w:t xml:space="preserve">The purpose of the information to </w:t>
      </w:r>
      <w:r w:rsidRPr="3C7507F0" w:rsidR="00641921">
        <w:rPr>
          <w:rFonts w:cs="Calibri" w:cstheme="minorAscii"/>
          <w:i w:val="1"/>
          <w:iCs w:val="1"/>
          <w:color w:val="auto"/>
          <w:sz w:val="24"/>
          <w:szCs w:val="24"/>
          <w:lang w:val="en-US"/>
        </w:rPr>
        <w:t>be provided</w:t>
      </w:r>
      <w:r w:rsidRPr="3C7507F0" w:rsidR="00641921">
        <w:rPr>
          <w:rFonts w:cs="Calibri" w:cstheme="minorAscii"/>
          <w:i w:val="1"/>
          <w:iCs w:val="1"/>
          <w:color w:val="auto"/>
          <w:sz w:val="24"/>
          <w:szCs w:val="24"/>
          <w:lang w:val="en-US"/>
        </w:rPr>
        <w:t xml:space="preserve"> in this Appendix is to aggregate your company’s data and allow the fulfillment of the totality test. Therefore, the aim of this section is to analyze the consistency of all information provided in the questionnaire response.</w:t>
      </w:r>
    </w:p>
    <w:p w:rsidRPr="009F6502" w:rsidR="00641921" w:rsidP="3C7507F0" w:rsidRDefault="00641921" w14:paraId="1FAD7581" w14:textId="77777777">
      <w:pPr>
        <w:jc w:val="both"/>
        <w:rPr>
          <w:rFonts w:cs="Calibri" w:cstheme="minorAscii"/>
          <w:b w:val="1"/>
          <w:bCs w:val="1"/>
          <w:color w:val="auto"/>
          <w:sz w:val="24"/>
          <w:szCs w:val="24"/>
          <w:lang w:val="en-US"/>
        </w:rPr>
      </w:pPr>
      <w:r w:rsidRPr="3C7507F0" w:rsidR="00641921">
        <w:rPr>
          <w:rFonts w:cs="Calibri" w:cstheme="minorAscii"/>
          <w:b w:val="1"/>
          <w:bCs w:val="1"/>
          <w:color w:val="auto"/>
          <w:sz w:val="24"/>
          <w:szCs w:val="24"/>
          <w:lang w:val="en-US"/>
        </w:rPr>
        <w:t>D.1.</w:t>
      </w:r>
      <w:r>
        <w:tab/>
      </w:r>
      <w:r w:rsidRPr="3C7507F0" w:rsidR="00641921">
        <w:rPr>
          <w:rFonts w:cs="Calibri" w:cstheme="minorAscii"/>
          <w:b w:val="1"/>
          <w:bCs w:val="1"/>
          <w:color w:val="auto"/>
          <w:sz w:val="24"/>
          <w:szCs w:val="24"/>
          <w:lang w:val="en-US"/>
        </w:rPr>
        <w:t>GENERAL INSTRUCTIONS</w:t>
      </w:r>
    </w:p>
    <w:p w:rsidRPr="009F6502" w:rsidR="00641921" w:rsidP="3C7507F0" w:rsidRDefault="00641921" w14:paraId="5C81A2AA" w14:textId="77777777">
      <w:pPr>
        <w:pStyle w:val="Ttulo7"/>
        <w:numPr>
          <w:ilvl w:val="0"/>
          <w:numId w:val="0"/>
        </w:numPr>
        <w:rPr>
          <w:rFonts w:ascii="Calibri" w:hAnsi="Calibri" w:cs="Calibri" w:asciiTheme="minorAscii" w:hAnsiTheme="minorAscii" w:cstheme="minorAscii"/>
          <w:b w:val="0"/>
          <w:bCs w:val="0"/>
          <w:color w:val="auto"/>
          <w:lang w:val="en-US"/>
        </w:rPr>
      </w:pPr>
      <w:r w:rsidRPr="3C7507F0" w:rsidR="00641921">
        <w:rPr>
          <w:rFonts w:ascii="Calibri" w:hAnsi="Calibri" w:cs="Calibri" w:asciiTheme="minorAscii" w:hAnsiTheme="minorAscii" w:cstheme="minorAscii"/>
          <w:b w:val="0"/>
          <w:bCs w:val="0"/>
          <w:color w:val="auto"/>
          <w:lang w:val="en-US"/>
        </w:rPr>
        <w:t>D.1.1.</w:t>
      </w:r>
      <w:r>
        <w:tab/>
      </w:r>
      <w:r w:rsidRPr="3C7507F0" w:rsidR="00641921">
        <w:rPr>
          <w:rFonts w:ascii="Calibri" w:hAnsi="Calibri" w:cs="Calibri" w:asciiTheme="minorAscii" w:hAnsiTheme="minorAscii" w:cstheme="minorAscii"/>
          <w:b w:val="0"/>
          <w:bCs w:val="0"/>
          <w:color w:val="auto"/>
          <w:lang w:val="en-US"/>
        </w:rPr>
        <w:t xml:space="preserve">The requested information on prices and quantities must be reported </w:t>
      </w:r>
      <w:r w:rsidRPr="3C7507F0" w:rsidR="00641921">
        <w:rPr>
          <w:rFonts w:ascii="Calibri" w:hAnsi="Calibri" w:cs="Calibri" w:asciiTheme="minorAscii" w:hAnsiTheme="minorAscii" w:cstheme="minorAscii"/>
          <w:b w:val="0"/>
          <w:bCs w:val="0"/>
          <w:color w:val="auto"/>
          <w:lang w:val="en-US"/>
        </w:rPr>
        <w:t>taking into account</w:t>
      </w:r>
      <w:r w:rsidRPr="3C7507F0" w:rsidR="00641921">
        <w:rPr>
          <w:rFonts w:ascii="Calibri" w:hAnsi="Calibri" w:cs="Calibri" w:asciiTheme="minorAscii" w:hAnsiTheme="minorAscii" w:cstheme="minorAscii"/>
          <w:b w:val="0"/>
          <w:bCs w:val="0"/>
          <w:color w:val="auto"/>
          <w:lang w:val="en-US"/>
        </w:rPr>
        <w:t xml:space="preserve"> the indicated period. </w:t>
      </w:r>
    </w:p>
    <w:p w:rsidRPr="009F6502" w:rsidR="00641921" w:rsidP="3C7507F0" w:rsidRDefault="00641921" w14:paraId="744A3490" w14:textId="77777777">
      <w:pPr>
        <w:pStyle w:val="Ttulo7"/>
        <w:numPr>
          <w:ilvl w:val="0"/>
          <w:numId w:val="0"/>
        </w:numPr>
        <w:rPr>
          <w:rFonts w:ascii="Calibri" w:hAnsi="Calibri" w:cs="Calibri" w:asciiTheme="minorAscii" w:hAnsiTheme="minorAscii" w:cstheme="minorAscii"/>
          <w:b w:val="0"/>
          <w:bCs w:val="0"/>
          <w:color w:val="auto"/>
          <w:lang w:val="en-US"/>
        </w:rPr>
      </w:pPr>
    </w:p>
    <w:p w:rsidRPr="009F6502" w:rsidR="00641921" w:rsidP="3C7507F0" w:rsidRDefault="00641921" w14:paraId="5DCF6C3A" w14:textId="77777777">
      <w:pPr>
        <w:pStyle w:val="Ttulo7"/>
        <w:numPr>
          <w:ilvl w:val="0"/>
          <w:numId w:val="0"/>
        </w:numPr>
        <w:rPr>
          <w:rFonts w:ascii="Calibri" w:hAnsi="Calibri" w:cs="Calibri" w:asciiTheme="minorAscii" w:hAnsiTheme="minorAscii" w:cstheme="minorAscii"/>
          <w:b w:val="0"/>
          <w:bCs w:val="0"/>
          <w:color w:val="auto"/>
          <w:lang w:val="en-US"/>
        </w:rPr>
      </w:pPr>
      <w:r w:rsidRPr="3C7507F0" w:rsidR="00641921">
        <w:rPr>
          <w:rFonts w:ascii="Calibri" w:hAnsi="Calibri" w:cs="Calibri" w:asciiTheme="minorAscii" w:hAnsiTheme="minorAscii" w:cstheme="minorAscii"/>
          <w:b w:val="0"/>
          <w:bCs w:val="0"/>
          <w:color w:val="auto"/>
          <w:lang w:val="en-US"/>
        </w:rPr>
        <w:t>D.1.2.</w:t>
      </w:r>
      <w:r>
        <w:tab/>
      </w:r>
      <w:r w:rsidRPr="3C7507F0" w:rsidR="00641921">
        <w:rPr>
          <w:rFonts w:ascii="Calibri" w:hAnsi="Calibri" w:cs="Calibri" w:asciiTheme="minorAscii" w:hAnsiTheme="minorAscii" w:cstheme="minorAscii"/>
          <w:b w:val="0"/>
          <w:bCs w:val="0"/>
          <w:color w:val="auto"/>
          <w:lang w:val="en-US"/>
        </w:rPr>
        <w:t xml:space="preserve">It must </w:t>
      </w:r>
      <w:r w:rsidRPr="3C7507F0" w:rsidR="00641921">
        <w:rPr>
          <w:rFonts w:ascii="Calibri" w:hAnsi="Calibri" w:cs="Calibri" w:asciiTheme="minorAscii" w:hAnsiTheme="minorAscii" w:cstheme="minorAscii"/>
          <w:b w:val="0"/>
          <w:bCs w:val="0"/>
          <w:color w:val="auto"/>
          <w:lang w:val="en-US"/>
        </w:rPr>
        <w:t>be emphasized</w:t>
      </w:r>
      <w:r w:rsidRPr="3C7507F0" w:rsidR="00641921">
        <w:rPr>
          <w:rFonts w:ascii="Calibri" w:hAnsi="Calibri" w:cs="Calibri" w:asciiTheme="minorAscii" w:hAnsiTheme="minorAscii" w:cstheme="minorAscii"/>
          <w:b w:val="0"/>
          <w:bCs w:val="0"/>
          <w:color w:val="auto"/>
          <w:lang w:val="en-US"/>
        </w:rPr>
        <w:t xml:space="preserve"> </w:t>
      </w:r>
      <w:r w:rsidRPr="3C7507F0" w:rsidR="00B46869">
        <w:rPr>
          <w:rFonts w:ascii="Calibri" w:hAnsi="Calibri" w:cs="Calibri" w:asciiTheme="minorAscii" w:hAnsiTheme="minorAscii" w:cstheme="minorAscii"/>
          <w:b w:val="0"/>
          <w:bCs w:val="0"/>
          <w:color w:val="auto"/>
          <w:lang w:val="en-US"/>
        </w:rPr>
        <w:t xml:space="preserve">that </w:t>
      </w:r>
      <w:r w:rsidRPr="3C7507F0" w:rsidR="00641921">
        <w:rPr>
          <w:rFonts w:ascii="Calibri" w:hAnsi="Calibri" w:cs="Calibri" w:asciiTheme="minorAscii" w:hAnsiTheme="minorAscii" w:cstheme="minorAscii"/>
          <w:b w:val="0"/>
          <w:bCs w:val="0"/>
          <w:color w:val="auto"/>
          <w:lang w:val="en-US"/>
        </w:rPr>
        <w:t>all totals reported in this section must be necessarily equal to the totals prev</w:t>
      </w:r>
      <w:r w:rsidRPr="3C7507F0" w:rsidR="00812FBA">
        <w:rPr>
          <w:rFonts w:ascii="Calibri" w:hAnsi="Calibri" w:cs="Calibri" w:asciiTheme="minorAscii" w:hAnsiTheme="minorAscii" w:cstheme="minorAscii"/>
          <w:b w:val="0"/>
          <w:bCs w:val="0"/>
          <w:color w:val="auto"/>
          <w:lang w:val="en-US"/>
        </w:rPr>
        <w:t>iously reported in Appendixes V</w:t>
      </w:r>
      <w:r w:rsidRPr="3C7507F0" w:rsidR="00641921">
        <w:rPr>
          <w:rFonts w:ascii="Calibri" w:hAnsi="Calibri" w:cs="Calibri" w:asciiTheme="minorAscii" w:hAnsiTheme="minorAscii" w:cstheme="minorAscii"/>
          <w:b w:val="0"/>
          <w:bCs w:val="0"/>
          <w:color w:val="auto"/>
          <w:lang w:val="en-US"/>
        </w:rPr>
        <w:t xml:space="preserve"> and VII. In Appendix </w:t>
      </w:r>
      <w:r w:rsidRPr="3C7507F0" w:rsidR="00812FBA">
        <w:rPr>
          <w:rFonts w:ascii="Calibri" w:hAnsi="Calibri" w:cs="Calibri" w:asciiTheme="minorAscii" w:hAnsiTheme="minorAscii" w:cstheme="minorAscii"/>
          <w:b w:val="0"/>
          <w:bCs w:val="0"/>
          <w:color w:val="auto"/>
          <w:lang w:val="en-US"/>
        </w:rPr>
        <w:t>VIII</w:t>
      </w:r>
      <w:r w:rsidRPr="3C7507F0" w:rsidR="00641921">
        <w:rPr>
          <w:rFonts w:ascii="Calibri" w:hAnsi="Calibri" w:cs="Calibri" w:asciiTheme="minorAscii" w:hAnsiTheme="minorAscii" w:cstheme="minorAscii"/>
          <w:b w:val="0"/>
          <w:bCs w:val="0"/>
          <w:color w:val="auto"/>
          <w:lang w:val="en-US"/>
        </w:rPr>
        <w:t xml:space="preserve">, however, there will be the need to complement the information provided in the Appendixes before it. </w:t>
      </w:r>
    </w:p>
    <w:p w:rsidRPr="009F6502" w:rsidR="00641921" w:rsidP="3C7507F0" w:rsidRDefault="00641921" w14:paraId="7977C6E8" w14:textId="77777777">
      <w:pPr>
        <w:pStyle w:val="Ttulo7"/>
        <w:numPr>
          <w:ilvl w:val="0"/>
          <w:numId w:val="0"/>
        </w:numPr>
        <w:rPr>
          <w:rFonts w:ascii="Calibri" w:hAnsi="Calibri" w:cs="Calibri" w:asciiTheme="minorAscii" w:hAnsiTheme="minorAscii" w:cstheme="minorAscii"/>
          <w:b w:val="0"/>
          <w:bCs w:val="0"/>
          <w:color w:val="auto"/>
          <w:lang w:val="en-US"/>
        </w:rPr>
      </w:pPr>
      <w:r w:rsidRPr="3C7507F0" w:rsidR="00641921">
        <w:rPr>
          <w:rFonts w:ascii="Calibri" w:hAnsi="Calibri" w:cs="Calibri" w:asciiTheme="minorAscii" w:hAnsiTheme="minorAscii" w:cstheme="minorAscii"/>
          <w:b w:val="0"/>
          <w:bCs w:val="0"/>
          <w:color w:val="auto"/>
          <w:lang w:val="en-US"/>
        </w:rPr>
        <w:t xml:space="preserve"> </w:t>
      </w:r>
    </w:p>
    <w:p w:rsidRPr="009F6502" w:rsidR="00641921" w:rsidP="3C7507F0" w:rsidRDefault="00641921" w14:paraId="0316AA52" w14:textId="77777777">
      <w:pPr>
        <w:pStyle w:val="Ttulo7"/>
        <w:numPr>
          <w:ilvl w:val="0"/>
          <w:numId w:val="0"/>
        </w:numPr>
        <w:rPr>
          <w:rFonts w:ascii="Calibri" w:hAnsi="Calibri" w:cs="Calibri" w:asciiTheme="minorAscii" w:hAnsiTheme="minorAscii" w:cstheme="minorAscii"/>
          <w:b w:val="0"/>
          <w:bCs w:val="0"/>
          <w:color w:val="auto"/>
          <w:lang w:val="en-US"/>
        </w:rPr>
      </w:pPr>
      <w:r w:rsidRPr="3C7507F0" w:rsidR="00641921">
        <w:rPr>
          <w:rFonts w:ascii="Calibri" w:hAnsi="Calibri" w:cs="Calibri" w:asciiTheme="minorAscii" w:hAnsiTheme="minorAscii" w:cstheme="minorAscii"/>
          <w:b w:val="0"/>
          <w:bCs w:val="0"/>
          <w:color w:val="auto"/>
          <w:lang w:val="en-US"/>
        </w:rPr>
        <w:t>D.1.3.</w:t>
      </w:r>
      <w:r>
        <w:tab/>
      </w:r>
      <w:r w:rsidRPr="3C7507F0" w:rsidR="00641921">
        <w:rPr>
          <w:rFonts w:ascii="Calibri" w:hAnsi="Calibri" w:cs="Calibri" w:asciiTheme="minorAscii" w:hAnsiTheme="minorAscii" w:cstheme="minorAscii"/>
          <w:b w:val="0"/>
          <w:bCs w:val="0"/>
          <w:color w:val="auto"/>
          <w:lang w:val="en-US"/>
        </w:rPr>
        <w:t xml:space="preserve">All information provided must coincide with the documental evidence of your company’s accounting which shall </w:t>
      </w:r>
      <w:r w:rsidRPr="3C7507F0" w:rsidR="00641921">
        <w:rPr>
          <w:rFonts w:ascii="Calibri" w:hAnsi="Calibri" w:cs="Calibri" w:asciiTheme="minorAscii" w:hAnsiTheme="minorAscii" w:cstheme="minorAscii"/>
          <w:b w:val="0"/>
          <w:bCs w:val="0"/>
          <w:color w:val="auto"/>
          <w:lang w:val="en-US"/>
        </w:rPr>
        <w:t>be analyzed</w:t>
      </w:r>
      <w:r w:rsidRPr="3C7507F0" w:rsidR="00641921">
        <w:rPr>
          <w:rFonts w:ascii="Calibri" w:hAnsi="Calibri" w:cs="Calibri" w:asciiTheme="minorAscii" w:hAnsiTheme="minorAscii" w:cstheme="minorAscii"/>
          <w:b w:val="0"/>
          <w:bCs w:val="0"/>
          <w:color w:val="auto"/>
          <w:lang w:val="en-US"/>
        </w:rPr>
        <w:t xml:space="preserve"> </w:t>
      </w:r>
      <w:r w:rsidRPr="3C7507F0" w:rsidR="00641921">
        <w:rPr>
          <w:rFonts w:ascii="Calibri" w:hAnsi="Calibri" w:cs="Calibri" w:asciiTheme="minorAscii" w:hAnsiTheme="minorAscii" w:cstheme="minorAscii"/>
          <w:b w:val="0"/>
          <w:bCs w:val="0"/>
          <w:color w:val="auto"/>
          <w:lang w:val="en-US"/>
        </w:rPr>
        <w:t>in the event of</w:t>
      </w:r>
      <w:r w:rsidRPr="3C7507F0" w:rsidR="00641921">
        <w:rPr>
          <w:rFonts w:ascii="Calibri" w:hAnsi="Calibri" w:cs="Calibri" w:asciiTheme="minorAscii" w:hAnsiTheme="minorAscii" w:cstheme="minorAscii"/>
          <w:b w:val="0"/>
          <w:bCs w:val="0"/>
          <w:color w:val="auto"/>
          <w:lang w:val="en-US"/>
        </w:rPr>
        <w:t xml:space="preserve"> a possible </w:t>
      </w:r>
      <w:r w:rsidRPr="3C7507F0" w:rsidR="00B46869">
        <w:rPr>
          <w:rFonts w:ascii="Calibri" w:hAnsi="Calibri" w:cs="Calibri" w:asciiTheme="minorAscii" w:hAnsiTheme="minorAscii" w:cstheme="minorAscii"/>
          <w:b w:val="0"/>
          <w:bCs w:val="0"/>
          <w:color w:val="auto"/>
          <w:lang w:val="en-US"/>
        </w:rPr>
        <w:t>on-the-spot</w:t>
      </w:r>
      <w:r w:rsidRPr="3C7507F0" w:rsidR="00641921">
        <w:rPr>
          <w:rFonts w:ascii="Calibri" w:hAnsi="Calibri" w:cs="Calibri" w:asciiTheme="minorAscii" w:hAnsiTheme="minorAscii" w:cstheme="minorAscii"/>
          <w:b w:val="0"/>
          <w:bCs w:val="0"/>
          <w:color w:val="auto"/>
          <w:lang w:val="en-US"/>
        </w:rPr>
        <w:t xml:space="preserve"> </w:t>
      </w:r>
      <w:r w:rsidRPr="3C7507F0" w:rsidR="00B46869">
        <w:rPr>
          <w:rFonts w:ascii="Calibri" w:hAnsi="Calibri" w:cs="Calibri" w:asciiTheme="minorAscii" w:hAnsiTheme="minorAscii" w:cstheme="minorAscii"/>
          <w:b w:val="0"/>
          <w:bCs w:val="0"/>
          <w:color w:val="auto"/>
          <w:lang w:val="en-US"/>
        </w:rPr>
        <w:t>verification</w:t>
      </w:r>
      <w:r w:rsidRPr="3C7507F0" w:rsidR="00641921">
        <w:rPr>
          <w:rFonts w:ascii="Calibri" w:hAnsi="Calibri" w:cs="Calibri" w:asciiTheme="minorAscii" w:hAnsiTheme="minorAscii" w:cstheme="minorAscii"/>
          <w:b w:val="0"/>
          <w:bCs w:val="0"/>
          <w:color w:val="auto"/>
          <w:lang w:val="en-US"/>
        </w:rPr>
        <w:t xml:space="preserve">. </w:t>
      </w:r>
    </w:p>
    <w:p w:rsidRPr="009F6502" w:rsidR="00641921" w:rsidP="3C7507F0" w:rsidRDefault="00641921" w14:paraId="1790BEF8" w14:textId="77777777">
      <w:pPr>
        <w:pStyle w:val="Ttulo7"/>
        <w:numPr>
          <w:ilvl w:val="0"/>
          <w:numId w:val="0"/>
        </w:numPr>
        <w:rPr>
          <w:rFonts w:ascii="Calibri" w:hAnsi="Calibri" w:cs="Calibri" w:asciiTheme="minorAscii" w:hAnsiTheme="minorAscii" w:cstheme="minorAscii"/>
          <w:b w:val="0"/>
          <w:bCs w:val="0"/>
          <w:color w:val="auto"/>
          <w:lang w:val="en-US"/>
        </w:rPr>
      </w:pPr>
    </w:p>
    <w:p w:rsidRPr="009F6502" w:rsidR="00641921" w:rsidP="3C7507F0" w:rsidRDefault="00641921" w14:paraId="26FAE5E5" w14:textId="77777777">
      <w:pPr>
        <w:pStyle w:val="Ttulo7"/>
        <w:numPr>
          <w:ilvl w:val="0"/>
          <w:numId w:val="0"/>
        </w:numPr>
        <w:rPr>
          <w:rFonts w:ascii="Calibri" w:hAnsi="Calibri" w:cs="Calibri" w:asciiTheme="minorAscii" w:hAnsiTheme="minorAscii" w:cstheme="minorAscii"/>
          <w:b w:val="0"/>
          <w:bCs w:val="0"/>
          <w:color w:val="auto"/>
          <w:lang w:val="en-US"/>
        </w:rPr>
      </w:pPr>
      <w:r w:rsidRPr="3C7507F0" w:rsidR="00641921">
        <w:rPr>
          <w:rFonts w:ascii="Calibri" w:hAnsi="Calibri" w:cs="Calibri" w:asciiTheme="minorAscii" w:hAnsiTheme="minorAscii" w:cstheme="minorAscii"/>
          <w:b w:val="0"/>
          <w:bCs w:val="0"/>
          <w:color w:val="auto"/>
          <w:lang w:val="en-US"/>
        </w:rPr>
        <w:t>D.1.4.</w:t>
      </w:r>
      <w:r>
        <w:tab/>
      </w:r>
      <w:r w:rsidRPr="3C7507F0" w:rsidR="00641921">
        <w:rPr>
          <w:rFonts w:ascii="Calibri" w:hAnsi="Calibri" w:cs="Calibri" w:asciiTheme="minorAscii" w:hAnsiTheme="minorAscii" w:cstheme="minorAscii"/>
          <w:b w:val="0"/>
          <w:bCs w:val="0"/>
          <w:color w:val="auto"/>
          <w:lang w:val="en-US"/>
        </w:rPr>
        <w:t>If there are no sales in the requested modality, fill out the field with the number “0”.</w:t>
      </w:r>
    </w:p>
    <w:p w:rsidRPr="009F6502" w:rsidR="00641921" w:rsidP="3C7507F0" w:rsidRDefault="00641921" w14:paraId="02525CB5" w14:textId="77777777">
      <w:pPr>
        <w:pStyle w:val="Ttulo7"/>
        <w:numPr>
          <w:ilvl w:val="0"/>
          <w:numId w:val="0"/>
        </w:numPr>
        <w:rPr>
          <w:rFonts w:ascii="Calibri" w:hAnsi="Calibri" w:cs="Calibri" w:asciiTheme="minorAscii" w:hAnsiTheme="minorAscii" w:cstheme="minorAscii"/>
          <w:b w:val="0"/>
          <w:bCs w:val="0"/>
          <w:color w:val="auto"/>
          <w:lang w:val="en-US"/>
        </w:rPr>
      </w:pPr>
    </w:p>
    <w:p w:rsidRPr="009F6502" w:rsidR="00641921" w:rsidP="3C7507F0" w:rsidRDefault="00641921" w14:paraId="2CBB4F6A" w14:textId="2CAC00CB">
      <w:pPr>
        <w:pStyle w:val="Ttulo7"/>
        <w:numPr>
          <w:ilvl w:val="0"/>
          <w:numId w:val="0"/>
        </w:numPr>
        <w:rPr>
          <w:rFonts w:ascii="Calibri" w:hAnsi="Calibri" w:cs="Calibri" w:asciiTheme="minorAscii" w:hAnsiTheme="minorAscii" w:cstheme="minorAscii"/>
          <w:b w:val="0"/>
          <w:bCs w:val="0"/>
          <w:color w:val="auto"/>
          <w:lang w:val="en-US"/>
        </w:rPr>
      </w:pPr>
      <w:r w:rsidRPr="3C7507F0" w:rsidR="00641921">
        <w:rPr>
          <w:rFonts w:ascii="Calibri" w:hAnsi="Calibri" w:cs="Calibri" w:asciiTheme="minorAscii" w:hAnsiTheme="minorAscii" w:cstheme="minorAscii"/>
          <w:b w:val="0"/>
          <w:bCs w:val="0"/>
          <w:color w:val="auto"/>
          <w:lang w:val="en-US"/>
        </w:rPr>
        <w:t>D.1.5.</w:t>
      </w:r>
      <w:r>
        <w:tab/>
      </w:r>
      <w:r w:rsidRPr="3C7507F0" w:rsidR="00641921">
        <w:rPr>
          <w:rFonts w:ascii="Calibri" w:hAnsi="Calibri" w:cs="Calibri" w:asciiTheme="minorAscii" w:hAnsiTheme="minorAscii" w:cstheme="minorAscii"/>
          <w:b w:val="0"/>
          <w:bCs w:val="0"/>
          <w:color w:val="auto"/>
          <w:lang w:val="en-US"/>
        </w:rPr>
        <w:t xml:space="preserve">The recording of data in Appendix </w:t>
      </w:r>
      <w:r w:rsidRPr="3C7507F0" w:rsidR="004C14AC">
        <w:rPr>
          <w:rFonts w:ascii="Calibri" w:hAnsi="Calibri" w:cs="Calibri" w:asciiTheme="minorAscii" w:hAnsiTheme="minorAscii" w:cstheme="minorAscii"/>
          <w:b w:val="0"/>
          <w:bCs w:val="0"/>
          <w:color w:val="auto"/>
          <w:lang w:val="en-US"/>
        </w:rPr>
        <w:t>VIII</w:t>
      </w:r>
      <w:r w:rsidRPr="3C7507F0" w:rsidR="00641921">
        <w:rPr>
          <w:rFonts w:ascii="Calibri" w:hAnsi="Calibri" w:cs="Calibri" w:asciiTheme="minorAscii" w:hAnsiTheme="minorAscii" w:cstheme="minorAscii"/>
          <w:b w:val="0"/>
          <w:bCs w:val="0"/>
          <w:color w:val="auto"/>
          <w:lang w:val="en-US"/>
        </w:rPr>
        <w:t xml:space="preserve"> must take into consideration the answer provided under item 8.4 which refers to your company’s treatment for sales returns. The maintenance of parallelism in the reporting of data </w:t>
      </w:r>
      <w:r w:rsidRPr="3C7507F0" w:rsidR="00641921">
        <w:rPr>
          <w:rFonts w:ascii="Calibri" w:hAnsi="Calibri" w:cs="Calibri" w:asciiTheme="minorAscii" w:hAnsiTheme="minorAscii" w:cstheme="minorAscii"/>
          <w:b w:val="0"/>
          <w:bCs w:val="0"/>
          <w:color w:val="auto"/>
          <w:lang w:val="en-US"/>
        </w:rPr>
        <w:t xml:space="preserve">is </w:t>
      </w:r>
      <w:r w:rsidRPr="3C7507F0" w:rsidR="00641921">
        <w:rPr>
          <w:rFonts w:ascii="Calibri" w:hAnsi="Calibri" w:cs="Calibri" w:asciiTheme="minorAscii" w:hAnsiTheme="minorAscii" w:cstheme="minorAscii"/>
          <w:b w:val="0"/>
          <w:bCs w:val="0"/>
          <w:color w:val="auto"/>
          <w:lang w:val="en-US"/>
        </w:rPr>
        <w:t>requested</w:t>
      </w:r>
      <w:r w:rsidRPr="3C7507F0" w:rsidR="00641921">
        <w:rPr>
          <w:rFonts w:ascii="Calibri" w:hAnsi="Calibri" w:cs="Calibri" w:asciiTheme="minorAscii" w:hAnsiTheme="minorAscii" w:cstheme="minorAscii"/>
          <w:b w:val="0"/>
          <w:bCs w:val="0"/>
          <w:color w:val="auto"/>
          <w:lang w:val="en-US"/>
        </w:rPr>
        <w:t xml:space="preserve">, which means that, if the data previously reported was net of sales returns, the data in Appendix </w:t>
      </w:r>
      <w:r w:rsidRPr="3C7507F0" w:rsidR="004C14AC">
        <w:rPr>
          <w:rFonts w:ascii="Calibri" w:hAnsi="Calibri" w:cs="Calibri" w:asciiTheme="minorAscii" w:hAnsiTheme="minorAscii" w:cstheme="minorAscii"/>
          <w:b w:val="0"/>
          <w:bCs w:val="0"/>
          <w:color w:val="auto"/>
          <w:lang w:val="en-US"/>
        </w:rPr>
        <w:t>VIII</w:t>
      </w:r>
      <w:r w:rsidRPr="3C7507F0" w:rsidR="00641921">
        <w:rPr>
          <w:rFonts w:ascii="Calibri" w:hAnsi="Calibri" w:cs="Calibri" w:asciiTheme="minorAscii" w:hAnsiTheme="minorAscii" w:cstheme="minorAscii"/>
          <w:b w:val="0"/>
          <w:bCs w:val="0"/>
          <w:color w:val="auto"/>
          <w:lang w:val="en-US"/>
        </w:rPr>
        <w:t xml:space="preserve"> must also be recorded excluding sales returns.</w:t>
      </w:r>
      <w:r w:rsidRPr="3C7507F0" w:rsidR="00C51E4A">
        <w:rPr>
          <w:rFonts w:ascii="Calibri" w:hAnsi="Calibri" w:cs="Calibri" w:asciiTheme="minorAscii" w:hAnsiTheme="minorAscii" w:cstheme="minorAscii"/>
          <w:b w:val="0"/>
          <w:bCs w:val="0"/>
          <w:color w:val="auto"/>
          <w:lang w:val="en-US"/>
        </w:rPr>
        <w:t xml:space="preserve"> </w:t>
      </w:r>
    </w:p>
    <w:p w:rsidRPr="009F6502" w:rsidR="00641921" w:rsidP="3C7507F0" w:rsidRDefault="00641921" w14:paraId="28E2702D" w14:textId="77777777">
      <w:pPr>
        <w:rPr>
          <w:rFonts w:cs="Calibri" w:cstheme="minorAscii"/>
          <w:color w:val="auto"/>
          <w:sz w:val="24"/>
          <w:szCs w:val="24"/>
          <w:lang w:val="en-US"/>
        </w:rPr>
      </w:pPr>
    </w:p>
    <w:p w:rsidRPr="009F6502" w:rsidR="00641921" w:rsidP="3C7507F0" w:rsidRDefault="00641921" w14:paraId="11F63096" w14:textId="77777777">
      <w:pPr>
        <w:jc w:val="both"/>
        <w:rPr>
          <w:rFonts w:cs="Calibri" w:cstheme="minorAscii"/>
          <w:b w:val="1"/>
          <w:bCs w:val="1"/>
          <w:color w:val="auto"/>
          <w:sz w:val="24"/>
          <w:szCs w:val="24"/>
          <w:lang w:val="en-US"/>
        </w:rPr>
      </w:pPr>
      <w:r w:rsidRPr="3C7507F0" w:rsidR="00641921">
        <w:rPr>
          <w:rFonts w:cs="Calibri" w:cstheme="minorAscii"/>
          <w:b w:val="1"/>
          <w:bCs w:val="1"/>
          <w:color w:val="auto"/>
          <w:sz w:val="24"/>
          <w:szCs w:val="24"/>
          <w:lang w:val="en-US"/>
        </w:rPr>
        <w:t>D.2.</w:t>
      </w:r>
      <w:r>
        <w:tab/>
      </w:r>
      <w:r w:rsidRPr="3C7507F0" w:rsidR="00641921">
        <w:rPr>
          <w:rFonts w:cs="Calibri" w:cstheme="minorAscii"/>
          <w:b w:val="1"/>
          <w:bCs w:val="1"/>
          <w:color w:val="auto"/>
          <w:sz w:val="24"/>
          <w:szCs w:val="24"/>
          <w:lang w:val="en-US"/>
        </w:rPr>
        <w:t>RECORDS OF SALES IN THE DOMESTIC MARKET (A):</w:t>
      </w:r>
    </w:p>
    <w:p w:rsidRPr="009F6502" w:rsidR="00641921" w:rsidP="3C7507F0" w:rsidRDefault="00641921" w14:paraId="2CB2B3D9" w14:textId="77777777">
      <w:pPr>
        <w:pStyle w:val="Ttulo7"/>
        <w:numPr>
          <w:ilvl w:val="0"/>
          <w:numId w:val="0"/>
        </w:numPr>
        <w:rPr>
          <w:rFonts w:ascii="Calibri" w:hAnsi="Calibri" w:cs="Calibri" w:asciiTheme="minorAscii" w:hAnsiTheme="minorAscii" w:cstheme="minorAscii"/>
          <w:b w:val="0"/>
          <w:bCs w:val="0"/>
          <w:color w:val="auto"/>
          <w:lang w:val="en-US"/>
        </w:rPr>
      </w:pPr>
      <w:r w:rsidRPr="3C7507F0" w:rsidR="00641921">
        <w:rPr>
          <w:rFonts w:ascii="Calibri" w:hAnsi="Calibri" w:cs="Calibri" w:asciiTheme="minorAscii" w:hAnsiTheme="minorAscii" w:cstheme="minorAscii"/>
          <w:b w:val="0"/>
          <w:bCs w:val="0"/>
          <w:color w:val="auto"/>
          <w:lang w:val="en-US"/>
        </w:rPr>
        <w:t>D.2.1.</w:t>
      </w:r>
      <w:r>
        <w:tab/>
      </w:r>
      <w:r w:rsidRPr="3C7507F0" w:rsidR="00641921">
        <w:rPr>
          <w:rFonts w:ascii="Calibri" w:hAnsi="Calibri" w:cs="Calibri" w:asciiTheme="minorAscii" w:hAnsiTheme="minorAscii" w:cstheme="minorAscii"/>
          <w:b w:val="0"/>
          <w:bCs w:val="0"/>
          <w:color w:val="auto"/>
          <w:lang w:val="en-US"/>
        </w:rPr>
        <w:t xml:space="preserve">The information under field A must </w:t>
      </w:r>
      <w:r w:rsidRPr="3C7507F0" w:rsidR="00641921">
        <w:rPr>
          <w:rFonts w:ascii="Calibri" w:hAnsi="Calibri" w:cs="Calibri" w:asciiTheme="minorAscii" w:hAnsiTheme="minorAscii" w:cstheme="minorAscii"/>
          <w:b w:val="0"/>
          <w:bCs w:val="0"/>
          <w:color w:val="auto"/>
          <w:lang w:val="en-US"/>
        </w:rPr>
        <w:t>take into account</w:t>
      </w:r>
      <w:r w:rsidRPr="3C7507F0" w:rsidR="00641921">
        <w:rPr>
          <w:rFonts w:ascii="Calibri" w:hAnsi="Calibri" w:cs="Calibri" w:asciiTheme="minorAscii" w:hAnsiTheme="minorAscii" w:cstheme="minorAscii"/>
          <w:b w:val="0"/>
          <w:bCs w:val="0"/>
          <w:color w:val="auto"/>
          <w:lang w:val="en-US"/>
        </w:rPr>
        <w:t xml:space="preserve"> the total of:</w:t>
      </w:r>
    </w:p>
    <w:p w:rsidRPr="009F6502" w:rsidR="00641921" w:rsidP="3C7507F0" w:rsidRDefault="00641921" w14:paraId="5EAA5F00" w14:textId="77777777">
      <w:pPr>
        <w:pStyle w:val="Ttulo7"/>
        <w:numPr>
          <w:ilvl w:val="0"/>
          <w:numId w:val="0"/>
        </w:numPr>
        <w:rPr>
          <w:rFonts w:ascii="Calibri" w:hAnsi="Calibri" w:cs="Calibri" w:asciiTheme="minorAscii" w:hAnsiTheme="minorAscii" w:cstheme="minorAscii"/>
          <w:b w:val="0"/>
          <w:bCs w:val="0"/>
          <w:color w:val="auto"/>
          <w:lang w:val="en-US"/>
        </w:rPr>
      </w:pPr>
    </w:p>
    <w:p w:rsidRPr="009F6502" w:rsidR="00641921" w:rsidP="3C7507F0" w:rsidRDefault="00641921" w14:paraId="490B74AA" w14:textId="77777777">
      <w:pPr>
        <w:jc w:val="both"/>
        <w:rPr>
          <w:rFonts w:cs="Calibri" w:cstheme="minorAscii"/>
          <w:color w:val="auto"/>
          <w:sz w:val="24"/>
          <w:szCs w:val="24"/>
          <w:lang w:val="en-US"/>
        </w:rPr>
      </w:pPr>
      <w:r w:rsidRPr="3C7507F0" w:rsidR="00641921">
        <w:rPr>
          <w:rFonts w:cs="Calibri" w:cstheme="minorAscii"/>
          <w:color w:val="auto"/>
          <w:sz w:val="24"/>
          <w:szCs w:val="24"/>
          <w:lang w:val="en-US"/>
        </w:rPr>
        <w:t>(a.1)</w:t>
      </w:r>
      <w:r>
        <w:tab/>
      </w:r>
      <w:r w:rsidRPr="3C7507F0" w:rsidR="00641921">
        <w:rPr>
          <w:rFonts w:cs="Calibri" w:cstheme="minorAscii"/>
          <w:color w:val="auto"/>
          <w:sz w:val="24"/>
          <w:szCs w:val="24"/>
          <w:lang w:val="en-US"/>
        </w:rPr>
        <w:t xml:space="preserve">Sales of the product manufactured by your own company, which must coincide with the data reported in Appendix V. In addition, specify sales made to affiliated and non-affiliated parties, according to the definition presented under item 3.3. </w:t>
      </w:r>
    </w:p>
    <w:p w:rsidRPr="009F6502" w:rsidR="00641921" w:rsidP="3C7507F0" w:rsidRDefault="00641921" w14:paraId="57878CA7" w14:textId="77777777">
      <w:pPr>
        <w:pStyle w:val="Ttulo7"/>
        <w:numPr>
          <w:ilvl w:val="0"/>
          <w:numId w:val="0"/>
        </w:numPr>
        <w:rPr>
          <w:rFonts w:ascii="Calibri" w:hAnsi="Calibri" w:cs="Calibri" w:asciiTheme="minorAscii" w:hAnsiTheme="minorAscii" w:cstheme="minorAscii"/>
          <w:b w:val="0"/>
          <w:bCs w:val="0"/>
          <w:color w:val="auto"/>
          <w:lang w:val="en-US"/>
        </w:rPr>
      </w:pPr>
      <w:r w:rsidRPr="3C7507F0" w:rsidR="00641921">
        <w:rPr>
          <w:rFonts w:ascii="Calibri" w:hAnsi="Calibri" w:cs="Calibri" w:asciiTheme="minorAscii" w:hAnsiTheme="minorAscii" w:cstheme="minorAscii"/>
          <w:b w:val="0"/>
          <w:bCs w:val="0"/>
          <w:color w:val="auto"/>
          <w:lang w:val="en-US"/>
        </w:rPr>
        <w:t>(a.2)</w:t>
      </w:r>
      <w:r>
        <w:tab/>
      </w:r>
      <w:r w:rsidRPr="3C7507F0" w:rsidR="00641921">
        <w:rPr>
          <w:rFonts w:ascii="Calibri" w:hAnsi="Calibri" w:cs="Calibri" w:asciiTheme="minorAscii" w:hAnsiTheme="minorAscii" w:cstheme="minorAscii"/>
          <w:b w:val="0"/>
          <w:bCs w:val="0"/>
          <w:color w:val="auto"/>
          <w:lang w:val="en-US"/>
        </w:rPr>
        <w:t>Resales of the imported like product, if reported under item 8.1.7.</w:t>
      </w:r>
    </w:p>
    <w:p w:rsidRPr="009F6502" w:rsidR="00641921" w:rsidP="3C7507F0" w:rsidRDefault="00641921" w14:paraId="062BB5EB" w14:textId="77777777">
      <w:pPr>
        <w:pStyle w:val="Ttulo7"/>
        <w:numPr>
          <w:ilvl w:val="0"/>
          <w:numId w:val="0"/>
        </w:numPr>
        <w:rPr>
          <w:rFonts w:ascii="Calibri" w:hAnsi="Calibri" w:cs="Calibri" w:asciiTheme="minorAscii" w:hAnsiTheme="minorAscii" w:cstheme="minorAscii"/>
          <w:b w:val="0"/>
          <w:bCs w:val="0"/>
          <w:color w:val="auto"/>
          <w:lang w:val="en-US"/>
        </w:rPr>
      </w:pPr>
      <w:r w:rsidRPr="009F6502">
        <w:rPr>
          <w:rFonts w:asciiTheme="minorHAnsi" w:hAnsiTheme="minorHAnsi" w:cstheme="minorHAnsi"/>
          <w:b w:val="0"/>
          <w:szCs w:val="24"/>
          <w:lang w:val="en-US"/>
        </w:rPr>
        <w:tab/>
      </w:r>
    </w:p>
    <w:p w:rsidRPr="009F6502" w:rsidR="00641921" w:rsidP="3C7507F0" w:rsidRDefault="00641921" w14:paraId="55EEA447" w14:textId="77777777">
      <w:pPr>
        <w:pStyle w:val="Ttulo7"/>
        <w:numPr>
          <w:ilvl w:val="0"/>
          <w:numId w:val="0"/>
        </w:numPr>
        <w:rPr>
          <w:rFonts w:ascii="Calibri" w:hAnsi="Calibri" w:cs="Calibri" w:asciiTheme="minorAscii" w:hAnsiTheme="minorAscii" w:cstheme="minorAscii"/>
          <w:b w:val="0"/>
          <w:bCs w:val="0"/>
          <w:color w:val="auto"/>
          <w:lang w:val="en-US"/>
        </w:rPr>
      </w:pPr>
      <w:r w:rsidRPr="3C7507F0" w:rsidR="00641921">
        <w:rPr>
          <w:rFonts w:ascii="Calibri" w:hAnsi="Calibri" w:cs="Calibri" w:asciiTheme="minorAscii" w:hAnsiTheme="minorAscii" w:cstheme="minorAscii"/>
          <w:b w:val="0"/>
          <w:bCs w:val="0"/>
          <w:color w:val="auto"/>
          <w:lang w:val="en-US"/>
        </w:rPr>
        <w:t>(a.3)</w:t>
      </w:r>
      <w:r>
        <w:tab/>
      </w:r>
      <w:r w:rsidRPr="3C7507F0" w:rsidR="00641921">
        <w:rPr>
          <w:rFonts w:ascii="Calibri" w:hAnsi="Calibri" w:cs="Calibri" w:asciiTheme="minorAscii" w:hAnsiTheme="minorAscii" w:cstheme="minorAscii"/>
          <w:b w:val="0"/>
          <w:bCs w:val="0"/>
          <w:color w:val="auto"/>
          <w:lang w:val="en-US"/>
        </w:rPr>
        <w:t xml:space="preserve">Resales of the like product </w:t>
      </w:r>
      <w:r w:rsidRPr="3C7507F0" w:rsidR="00641921">
        <w:rPr>
          <w:rFonts w:ascii="Calibri" w:hAnsi="Calibri" w:cs="Calibri" w:asciiTheme="minorAscii" w:hAnsiTheme="minorAscii" w:cstheme="minorAscii"/>
          <w:b w:val="0"/>
          <w:bCs w:val="0"/>
          <w:color w:val="auto"/>
          <w:lang w:val="en-US"/>
        </w:rPr>
        <w:t>purchased</w:t>
      </w:r>
      <w:r w:rsidRPr="3C7507F0" w:rsidR="00641921">
        <w:rPr>
          <w:rFonts w:ascii="Calibri" w:hAnsi="Calibri" w:cs="Calibri" w:asciiTheme="minorAscii" w:hAnsiTheme="minorAscii" w:cstheme="minorAscii"/>
          <w:b w:val="0"/>
          <w:bCs w:val="0"/>
          <w:color w:val="auto"/>
          <w:lang w:val="en-US"/>
        </w:rPr>
        <w:t xml:space="preserve"> in the domestic market of </w:t>
      </w:r>
      <w:r w:rsidRPr="3C7507F0" w:rsidR="00641921">
        <w:rPr>
          <w:rFonts w:ascii="Calibri" w:hAnsi="Calibri" w:cs="Calibri" w:asciiTheme="minorAscii" w:hAnsiTheme="minorAscii" w:cstheme="minorAscii"/>
          <w:b w:val="0"/>
          <w:bCs w:val="0"/>
          <w:color w:val="auto"/>
          <w:lang w:val="en-US"/>
        </w:rPr>
        <w:t>your’s</w:t>
      </w:r>
      <w:r w:rsidRPr="3C7507F0" w:rsidR="00641921">
        <w:rPr>
          <w:rFonts w:ascii="Calibri" w:hAnsi="Calibri" w:cs="Calibri" w:asciiTheme="minorAscii" w:hAnsiTheme="minorAscii" w:cstheme="minorAscii"/>
          <w:b w:val="0"/>
          <w:bCs w:val="0"/>
          <w:color w:val="auto"/>
          <w:lang w:val="en-US"/>
        </w:rPr>
        <w:t xml:space="preserve"> company’s country, if reported under item 8.1.7.</w:t>
      </w:r>
    </w:p>
    <w:p w:rsidRPr="009F6502" w:rsidR="00F75488" w:rsidP="3C7507F0" w:rsidRDefault="00F75488" w14:paraId="3F212291" w14:textId="77777777">
      <w:pPr>
        <w:spacing w:after="0" w:line="240" w:lineRule="auto"/>
        <w:rPr>
          <w:rFonts w:cs="Calibri" w:cstheme="minorAscii"/>
          <w:color w:val="auto"/>
          <w:lang w:val="en-US" w:eastAsia="pt-BR"/>
        </w:rPr>
      </w:pPr>
    </w:p>
    <w:p w:rsidRPr="009F6502" w:rsidR="00641921" w:rsidP="3C7507F0" w:rsidRDefault="00641921" w14:paraId="7537E84B" w14:textId="77777777">
      <w:pPr>
        <w:pStyle w:val="Ttulo7"/>
        <w:numPr>
          <w:ilvl w:val="0"/>
          <w:numId w:val="0"/>
        </w:numPr>
        <w:rPr>
          <w:rFonts w:ascii="Calibri" w:hAnsi="Calibri" w:cs="Calibri" w:asciiTheme="minorAscii" w:hAnsiTheme="minorAscii" w:cstheme="minorAscii"/>
          <w:b w:val="0"/>
          <w:bCs w:val="0"/>
          <w:color w:val="auto"/>
          <w:lang w:val="en-US"/>
        </w:rPr>
      </w:pPr>
      <w:r w:rsidRPr="3C7507F0" w:rsidR="00641921">
        <w:rPr>
          <w:rFonts w:ascii="Calibri" w:hAnsi="Calibri" w:cs="Calibri" w:asciiTheme="minorAscii" w:hAnsiTheme="minorAscii" w:cstheme="minorAscii"/>
          <w:b w:val="0"/>
          <w:bCs w:val="0"/>
          <w:color w:val="auto"/>
          <w:lang w:val="en-US"/>
        </w:rPr>
        <w:t>(a.4)</w:t>
      </w:r>
      <w:r>
        <w:tab/>
      </w:r>
      <w:r w:rsidRPr="3C7507F0" w:rsidR="00641921">
        <w:rPr>
          <w:rFonts w:ascii="Calibri" w:hAnsi="Calibri" w:cs="Calibri" w:asciiTheme="minorAscii" w:hAnsiTheme="minorAscii" w:cstheme="minorAscii"/>
          <w:b w:val="0"/>
          <w:bCs w:val="0"/>
          <w:color w:val="auto"/>
          <w:lang w:val="en-US"/>
        </w:rPr>
        <w:t xml:space="preserve">Sales or resales of other products imported or </w:t>
      </w:r>
      <w:r w:rsidRPr="3C7507F0" w:rsidR="00641921">
        <w:rPr>
          <w:rFonts w:ascii="Calibri" w:hAnsi="Calibri" w:cs="Calibri" w:asciiTheme="minorAscii" w:hAnsiTheme="minorAscii" w:cstheme="minorAscii"/>
          <w:b w:val="0"/>
          <w:bCs w:val="0"/>
          <w:color w:val="auto"/>
          <w:lang w:val="en-US"/>
        </w:rPr>
        <w:t>purchased</w:t>
      </w:r>
      <w:r w:rsidRPr="3C7507F0" w:rsidR="00641921">
        <w:rPr>
          <w:rFonts w:ascii="Calibri" w:hAnsi="Calibri" w:cs="Calibri" w:asciiTheme="minorAscii" w:hAnsiTheme="minorAscii" w:cstheme="minorAscii"/>
          <w:b w:val="0"/>
          <w:bCs w:val="0"/>
          <w:color w:val="auto"/>
          <w:lang w:val="en-US"/>
        </w:rPr>
        <w:t xml:space="preserve"> in the domestic market by your company, if reported under item 8.1.8. </w:t>
      </w:r>
    </w:p>
    <w:p w:rsidRPr="009F6502" w:rsidR="00641921" w:rsidP="3C7507F0" w:rsidRDefault="00641921" w14:paraId="7CD77A5B" w14:textId="77777777">
      <w:pPr>
        <w:rPr>
          <w:rFonts w:cs="Calibri" w:cstheme="minorAscii"/>
          <w:color w:val="auto"/>
          <w:sz w:val="24"/>
          <w:szCs w:val="24"/>
          <w:lang w:val="en-US"/>
        </w:rPr>
      </w:pPr>
    </w:p>
    <w:p w:rsidRPr="009F6502" w:rsidR="00641921" w:rsidP="3C7507F0" w:rsidRDefault="00641921" w14:paraId="717DF1A9" w14:textId="77777777">
      <w:pPr>
        <w:jc w:val="both"/>
        <w:rPr>
          <w:rFonts w:cs="Calibri" w:cstheme="minorAscii"/>
          <w:b w:val="1"/>
          <w:bCs w:val="1"/>
          <w:color w:val="auto"/>
          <w:sz w:val="24"/>
          <w:szCs w:val="24"/>
          <w:lang w:val="en-US"/>
        </w:rPr>
      </w:pPr>
      <w:r w:rsidRPr="3C7507F0" w:rsidR="00641921">
        <w:rPr>
          <w:rFonts w:cs="Calibri" w:cstheme="minorAscii"/>
          <w:b w:val="1"/>
          <w:bCs w:val="1"/>
          <w:color w:val="auto"/>
          <w:sz w:val="24"/>
          <w:szCs w:val="24"/>
          <w:lang w:val="en-US"/>
        </w:rPr>
        <w:t>D.3.</w:t>
      </w:r>
      <w:r>
        <w:tab/>
      </w:r>
      <w:r w:rsidRPr="3C7507F0" w:rsidR="00641921">
        <w:rPr>
          <w:rFonts w:cs="Calibri" w:cstheme="minorAscii"/>
          <w:b w:val="1"/>
          <w:bCs w:val="1"/>
          <w:color w:val="auto"/>
          <w:sz w:val="24"/>
          <w:szCs w:val="24"/>
          <w:lang w:val="en-US"/>
        </w:rPr>
        <w:t>RECORDS OF EXPORTS TO THIRD-COUNTRY MARKETS (B):</w:t>
      </w:r>
    </w:p>
    <w:p w:rsidRPr="009F6502" w:rsidR="00641921" w:rsidP="3C7507F0" w:rsidRDefault="00641921" w14:paraId="07ACE34C" w14:textId="77777777">
      <w:pPr>
        <w:pStyle w:val="Ttulo7"/>
        <w:numPr>
          <w:ilvl w:val="0"/>
          <w:numId w:val="0"/>
        </w:numPr>
        <w:rPr>
          <w:rFonts w:ascii="Calibri" w:hAnsi="Calibri" w:cs="Calibri" w:asciiTheme="minorAscii" w:hAnsiTheme="minorAscii" w:cstheme="minorAscii"/>
          <w:b w:val="0"/>
          <w:bCs w:val="0"/>
          <w:color w:val="auto"/>
          <w:lang w:val="en-US"/>
        </w:rPr>
      </w:pPr>
      <w:r w:rsidRPr="3C7507F0" w:rsidR="00641921">
        <w:rPr>
          <w:rFonts w:ascii="Calibri" w:hAnsi="Calibri" w:cs="Calibri" w:asciiTheme="minorAscii" w:hAnsiTheme="minorAscii" w:cstheme="minorAscii"/>
          <w:b w:val="0"/>
          <w:bCs w:val="0"/>
          <w:color w:val="auto"/>
          <w:lang w:val="en-US"/>
        </w:rPr>
        <w:t>D.3.1.</w:t>
      </w:r>
      <w:r>
        <w:tab/>
      </w:r>
      <w:r w:rsidRPr="3C7507F0" w:rsidR="00641921">
        <w:rPr>
          <w:rFonts w:ascii="Calibri" w:hAnsi="Calibri" w:cs="Calibri" w:asciiTheme="minorAscii" w:hAnsiTheme="minorAscii" w:cstheme="minorAscii"/>
          <w:b w:val="0"/>
          <w:bCs w:val="0"/>
          <w:color w:val="auto"/>
          <w:lang w:val="en-US"/>
        </w:rPr>
        <w:t xml:space="preserve">The information under field B must </w:t>
      </w:r>
      <w:r w:rsidRPr="3C7507F0" w:rsidR="00641921">
        <w:rPr>
          <w:rFonts w:ascii="Calibri" w:hAnsi="Calibri" w:cs="Calibri" w:asciiTheme="minorAscii" w:hAnsiTheme="minorAscii" w:cstheme="minorAscii"/>
          <w:b w:val="0"/>
          <w:bCs w:val="0"/>
          <w:color w:val="auto"/>
          <w:lang w:val="en-US"/>
        </w:rPr>
        <w:t>take into account</w:t>
      </w:r>
      <w:r w:rsidRPr="3C7507F0" w:rsidR="00641921">
        <w:rPr>
          <w:rFonts w:ascii="Calibri" w:hAnsi="Calibri" w:cs="Calibri" w:asciiTheme="minorAscii" w:hAnsiTheme="minorAscii" w:cstheme="minorAscii"/>
          <w:b w:val="0"/>
          <w:bCs w:val="0"/>
          <w:color w:val="auto"/>
          <w:lang w:val="en-US"/>
        </w:rPr>
        <w:t xml:space="preserve"> the total of: </w:t>
      </w:r>
    </w:p>
    <w:p w:rsidRPr="009F6502" w:rsidR="00641921" w:rsidP="3C7507F0" w:rsidRDefault="00641921" w14:paraId="0E989AAD" w14:textId="77777777">
      <w:pPr>
        <w:pStyle w:val="Ttulo7"/>
        <w:numPr>
          <w:ilvl w:val="0"/>
          <w:numId w:val="0"/>
        </w:numPr>
        <w:rPr>
          <w:rFonts w:ascii="Calibri" w:hAnsi="Calibri" w:cs="Calibri" w:asciiTheme="minorAscii" w:hAnsiTheme="minorAscii" w:cstheme="minorAscii"/>
          <w:b w:val="0"/>
          <w:bCs w:val="0"/>
          <w:color w:val="auto"/>
          <w:lang w:val="en-US"/>
        </w:rPr>
      </w:pPr>
    </w:p>
    <w:p w:rsidRPr="009F6502" w:rsidR="00641921" w:rsidP="3C7507F0" w:rsidRDefault="00641921" w14:paraId="0F729DF1" w14:textId="70CFCF15">
      <w:pPr>
        <w:jc w:val="both"/>
        <w:rPr>
          <w:rFonts w:cs="Calibri" w:cstheme="minorAscii"/>
          <w:color w:val="auto"/>
          <w:sz w:val="24"/>
          <w:szCs w:val="24"/>
          <w:lang w:val="en-US"/>
        </w:rPr>
      </w:pPr>
      <w:r w:rsidRPr="3C7507F0" w:rsidR="00641921">
        <w:rPr>
          <w:rFonts w:cs="Calibri" w:cstheme="minorAscii"/>
          <w:color w:val="auto"/>
          <w:sz w:val="24"/>
          <w:szCs w:val="24"/>
          <w:lang w:val="en-US"/>
        </w:rPr>
        <w:t xml:space="preserve">(a.1) </w:t>
      </w:r>
      <w:r>
        <w:tab/>
      </w:r>
      <w:r w:rsidRPr="3C7507F0" w:rsidR="00641921">
        <w:rPr>
          <w:rFonts w:cs="Calibri" w:cstheme="minorAscii"/>
          <w:color w:val="auto"/>
          <w:sz w:val="24"/>
          <w:szCs w:val="24"/>
          <w:lang w:val="en-US"/>
        </w:rPr>
        <w:t xml:space="preserve">Exports of the product manufactured by your own company: add to the data </w:t>
      </w:r>
      <w:r w:rsidRPr="3C7507F0" w:rsidR="00264725">
        <w:rPr>
          <w:rFonts w:cs="Calibri" w:cstheme="minorAscii"/>
          <w:color w:val="auto"/>
          <w:sz w:val="24"/>
          <w:szCs w:val="24"/>
          <w:lang w:val="en-US"/>
        </w:rPr>
        <w:t>on</w:t>
      </w:r>
      <w:r w:rsidRPr="3C7507F0" w:rsidR="00641921">
        <w:rPr>
          <w:rFonts w:cs="Calibri" w:cstheme="minorAscii"/>
          <w:color w:val="auto"/>
          <w:sz w:val="24"/>
          <w:szCs w:val="24"/>
          <w:lang w:val="en-US"/>
        </w:rPr>
        <w:t xml:space="preserve"> exports to third-country markets reported in Appendix V all the exports made during the indicated period to ALL other destinations, excluding Brazil. In addition, specify sales made to affiliated and non-affiliated parties, according to the definition presented under item 3.3.</w:t>
      </w:r>
      <w:r w:rsidRPr="3C7507F0" w:rsidR="00C51E4A">
        <w:rPr>
          <w:rFonts w:cs="Calibri" w:cstheme="minorAscii"/>
          <w:color w:val="auto"/>
          <w:sz w:val="24"/>
          <w:szCs w:val="24"/>
          <w:lang w:val="en-US"/>
        </w:rPr>
        <w:t xml:space="preserve"> </w:t>
      </w:r>
    </w:p>
    <w:p w:rsidRPr="009F6502" w:rsidR="00641921" w:rsidP="3C7507F0" w:rsidRDefault="00641921" w14:paraId="3B21D7C7" w14:textId="17EE5EFD">
      <w:pPr>
        <w:pStyle w:val="Ttulo7"/>
        <w:numPr>
          <w:ilvl w:val="0"/>
          <w:numId w:val="0"/>
        </w:numPr>
        <w:rPr>
          <w:rFonts w:ascii="Calibri" w:hAnsi="Calibri" w:cs="Calibri" w:asciiTheme="minorAscii" w:hAnsiTheme="minorAscii" w:cstheme="minorAscii"/>
          <w:b w:val="0"/>
          <w:bCs w:val="0"/>
          <w:color w:val="auto"/>
          <w:lang w:val="en-US"/>
        </w:rPr>
      </w:pPr>
      <w:r w:rsidRPr="3C7507F0" w:rsidR="00641921">
        <w:rPr>
          <w:rFonts w:ascii="Calibri" w:hAnsi="Calibri" w:cs="Calibri" w:asciiTheme="minorAscii" w:hAnsiTheme="minorAscii" w:cstheme="minorAscii"/>
          <w:b w:val="0"/>
          <w:bCs w:val="0"/>
          <w:color w:val="auto"/>
          <w:lang w:val="en-US"/>
        </w:rPr>
        <w:t xml:space="preserve">(a.2) </w:t>
      </w:r>
      <w:r>
        <w:tab/>
      </w:r>
      <w:r w:rsidRPr="3C7507F0" w:rsidR="00641921">
        <w:rPr>
          <w:rFonts w:ascii="Calibri" w:hAnsi="Calibri" w:cs="Calibri" w:asciiTheme="minorAscii" w:hAnsiTheme="minorAscii" w:cstheme="minorAscii"/>
          <w:b w:val="0"/>
          <w:bCs w:val="0"/>
          <w:color w:val="auto"/>
          <w:lang w:val="en-US"/>
        </w:rPr>
        <w:t>Exports of the like product imported.</w:t>
      </w:r>
      <w:r w:rsidRPr="3C7507F0" w:rsidR="00C51E4A">
        <w:rPr>
          <w:rFonts w:ascii="Calibri" w:hAnsi="Calibri" w:cs="Calibri" w:asciiTheme="minorAscii" w:hAnsiTheme="minorAscii" w:cstheme="minorAscii"/>
          <w:b w:val="0"/>
          <w:bCs w:val="0"/>
          <w:color w:val="auto"/>
          <w:lang w:val="en-US"/>
        </w:rPr>
        <w:t xml:space="preserve"> </w:t>
      </w:r>
    </w:p>
    <w:p w:rsidRPr="009F6502" w:rsidR="00641921" w:rsidP="3C7507F0" w:rsidRDefault="00641921" w14:paraId="1C5FD419" w14:textId="77777777">
      <w:pPr>
        <w:pStyle w:val="Ttulo7"/>
        <w:numPr>
          <w:ilvl w:val="0"/>
          <w:numId w:val="0"/>
        </w:numPr>
        <w:rPr>
          <w:rFonts w:ascii="Calibri" w:hAnsi="Calibri" w:cs="Calibri" w:asciiTheme="minorAscii" w:hAnsiTheme="minorAscii" w:cstheme="minorAscii"/>
          <w:b w:val="0"/>
          <w:bCs w:val="0"/>
          <w:color w:val="auto"/>
          <w:lang w:val="en-US"/>
        </w:rPr>
      </w:pPr>
      <w:r w:rsidRPr="009F6502">
        <w:rPr>
          <w:rFonts w:asciiTheme="minorHAnsi" w:hAnsiTheme="minorHAnsi" w:cstheme="minorHAnsi"/>
          <w:b w:val="0"/>
          <w:szCs w:val="24"/>
          <w:lang w:val="en-US"/>
        </w:rPr>
        <w:tab/>
      </w:r>
    </w:p>
    <w:p w:rsidRPr="009F6502" w:rsidR="00641921" w:rsidP="3C7507F0" w:rsidRDefault="00641921" w14:paraId="23587EA7" w14:textId="77777777">
      <w:pPr>
        <w:pStyle w:val="Ttulo7"/>
        <w:numPr>
          <w:ilvl w:val="0"/>
          <w:numId w:val="0"/>
        </w:numPr>
        <w:tabs>
          <w:tab w:val="clear" w:leader="none" w:pos="720"/>
        </w:tabs>
        <w:rPr>
          <w:rFonts w:ascii="Calibri" w:hAnsi="Calibri" w:cs="Calibri" w:asciiTheme="minorAscii" w:hAnsiTheme="minorAscii" w:cstheme="minorAscii"/>
          <w:b w:val="0"/>
          <w:bCs w:val="0"/>
          <w:color w:val="auto"/>
          <w:lang w:val="en-US"/>
        </w:rPr>
      </w:pPr>
      <w:r w:rsidRPr="3C7507F0" w:rsidR="00641921">
        <w:rPr>
          <w:rFonts w:ascii="Calibri" w:hAnsi="Calibri" w:cs="Calibri" w:asciiTheme="minorAscii" w:hAnsiTheme="minorAscii" w:cstheme="minorAscii"/>
          <w:b w:val="0"/>
          <w:bCs w:val="0"/>
          <w:color w:val="auto"/>
          <w:lang w:val="en-US"/>
        </w:rPr>
        <w:t>(a.3)</w:t>
      </w:r>
      <w:r>
        <w:tab/>
      </w:r>
      <w:r w:rsidRPr="3C7507F0" w:rsidR="00641921">
        <w:rPr>
          <w:rFonts w:ascii="Calibri" w:hAnsi="Calibri" w:cs="Calibri" w:asciiTheme="minorAscii" w:hAnsiTheme="minorAscii" w:cstheme="minorAscii"/>
          <w:b w:val="0"/>
          <w:bCs w:val="0"/>
          <w:color w:val="auto"/>
          <w:lang w:val="en-US"/>
        </w:rPr>
        <w:t xml:space="preserve">Exports of the like product </w:t>
      </w:r>
      <w:r w:rsidRPr="3C7507F0" w:rsidR="00641921">
        <w:rPr>
          <w:rFonts w:ascii="Calibri" w:hAnsi="Calibri" w:cs="Calibri" w:asciiTheme="minorAscii" w:hAnsiTheme="minorAscii" w:cstheme="minorAscii"/>
          <w:b w:val="0"/>
          <w:bCs w:val="0"/>
          <w:color w:val="auto"/>
          <w:lang w:val="en-US"/>
        </w:rPr>
        <w:t>purchased</w:t>
      </w:r>
      <w:r w:rsidRPr="3C7507F0" w:rsidR="00641921">
        <w:rPr>
          <w:rFonts w:ascii="Calibri" w:hAnsi="Calibri" w:cs="Calibri" w:asciiTheme="minorAscii" w:hAnsiTheme="minorAscii" w:cstheme="minorAscii"/>
          <w:b w:val="0"/>
          <w:bCs w:val="0"/>
          <w:color w:val="auto"/>
          <w:lang w:val="en-US"/>
        </w:rPr>
        <w:t xml:space="preserve"> in the domestic market of your company’s country. </w:t>
      </w:r>
    </w:p>
    <w:p w:rsidRPr="009F6502" w:rsidR="00641921" w:rsidP="3C7507F0" w:rsidRDefault="00641921" w14:paraId="14FF8FA8" w14:textId="77777777">
      <w:pPr>
        <w:pStyle w:val="Ttulo7"/>
        <w:numPr>
          <w:ilvl w:val="0"/>
          <w:numId w:val="0"/>
        </w:numPr>
        <w:tabs>
          <w:tab w:val="clear" w:leader="none" w:pos="720"/>
        </w:tabs>
        <w:rPr>
          <w:rFonts w:ascii="Calibri" w:hAnsi="Calibri" w:cs="Calibri" w:asciiTheme="minorAscii" w:hAnsiTheme="minorAscii" w:cstheme="minorAscii"/>
          <w:b w:val="0"/>
          <w:bCs w:val="0"/>
          <w:color w:val="auto"/>
          <w:lang w:val="en-US"/>
        </w:rPr>
      </w:pPr>
    </w:p>
    <w:p w:rsidRPr="009F6502" w:rsidR="00641921" w:rsidP="3C7507F0" w:rsidRDefault="00641921" w14:paraId="2B36E258" w14:textId="77777777">
      <w:pPr>
        <w:pStyle w:val="Ttulo7"/>
        <w:numPr>
          <w:ilvl w:val="0"/>
          <w:numId w:val="0"/>
        </w:numPr>
        <w:tabs>
          <w:tab w:val="clear" w:leader="none" w:pos="720"/>
        </w:tabs>
        <w:rPr>
          <w:rFonts w:ascii="Calibri" w:hAnsi="Calibri" w:cs="Calibri" w:asciiTheme="minorAscii" w:hAnsiTheme="minorAscii" w:cstheme="minorAscii"/>
          <w:b w:val="0"/>
          <w:bCs w:val="0"/>
          <w:color w:val="auto"/>
          <w:lang w:val="en-US"/>
        </w:rPr>
      </w:pPr>
      <w:r w:rsidRPr="3C7507F0" w:rsidR="00641921">
        <w:rPr>
          <w:rFonts w:ascii="Calibri" w:hAnsi="Calibri" w:cs="Calibri" w:asciiTheme="minorAscii" w:hAnsiTheme="minorAscii" w:cstheme="minorAscii"/>
          <w:b w:val="0"/>
          <w:bCs w:val="0"/>
          <w:color w:val="auto"/>
          <w:lang w:val="en-US"/>
        </w:rPr>
        <w:t>(a.4)</w:t>
      </w:r>
      <w:r>
        <w:tab/>
      </w:r>
      <w:r w:rsidRPr="3C7507F0" w:rsidR="00641921">
        <w:rPr>
          <w:rFonts w:ascii="Calibri" w:hAnsi="Calibri" w:cs="Calibri" w:asciiTheme="minorAscii" w:hAnsiTheme="minorAscii" w:cstheme="minorAscii"/>
          <w:b w:val="0"/>
          <w:bCs w:val="0"/>
          <w:color w:val="auto"/>
          <w:lang w:val="en-US"/>
        </w:rPr>
        <w:t xml:space="preserve">Exports of other products imported or </w:t>
      </w:r>
      <w:r w:rsidRPr="3C7507F0" w:rsidR="00641921">
        <w:rPr>
          <w:rFonts w:ascii="Calibri" w:hAnsi="Calibri" w:cs="Calibri" w:asciiTheme="minorAscii" w:hAnsiTheme="minorAscii" w:cstheme="minorAscii"/>
          <w:b w:val="0"/>
          <w:bCs w:val="0"/>
          <w:color w:val="auto"/>
          <w:lang w:val="en-US"/>
        </w:rPr>
        <w:t>purchased</w:t>
      </w:r>
      <w:r w:rsidRPr="3C7507F0" w:rsidR="00641921">
        <w:rPr>
          <w:rFonts w:ascii="Calibri" w:hAnsi="Calibri" w:cs="Calibri" w:asciiTheme="minorAscii" w:hAnsiTheme="minorAscii" w:cstheme="minorAscii"/>
          <w:b w:val="0"/>
          <w:bCs w:val="0"/>
          <w:color w:val="auto"/>
          <w:lang w:val="en-US"/>
        </w:rPr>
        <w:t xml:space="preserve"> in the domestic market by your company. </w:t>
      </w:r>
    </w:p>
    <w:p w:rsidRPr="009F6502" w:rsidR="00641921" w:rsidP="3C7507F0" w:rsidRDefault="00641921" w14:paraId="73961A4A" w14:textId="77777777">
      <w:pPr>
        <w:pStyle w:val="Ttulo7"/>
        <w:numPr>
          <w:ilvl w:val="0"/>
          <w:numId w:val="0"/>
        </w:numPr>
        <w:rPr>
          <w:rFonts w:ascii="Calibri" w:hAnsi="Calibri" w:cs="Calibri" w:asciiTheme="minorAscii" w:hAnsiTheme="minorAscii" w:cstheme="minorAscii"/>
          <w:b w:val="0"/>
          <w:bCs w:val="0"/>
          <w:color w:val="auto"/>
          <w:lang w:val="en-US"/>
        </w:rPr>
      </w:pPr>
    </w:p>
    <w:p w:rsidRPr="009F6502" w:rsidR="00F75488" w:rsidP="3C7507F0" w:rsidRDefault="00F75488" w14:paraId="607B7E4B" w14:textId="77777777">
      <w:pPr>
        <w:jc w:val="both"/>
        <w:rPr>
          <w:rFonts w:cs="Calibri" w:cstheme="minorAscii"/>
          <w:b w:val="1"/>
          <w:bCs w:val="1"/>
          <w:color w:val="auto"/>
          <w:sz w:val="24"/>
          <w:szCs w:val="24"/>
          <w:lang w:val="en-US"/>
        </w:rPr>
      </w:pPr>
    </w:p>
    <w:p w:rsidRPr="009F6502" w:rsidR="00641921" w:rsidP="3C7507F0" w:rsidRDefault="00641921" w14:paraId="7CA8F55C" w14:textId="77777777">
      <w:pPr>
        <w:jc w:val="both"/>
        <w:rPr>
          <w:rFonts w:cs="Calibri" w:cstheme="minorAscii"/>
          <w:b w:val="1"/>
          <w:bCs w:val="1"/>
          <w:color w:val="auto"/>
          <w:sz w:val="24"/>
          <w:szCs w:val="24"/>
          <w:lang w:val="en-US"/>
        </w:rPr>
      </w:pPr>
      <w:r w:rsidRPr="3C7507F0" w:rsidR="00641921">
        <w:rPr>
          <w:rFonts w:cs="Calibri" w:cstheme="minorAscii"/>
          <w:b w:val="1"/>
          <w:bCs w:val="1"/>
          <w:color w:val="auto"/>
          <w:sz w:val="24"/>
          <w:szCs w:val="24"/>
          <w:lang w:val="en-US"/>
        </w:rPr>
        <w:t>D.4.</w:t>
      </w:r>
      <w:r>
        <w:tab/>
      </w:r>
      <w:r w:rsidRPr="3C7507F0" w:rsidR="00641921">
        <w:rPr>
          <w:rFonts w:cs="Calibri" w:cstheme="minorAscii"/>
          <w:b w:val="1"/>
          <w:bCs w:val="1"/>
          <w:color w:val="auto"/>
          <w:sz w:val="24"/>
          <w:szCs w:val="24"/>
          <w:lang w:val="en-US"/>
        </w:rPr>
        <w:t>RECORDS OF EXPORTS TO BRAZIL (C):</w:t>
      </w:r>
    </w:p>
    <w:p w:rsidRPr="009F6502" w:rsidR="00641921" w:rsidP="3C7507F0" w:rsidRDefault="00641921" w14:paraId="78D9BCC2" w14:textId="77777777">
      <w:pPr>
        <w:pStyle w:val="Ttulo7"/>
        <w:numPr>
          <w:ilvl w:val="0"/>
          <w:numId w:val="0"/>
        </w:numPr>
        <w:rPr>
          <w:rFonts w:ascii="Calibri" w:hAnsi="Calibri" w:cs="Calibri" w:asciiTheme="minorAscii" w:hAnsiTheme="minorAscii" w:cstheme="minorAscii"/>
          <w:b w:val="0"/>
          <w:bCs w:val="0"/>
          <w:lang w:val="en-US"/>
        </w:rPr>
      </w:pPr>
      <w:r w:rsidRPr="3C7507F0" w:rsidR="00641921">
        <w:rPr>
          <w:rFonts w:ascii="Calibri" w:hAnsi="Calibri" w:cs="Calibri" w:asciiTheme="minorAscii" w:hAnsiTheme="minorAscii" w:cstheme="minorAscii"/>
          <w:b w:val="0"/>
          <w:bCs w:val="0"/>
          <w:color w:val="auto"/>
          <w:lang w:val="en-US"/>
        </w:rPr>
        <w:t>D.4.1.</w:t>
      </w:r>
      <w:r>
        <w:tab/>
      </w:r>
      <w:r w:rsidRPr="3C7507F0" w:rsidR="00641921">
        <w:rPr>
          <w:rFonts w:ascii="Calibri" w:hAnsi="Calibri" w:cs="Calibri" w:asciiTheme="minorAscii" w:hAnsiTheme="minorAscii" w:cstheme="minorAscii"/>
          <w:b w:val="0"/>
          <w:bCs w:val="0"/>
          <w:color w:val="auto"/>
          <w:lang w:val="en-US"/>
        </w:rPr>
        <w:t>The information un</w:t>
      </w:r>
      <w:r w:rsidRPr="3C7507F0" w:rsidR="00641921">
        <w:rPr>
          <w:rFonts w:ascii="Calibri" w:hAnsi="Calibri" w:cs="Calibri" w:asciiTheme="minorAscii" w:hAnsiTheme="minorAscii" w:cstheme="minorAscii"/>
          <w:b w:val="0"/>
          <w:bCs w:val="0"/>
          <w:lang w:val="en-US"/>
        </w:rPr>
        <w:t xml:space="preserve">der field C must </w:t>
      </w:r>
      <w:r w:rsidRPr="3C7507F0" w:rsidR="00641921">
        <w:rPr>
          <w:rFonts w:ascii="Calibri" w:hAnsi="Calibri" w:cs="Calibri" w:asciiTheme="minorAscii" w:hAnsiTheme="minorAscii" w:cstheme="minorAscii"/>
          <w:b w:val="0"/>
          <w:bCs w:val="0"/>
          <w:lang w:val="en-US"/>
        </w:rPr>
        <w:t>take into account</w:t>
      </w:r>
      <w:r w:rsidRPr="3C7507F0" w:rsidR="00641921">
        <w:rPr>
          <w:rFonts w:ascii="Calibri" w:hAnsi="Calibri" w:cs="Calibri" w:asciiTheme="minorAscii" w:hAnsiTheme="minorAscii" w:cstheme="minorAscii"/>
          <w:b w:val="0"/>
          <w:bCs w:val="0"/>
          <w:lang w:val="en-US"/>
        </w:rPr>
        <w:t xml:space="preserve"> the total of: </w:t>
      </w:r>
    </w:p>
    <w:p w:rsidRPr="009F6502" w:rsidR="00641921" w:rsidP="00641921" w:rsidRDefault="00641921" w14:paraId="542B65DF" w14:textId="77777777">
      <w:pPr>
        <w:pStyle w:val="Ttulo7"/>
        <w:numPr>
          <w:ilvl w:val="0"/>
          <w:numId w:val="0"/>
        </w:numPr>
        <w:rPr>
          <w:rFonts w:asciiTheme="minorHAnsi" w:hAnsiTheme="minorHAnsi" w:cstheme="minorHAnsi"/>
          <w:b w:val="0"/>
          <w:szCs w:val="24"/>
          <w:lang w:val="en-US"/>
        </w:rPr>
      </w:pPr>
    </w:p>
    <w:p w:rsidRPr="009F6502" w:rsidR="00641921" w:rsidP="00641921" w:rsidRDefault="00641921" w14:paraId="1FEFFE8B" w14:textId="77777777">
      <w:pPr>
        <w:jc w:val="both"/>
        <w:rPr>
          <w:rFonts w:cstheme="minorHAnsi"/>
          <w:sz w:val="24"/>
          <w:szCs w:val="24"/>
          <w:lang w:val="en-US"/>
        </w:rPr>
      </w:pPr>
      <w:r w:rsidRPr="009F6502">
        <w:rPr>
          <w:rFonts w:cstheme="minorHAnsi"/>
          <w:sz w:val="24"/>
          <w:szCs w:val="24"/>
          <w:lang w:val="en-US"/>
        </w:rPr>
        <w:t>(a.1)</w:t>
      </w:r>
      <w:r w:rsidRPr="009F6502">
        <w:rPr>
          <w:rFonts w:cstheme="minorHAnsi"/>
          <w:sz w:val="24"/>
          <w:szCs w:val="24"/>
          <w:lang w:val="en-US"/>
        </w:rPr>
        <w:tab/>
      </w:r>
      <w:r w:rsidRPr="009F6502">
        <w:rPr>
          <w:rFonts w:cstheme="minorHAnsi"/>
          <w:sz w:val="24"/>
          <w:szCs w:val="24"/>
          <w:lang w:val="en-US"/>
        </w:rPr>
        <w:t>Exports of the product manufactured by your own company, which must coincide with the data reported in Appendix VII. In addition, specify sales made to affiliated and non-affiliated parties, according to the definition presented under item 3.3.</w:t>
      </w:r>
    </w:p>
    <w:p w:rsidRPr="009F6502" w:rsidR="00641921" w:rsidP="00641921" w:rsidRDefault="00641921" w14:paraId="5504EEDD" w14:textId="0E5DF0C0">
      <w:pPr>
        <w:pStyle w:val="Ttulo7"/>
        <w:numPr>
          <w:ilvl w:val="0"/>
          <w:numId w:val="0"/>
        </w:numPr>
        <w:rPr>
          <w:rFonts w:asciiTheme="minorHAnsi" w:hAnsiTheme="minorHAnsi" w:cstheme="minorHAnsi"/>
          <w:b w:val="0"/>
          <w:szCs w:val="24"/>
          <w:lang w:val="en-US"/>
        </w:rPr>
      </w:pPr>
      <w:r w:rsidRPr="009F6502">
        <w:rPr>
          <w:rFonts w:asciiTheme="minorHAnsi" w:hAnsiTheme="minorHAnsi" w:cstheme="minorHAnsi"/>
          <w:b w:val="0"/>
          <w:szCs w:val="24"/>
          <w:lang w:val="en-US"/>
        </w:rPr>
        <w:t>(a.2)</w:t>
      </w:r>
      <w:r w:rsidRPr="009F6502">
        <w:rPr>
          <w:rFonts w:asciiTheme="minorHAnsi" w:hAnsiTheme="minorHAnsi" w:cstheme="minorHAnsi"/>
          <w:b w:val="0"/>
          <w:szCs w:val="24"/>
          <w:lang w:val="en-US"/>
        </w:rPr>
        <w:tab/>
      </w:r>
      <w:r w:rsidRPr="009F6502">
        <w:rPr>
          <w:rFonts w:asciiTheme="minorHAnsi" w:hAnsiTheme="minorHAnsi" w:cstheme="minorHAnsi"/>
          <w:b w:val="0"/>
          <w:szCs w:val="24"/>
          <w:lang w:val="en-US"/>
        </w:rPr>
        <w:t>Exports of the like product imported.</w:t>
      </w:r>
      <w:r w:rsidR="00C51E4A">
        <w:rPr>
          <w:rFonts w:asciiTheme="minorHAnsi" w:hAnsiTheme="minorHAnsi" w:cstheme="minorHAnsi"/>
          <w:b w:val="0"/>
          <w:szCs w:val="24"/>
          <w:lang w:val="en-US"/>
        </w:rPr>
        <w:t xml:space="preserve"> </w:t>
      </w:r>
    </w:p>
    <w:p w:rsidRPr="009F6502" w:rsidR="00641921" w:rsidP="00641921" w:rsidRDefault="00641921" w14:paraId="394C825B" w14:textId="77777777">
      <w:pPr>
        <w:pStyle w:val="Ttulo7"/>
        <w:numPr>
          <w:ilvl w:val="0"/>
          <w:numId w:val="0"/>
        </w:numPr>
        <w:rPr>
          <w:rFonts w:asciiTheme="minorHAnsi" w:hAnsiTheme="minorHAnsi" w:cstheme="minorHAnsi"/>
          <w:b w:val="0"/>
          <w:szCs w:val="24"/>
          <w:lang w:val="en-US"/>
        </w:rPr>
      </w:pPr>
    </w:p>
    <w:p w:rsidRPr="009F6502" w:rsidR="00641921" w:rsidP="00641921" w:rsidRDefault="00641921" w14:paraId="4731B061" w14:textId="77777777">
      <w:pPr>
        <w:pStyle w:val="Ttulo7"/>
        <w:numPr>
          <w:ilvl w:val="0"/>
          <w:numId w:val="0"/>
        </w:numPr>
        <w:tabs>
          <w:tab w:val="clear" w:pos="720"/>
          <w:tab w:val="left" w:pos="0"/>
        </w:tabs>
        <w:rPr>
          <w:rFonts w:asciiTheme="minorHAnsi" w:hAnsiTheme="minorHAnsi" w:cstheme="minorHAnsi"/>
          <w:b w:val="0"/>
          <w:szCs w:val="24"/>
          <w:lang w:val="en-US"/>
        </w:rPr>
      </w:pPr>
      <w:r w:rsidRPr="009F6502">
        <w:rPr>
          <w:rFonts w:asciiTheme="minorHAnsi" w:hAnsiTheme="minorHAnsi" w:cstheme="minorHAnsi"/>
          <w:b w:val="0"/>
          <w:szCs w:val="24"/>
          <w:lang w:val="en-US"/>
        </w:rPr>
        <w:t>(a.3)</w:t>
      </w:r>
      <w:r w:rsidRPr="009F6502">
        <w:rPr>
          <w:rFonts w:asciiTheme="minorHAnsi" w:hAnsiTheme="minorHAnsi" w:cstheme="minorHAnsi"/>
          <w:b w:val="0"/>
          <w:szCs w:val="24"/>
          <w:lang w:val="en-US"/>
        </w:rPr>
        <w:tab/>
      </w:r>
      <w:r w:rsidRPr="009F6502">
        <w:rPr>
          <w:rFonts w:asciiTheme="minorHAnsi" w:hAnsiTheme="minorHAnsi" w:cstheme="minorHAnsi"/>
          <w:b w:val="0"/>
          <w:szCs w:val="24"/>
          <w:lang w:val="en-US"/>
        </w:rPr>
        <w:t>Exports of the like product purchased in the domestic market of your company’s country.</w:t>
      </w:r>
    </w:p>
    <w:p w:rsidRPr="009F6502" w:rsidR="00641921" w:rsidP="00641921" w:rsidRDefault="00641921" w14:paraId="5848527A" w14:textId="77777777">
      <w:pPr>
        <w:pStyle w:val="Ttulo7"/>
        <w:numPr>
          <w:ilvl w:val="0"/>
          <w:numId w:val="0"/>
        </w:numPr>
        <w:rPr>
          <w:rFonts w:asciiTheme="minorHAnsi" w:hAnsiTheme="minorHAnsi" w:cstheme="minorHAnsi"/>
          <w:b w:val="0"/>
          <w:szCs w:val="24"/>
          <w:lang w:val="en-US"/>
        </w:rPr>
      </w:pPr>
    </w:p>
    <w:p w:rsidRPr="009F6502" w:rsidR="00641921" w:rsidP="00641921" w:rsidRDefault="00641921" w14:paraId="6990F8F8" w14:textId="77777777">
      <w:pPr>
        <w:pStyle w:val="Ttulo7"/>
        <w:numPr>
          <w:ilvl w:val="0"/>
          <w:numId w:val="0"/>
        </w:numPr>
        <w:tabs>
          <w:tab w:val="clear" w:pos="720"/>
          <w:tab w:val="left" w:pos="0"/>
        </w:tabs>
        <w:rPr>
          <w:rFonts w:asciiTheme="minorHAnsi" w:hAnsiTheme="minorHAnsi" w:cstheme="minorHAnsi"/>
          <w:b w:val="0"/>
          <w:szCs w:val="24"/>
          <w:lang w:val="en-US"/>
        </w:rPr>
      </w:pPr>
      <w:r w:rsidRPr="009F6502">
        <w:rPr>
          <w:rFonts w:asciiTheme="minorHAnsi" w:hAnsiTheme="minorHAnsi" w:cstheme="minorHAnsi"/>
          <w:b w:val="0"/>
          <w:szCs w:val="24"/>
          <w:lang w:val="en-US"/>
        </w:rPr>
        <w:t>(a.4)</w:t>
      </w:r>
      <w:r w:rsidRPr="009F6502">
        <w:rPr>
          <w:rFonts w:asciiTheme="minorHAnsi" w:hAnsiTheme="minorHAnsi" w:cstheme="minorHAnsi"/>
          <w:b w:val="0"/>
          <w:szCs w:val="24"/>
          <w:lang w:val="en-US"/>
        </w:rPr>
        <w:tab/>
      </w:r>
      <w:r w:rsidRPr="009F6502">
        <w:rPr>
          <w:rFonts w:asciiTheme="minorHAnsi" w:hAnsiTheme="minorHAnsi" w:cstheme="minorHAnsi"/>
          <w:b w:val="0"/>
          <w:szCs w:val="24"/>
          <w:lang w:val="en-US"/>
        </w:rPr>
        <w:t xml:space="preserve">Exports of other products imported or purchased in the domestic market by your company. </w:t>
      </w:r>
    </w:p>
    <w:p w:rsidRPr="009F6502" w:rsidR="00641921" w:rsidP="00641921" w:rsidRDefault="00641921" w14:paraId="79AC3C73" w14:textId="77777777">
      <w:pPr>
        <w:pStyle w:val="Ttulo7"/>
        <w:numPr>
          <w:ilvl w:val="0"/>
          <w:numId w:val="0"/>
        </w:numPr>
        <w:rPr>
          <w:rFonts w:asciiTheme="minorHAnsi" w:hAnsiTheme="minorHAnsi" w:cstheme="minorHAnsi"/>
          <w:b w:val="0"/>
          <w:szCs w:val="24"/>
          <w:lang w:val="en-US"/>
        </w:rPr>
      </w:pPr>
    </w:p>
    <w:p w:rsidRPr="009F6502" w:rsidR="00641921" w:rsidP="00641921" w:rsidRDefault="00641921" w14:paraId="5F97F95E" w14:textId="77777777">
      <w:pPr>
        <w:rPr>
          <w:rFonts w:cstheme="minorHAnsi"/>
          <w:sz w:val="24"/>
          <w:szCs w:val="24"/>
          <w:lang w:val="en-US"/>
        </w:rPr>
      </w:pPr>
    </w:p>
    <w:p w:rsidRPr="009F6502" w:rsidR="008A44D2" w:rsidRDefault="008A44D2" w14:paraId="64467312" w14:textId="77777777">
      <w:pPr>
        <w:rPr>
          <w:rFonts w:cstheme="minorHAnsi"/>
          <w:color w:val="FF0000"/>
          <w:sz w:val="24"/>
          <w:szCs w:val="24"/>
          <w:lang w:val="en-US"/>
        </w:rPr>
      </w:pPr>
      <w:r w:rsidRPr="009F6502">
        <w:rPr>
          <w:rFonts w:cstheme="minorHAnsi"/>
          <w:color w:val="FF0000"/>
          <w:sz w:val="24"/>
          <w:szCs w:val="24"/>
          <w:lang w:val="en-US"/>
        </w:rPr>
        <w:br w:type="page"/>
      </w:r>
    </w:p>
    <w:p w:rsidRPr="009F6502" w:rsidR="008A44D2" w:rsidP="006D0693" w:rsidRDefault="008A44D2" w14:paraId="7DB97744" w14:textId="77777777">
      <w:pPr>
        <w:spacing w:after="0"/>
        <w:jc w:val="center"/>
        <w:rPr>
          <w:rFonts w:cstheme="minorHAnsi"/>
          <w:b/>
          <w:sz w:val="24"/>
          <w:szCs w:val="24"/>
          <w:lang w:val="en-US"/>
        </w:rPr>
      </w:pPr>
      <w:r w:rsidRPr="009F6502">
        <w:rPr>
          <w:rFonts w:cstheme="minorHAnsi"/>
          <w:b/>
          <w:sz w:val="24"/>
          <w:szCs w:val="24"/>
          <w:lang w:val="en-US"/>
        </w:rPr>
        <w:t>APPENDIX I</w:t>
      </w:r>
    </w:p>
    <w:p w:rsidRPr="009F6502" w:rsidR="008A44D2" w:rsidP="006D0693" w:rsidRDefault="008A44D2" w14:paraId="4F2163F6" w14:textId="77777777">
      <w:pPr>
        <w:spacing w:after="0"/>
        <w:jc w:val="center"/>
        <w:rPr>
          <w:rFonts w:cstheme="minorHAnsi"/>
          <w:sz w:val="24"/>
          <w:szCs w:val="24"/>
          <w:lang w:val="en-US"/>
        </w:rPr>
      </w:pPr>
      <w:r w:rsidRPr="009F6502">
        <w:rPr>
          <w:rFonts w:cstheme="minorHAnsi"/>
          <w:sz w:val="24"/>
          <w:szCs w:val="24"/>
          <w:lang w:val="en-US"/>
        </w:rPr>
        <w:t>LIABILITY COMMITMENT</w:t>
      </w:r>
    </w:p>
    <w:p w:rsidRPr="009F6502" w:rsidR="008A44D2" w:rsidP="006D0693" w:rsidRDefault="008A44D2" w14:paraId="4F04C2BC" w14:textId="77777777">
      <w:pPr>
        <w:spacing w:after="0"/>
        <w:rPr>
          <w:rFonts w:cstheme="minorHAnsi"/>
          <w:sz w:val="24"/>
          <w:szCs w:val="24"/>
          <w:lang w:val="en-US"/>
        </w:rPr>
      </w:pPr>
    </w:p>
    <w:p w:rsidRPr="009F6502" w:rsidR="008A44D2" w:rsidP="006D0693" w:rsidRDefault="008A44D2" w14:paraId="04AF957F" w14:textId="77777777">
      <w:pPr>
        <w:spacing w:after="0" w:line="240" w:lineRule="auto"/>
        <w:rPr>
          <w:rFonts w:cstheme="minorHAnsi"/>
          <w:sz w:val="24"/>
          <w:szCs w:val="24"/>
          <w:lang w:val="en-US"/>
        </w:rPr>
      </w:pPr>
    </w:p>
    <w:p w:rsidRPr="009F6502" w:rsidR="008A44D2" w:rsidP="006D0693" w:rsidRDefault="008A44D2" w14:paraId="5F06CB87" w14:textId="77777777">
      <w:pPr>
        <w:spacing w:after="0" w:line="240" w:lineRule="auto"/>
        <w:rPr>
          <w:rFonts w:cstheme="minorHAnsi"/>
          <w:sz w:val="24"/>
          <w:szCs w:val="24"/>
          <w:lang w:val="en-US"/>
        </w:rPr>
      </w:pPr>
      <w:r w:rsidRPr="009F6502">
        <w:rPr>
          <w:rFonts w:cstheme="minorHAnsi"/>
          <w:sz w:val="24"/>
          <w:szCs w:val="24"/>
          <w:lang w:val="en-US"/>
        </w:rPr>
        <w:t>INTERESTED PARTY:</w:t>
      </w:r>
    </w:p>
    <w:p w:rsidRPr="009F6502" w:rsidR="008A44D2" w:rsidP="006D0693" w:rsidRDefault="008A44D2" w14:paraId="22BAE232" w14:textId="77777777">
      <w:pPr>
        <w:spacing w:after="0" w:line="240" w:lineRule="auto"/>
        <w:rPr>
          <w:rFonts w:cstheme="minorHAnsi"/>
          <w:sz w:val="24"/>
          <w:szCs w:val="24"/>
          <w:lang w:val="en-US"/>
        </w:rPr>
      </w:pPr>
    </w:p>
    <w:p w:rsidRPr="009F6502" w:rsidR="008A44D2" w:rsidP="006D0693" w:rsidRDefault="008A44D2" w14:paraId="76845E12" w14:textId="77777777">
      <w:pPr>
        <w:spacing w:after="0" w:line="240" w:lineRule="auto"/>
        <w:rPr>
          <w:rFonts w:cstheme="minorHAnsi"/>
          <w:sz w:val="24"/>
          <w:szCs w:val="24"/>
          <w:lang w:val="en-US"/>
        </w:rPr>
      </w:pPr>
      <w:r w:rsidRPr="009F6502">
        <w:rPr>
          <w:rFonts w:cstheme="minorHAnsi"/>
          <w:sz w:val="24"/>
          <w:szCs w:val="24"/>
          <w:lang w:val="en-US"/>
        </w:rPr>
        <w:t>LEGAL REPRESENTATIVE:</w:t>
      </w:r>
    </w:p>
    <w:p w:rsidRPr="009F6502" w:rsidR="008A44D2" w:rsidP="006D0693" w:rsidRDefault="008A44D2" w14:paraId="4F19C46F" w14:textId="77777777">
      <w:pPr>
        <w:spacing w:after="0" w:line="240" w:lineRule="auto"/>
        <w:jc w:val="both"/>
        <w:rPr>
          <w:rFonts w:cstheme="minorHAnsi"/>
          <w:sz w:val="24"/>
          <w:szCs w:val="24"/>
          <w:lang w:val="en-US"/>
        </w:rPr>
      </w:pPr>
    </w:p>
    <w:p w:rsidRPr="009F6502" w:rsidR="008A44D2" w:rsidP="006D0693" w:rsidRDefault="008A44D2" w14:paraId="2A91C5BF" w14:textId="77777777">
      <w:pPr>
        <w:spacing w:after="0" w:line="240" w:lineRule="auto"/>
        <w:jc w:val="both"/>
        <w:rPr>
          <w:rFonts w:cstheme="minorHAnsi"/>
          <w:sz w:val="24"/>
          <w:szCs w:val="24"/>
          <w:lang w:val="en-US"/>
        </w:rPr>
      </w:pPr>
      <w:r w:rsidRPr="009F6502">
        <w:rPr>
          <w:rFonts w:cstheme="minorHAnsi"/>
          <w:sz w:val="24"/>
          <w:szCs w:val="24"/>
          <w:lang w:val="en-US"/>
        </w:rPr>
        <w:t>LEGAL REPRESENTATIVE JOB POSITION:</w:t>
      </w:r>
    </w:p>
    <w:p w:rsidRPr="009F6502" w:rsidR="008A44D2" w:rsidP="006D0693" w:rsidRDefault="008A44D2" w14:paraId="355BE7AF" w14:textId="77777777">
      <w:pPr>
        <w:spacing w:after="0" w:line="240" w:lineRule="auto"/>
        <w:jc w:val="both"/>
        <w:rPr>
          <w:rFonts w:cstheme="minorHAnsi"/>
          <w:sz w:val="24"/>
          <w:szCs w:val="24"/>
          <w:lang w:val="en-US"/>
        </w:rPr>
      </w:pPr>
    </w:p>
    <w:p w:rsidRPr="009F6502" w:rsidR="008A44D2" w:rsidP="006D0693" w:rsidRDefault="008A44D2" w14:paraId="21D4005D" w14:textId="77777777">
      <w:pPr>
        <w:spacing w:after="0" w:line="240" w:lineRule="auto"/>
        <w:jc w:val="both"/>
        <w:rPr>
          <w:rFonts w:cstheme="minorHAnsi"/>
          <w:sz w:val="24"/>
          <w:szCs w:val="24"/>
          <w:lang w:val="en-US"/>
        </w:rPr>
      </w:pPr>
      <w:r w:rsidRPr="009F6502">
        <w:rPr>
          <w:rFonts w:cstheme="minorHAnsi"/>
          <w:sz w:val="24"/>
          <w:szCs w:val="24"/>
          <w:lang w:val="en-US"/>
        </w:rPr>
        <w:t>TELEPHONE NUMBER:</w:t>
      </w:r>
    </w:p>
    <w:p w:rsidRPr="009F6502" w:rsidR="008A44D2" w:rsidP="006D0693" w:rsidRDefault="008A44D2" w14:paraId="5D1EB6D1" w14:textId="77777777">
      <w:pPr>
        <w:spacing w:after="0" w:line="240" w:lineRule="auto"/>
        <w:jc w:val="both"/>
        <w:rPr>
          <w:rFonts w:cstheme="minorHAnsi"/>
          <w:sz w:val="24"/>
          <w:szCs w:val="24"/>
          <w:lang w:val="en-US"/>
        </w:rPr>
      </w:pPr>
    </w:p>
    <w:p w:rsidRPr="009F6502" w:rsidR="008A44D2" w:rsidP="006D0693" w:rsidRDefault="008A44D2" w14:paraId="7E585141" w14:textId="77777777">
      <w:pPr>
        <w:spacing w:after="0" w:line="240" w:lineRule="auto"/>
        <w:jc w:val="both"/>
        <w:rPr>
          <w:rFonts w:cstheme="minorHAnsi"/>
          <w:sz w:val="24"/>
          <w:szCs w:val="24"/>
          <w:lang w:val="en-US"/>
        </w:rPr>
      </w:pPr>
      <w:r w:rsidRPr="009F6502">
        <w:rPr>
          <w:rFonts w:cstheme="minorHAnsi"/>
          <w:sz w:val="24"/>
          <w:szCs w:val="24"/>
          <w:lang w:val="en-US"/>
        </w:rPr>
        <w:t>ADDRESS:</w:t>
      </w:r>
    </w:p>
    <w:p w:rsidRPr="009F6502" w:rsidR="008A44D2" w:rsidP="006D0693" w:rsidRDefault="008A44D2" w14:paraId="1D3228F2" w14:textId="77777777">
      <w:pPr>
        <w:spacing w:after="0" w:line="240" w:lineRule="auto"/>
        <w:jc w:val="both"/>
        <w:rPr>
          <w:rFonts w:cstheme="minorHAnsi"/>
          <w:sz w:val="24"/>
          <w:szCs w:val="24"/>
          <w:lang w:val="en-US"/>
        </w:rPr>
      </w:pPr>
    </w:p>
    <w:p w:rsidRPr="009F6502" w:rsidR="008A44D2" w:rsidP="006D0693" w:rsidRDefault="008A44D2" w14:paraId="285988FB" w14:textId="77777777">
      <w:pPr>
        <w:spacing w:after="0" w:line="240" w:lineRule="auto"/>
        <w:jc w:val="both"/>
        <w:rPr>
          <w:rFonts w:cstheme="minorHAnsi"/>
          <w:sz w:val="24"/>
          <w:szCs w:val="24"/>
          <w:lang w:val="en-US"/>
        </w:rPr>
      </w:pPr>
      <w:r w:rsidRPr="009F6502">
        <w:rPr>
          <w:rFonts w:cstheme="minorHAnsi"/>
          <w:sz w:val="24"/>
          <w:szCs w:val="24"/>
          <w:lang w:val="en-US"/>
        </w:rPr>
        <w:t>ELETRONIC ADDRESS</w:t>
      </w:r>
      <w:r w:rsidRPr="009F6502" w:rsidR="006E0C54">
        <w:rPr>
          <w:rFonts w:cstheme="minorHAnsi"/>
          <w:sz w:val="24"/>
          <w:szCs w:val="24"/>
          <w:lang w:val="en-US"/>
        </w:rPr>
        <w:t xml:space="preserve"> </w:t>
      </w:r>
      <w:r w:rsidRPr="009F6502" w:rsidR="006E0C54">
        <w:rPr>
          <w:rFonts w:cstheme="minorHAnsi"/>
          <w:snapToGrid w:val="0"/>
          <w:lang w:val="en-US"/>
        </w:rPr>
        <w:t>(e-mail)</w:t>
      </w:r>
      <w:r w:rsidRPr="009F6502">
        <w:rPr>
          <w:rFonts w:cstheme="minorHAnsi"/>
          <w:sz w:val="24"/>
          <w:szCs w:val="24"/>
          <w:lang w:val="en-US"/>
        </w:rPr>
        <w:t>:</w:t>
      </w:r>
    </w:p>
    <w:p w:rsidRPr="009F6502" w:rsidR="008A44D2" w:rsidP="006D0693" w:rsidRDefault="008A44D2" w14:paraId="0DE8E073" w14:textId="77777777">
      <w:pPr>
        <w:spacing w:after="0"/>
        <w:jc w:val="both"/>
        <w:rPr>
          <w:rFonts w:cstheme="minorHAnsi"/>
          <w:sz w:val="24"/>
          <w:szCs w:val="24"/>
          <w:lang w:val="en-US"/>
        </w:rPr>
      </w:pPr>
    </w:p>
    <w:p w:rsidRPr="009F6502" w:rsidR="008A44D2" w:rsidP="006D0693" w:rsidRDefault="008A44D2" w14:paraId="39F75865" w14:textId="77777777">
      <w:pPr>
        <w:spacing w:after="0"/>
        <w:rPr>
          <w:rFonts w:cstheme="minorHAnsi"/>
          <w:sz w:val="24"/>
          <w:szCs w:val="24"/>
          <w:lang w:val="en-US"/>
        </w:rPr>
      </w:pPr>
    </w:p>
    <w:p w:rsidRPr="009F6502" w:rsidR="008A44D2" w:rsidP="006D0693" w:rsidRDefault="008A44D2" w14:paraId="6106F281" w14:textId="77777777">
      <w:pPr>
        <w:spacing w:after="0"/>
        <w:rPr>
          <w:rFonts w:cstheme="minorHAnsi"/>
          <w:sz w:val="24"/>
          <w:szCs w:val="24"/>
          <w:lang w:val="en-US"/>
        </w:rPr>
      </w:pPr>
    </w:p>
    <w:p w:rsidRPr="009F6502" w:rsidR="008A44D2" w:rsidP="006D0693" w:rsidRDefault="008A44D2" w14:paraId="62923A91" w14:textId="77777777">
      <w:pPr>
        <w:spacing w:after="0"/>
        <w:ind w:firstLine="708"/>
        <w:jc w:val="both"/>
        <w:rPr>
          <w:rFonts w:cstheme="minorHAnsi"/>
          <w:sz w:val="24"/>
          <w:szCs w:val="24"/>
          <w:lang w:val="en-US"/>
        </w:rPr>
      </w:pPr>
      <w:r w:rsidRPr="009F6502">
        <w:rPr>
          <w:rFonts w:cstheme="minorHAnsi"/>
          <w:sz w:val="24"/>
          <w:szCs w:val="24"/>
          <w:lang w:val="en-US"/>
        </w:rPr>
        <w:t>I</w:t>
      </w:r>
      <w:r w:rsidRPr="009F6502">
        <w:rPr>
          <w:rFonts w:cstheme="minorHAnsi"/>
          <w:bCs/>
          <w:sz w:val="24"/>
          <w:szCs w:val="24"/>
          <w:lang w:val="en-US"/>
        </w:rPr>
        <w:t xml:space="preserve"> hereby certify the veracity of the information contained in</w:t>
      </w:r>
      <w:r w:rsidRPr="009F6502">
        <w:rPr>
          <w:rFonts w:cstheme="minorHAnsi"/>
          <w:sz w:val="24"/>
          <w:szCs w:val="24"/>
          <w:lang w:val="en-US"/>
        </w:rPr>
        <w:t xml:space="preserve"> this questionnaire and </w:t>
      </w:r>
      <w:r w:rsidRPr="009F6502">
        <w:rPr>
          <w:rFonts w:cstheme="minorHAnsi"/>
          <w:bCs/>
          <w:sz w:val="24"/>
          <w:szCs w:val="24"/>
          <w:lang w:val="en-US"/>
        </w:rPr>
        <w:t xml:space="preserve">I am aware that </w:t>
      </w:r>
      <w:r w:rsidRPr="009F6502" w:rsidR="0009512E">
        <w:rPr>
          <w:rFonts w:cstheme="minorHAnsi"/>
          <w:bCs/>
          <w:sz w:val="24"/>
          <w:szCs w:val="24"/>
          <w:lang w:val="en-US"/>
        </w:rPr>
        <w:t>this</w:t>
      </w:r>
      <w:r w:rsidRPr="009F6502">
        <w:rPr>
          <w:rFonts w:cstheme="minorHAnsi"/>
          <w:bCs/>
          <w:sz w:val="24"/>
          <w:szCs w:val="24"/>
          <w:lang w:val="en-US"/>
        </w:rPr>
        <w:t xml:space="preserve"> information </w:t>
      </w:r>
      <w:r w:rsidRPr="009F6502" w:rsidR="0009512E">
        <w:rPr>
          <w:rFonts w:cstheme="minorHAnsi"/>
          <w:bCs/>
          <w:sz w:val="24"/>
          <w:szCs w:val="24"/>
          <w:lang w:val="en-US"/>
        </w:rPr>
        <w:t>is</w:t>
      </w:r>
      <w:r w:rsidRPr="009F6502">
        <w:rPr>
          <w:rFonts w:cstheme="minorHAnsi"/>
          <w:bCs/>
          <w:sz w:val="24"/>
          <w:szCs w:val="24"/>
          <w:lang w:val="en-US"/>
        </w:rPr>
        <w:t xml:space="preserve"> subject to </w:t>
      </w:r>
      <w:r w:rsidRPr="009F6502">
        <w:rPr>
          <w:rFonts w:cstheme="minorHAnsi"/>
          <w:sz w:val="24"/>
          <w:szCs w:val="24"/>
          <w:lang w:val="en-US"/>
        </w:rPr>
        <w:t xml:space="preserve">on-the-spot </w:t>
      </w:r>
      <w:r w:rsidRPr="009F6502" w:rsidR="00E446CC">
        <w:rPr>
          <w:rFonts w:cstheme="minorHAnsi"/>
          <w:sz w:val="24"/>
          <w:szCs w:val="24"/>
          <w:lang w:val="en-US"/>
        </w:rPr>
        <w:t>verification</w:t>
      </w:r>
      <w:r w:rsidRPr="009F6502">
        <w:rPr>
          <w:rFonts w:cstheme="minorHAnsi"/>
          <w:sz w:val="24"/>
          <w:szCs w:val="24"/>
          <w:lang w:val="en-US"/>
        </w:rPr>
        <w:t xml:space="preserve">. </w:t>
      </w:r>
    </w:p>
    <w:p w:rsidRPr="009F6502" w:rsidR="008A44D2" w:rsidP="006D0693" w:rsidRDefault="008A44D2" w14:paraId="1EDDC89C" w14:textId="77777777">
      <w:pPr>
        <w:spacing w:after="0"/>
        <w:jc w:val="both"/>
        <w:rPr>
          <w:rFonts w:cstheme="minorHAnsi"/>
          <w:color w:val="FF0000"/>
          <w:sz w:val="24"/>
          <w:szCs w:val="24"/>
          <w:lang w:val="en-US"/>
        </w:rPr>
      </w:pPr>
    </w:p>
    <w:p w:rsidRPr="009F6502" w:rsidR="008A44D2" w:rsidP="006D0693" w:rsidRDefault="008A44D2" w14:paraId="3D65CCC8" w14:textId="05B6F960">
      <w:pPr>
        <w:spacing w:after="0"/>
        <w:ind w:firstLine="708"/>
        <w:jc w:val="both"/>
        <w:rPr>
          <w:rFonts w:cstheme="minorHAnsi"/>
          <w:sz w:val="24"/>
          <w:szCs w:val="24"/>
          <w:lang w:val="en-US"/>
        </w:rPr>
      </w:pPr>
      <w:r w:rsidRPr="009F6502">
        <w:rPr>
          <w:rFonts w:cstheme="minorHAnsi"/>
          <w:sz w:val="24"/>
          <w:szCs w:val="24"/>
          <w:lang w:val="en-US"/>
        </w:rPr>
        <w:t xml:space="preserve">I authorize the </w:t>
      </w:r>
      <w:r w:rsidRPr="009F6502" w:rsidR="0071145F">
        <w:rPr>
          <w:rFonts w:cstheme="minorHAnsi"/>
          <w:sz w:val="24"/>
          <w:szCs w:val="24"/>
          <w:lang w:val="en-US"/>
        </w:rPr>
        <w:t>Department</w:t>
      </w:r>
      <w:r w:rsidRPr="009F6502">
        <w:rPr>
          <w:rFonts w:cstheme="minorHAnsi"/>
          <w:sz w:val="24"/>
          <w:szCs w:val="24"/>
          <w:lang w:val="en-US"/>
        </w:rPr>
        <w:t xml:space="preserve"> of Trade Remedies</w:t>
      </w:r>
      <w:r w:rsidRPr="009F6502" w:rsidR="00210FD4">
        <w:rPr>
          <w:rFonts w:cstheme="minorHAnsi"/>
          <w:sz w:val="24"/>
          <w:szCs w:val="24"/>
          <w:lang w:val="en-US"/>
        </w:rPr>
        <w:t xml:space="preserve"> </w:t>
      </w:r>
      <w:r w:rsidRPr="009F6502">
        <w:rPr>
          <w:rFonts w:cstheme="minorHAnsi"/>
          <w:sz w:val="24"/>
          <w:szCs w:val="24"/>
          <w:lang w:val="en-US"/>
        </w:rPr>
        <w:t>(</w:t>
      </w:r>
      <w:r w:rsidRPr="009F6502" w:rsidR="0071145F">
        <w:rPr>
          <w:rFonts w:cstheme="minorHAnsi"/>
          <w:sz w:val="24"/>
          <w:szCs w:val="24"/>
          <w:lang w:val="en-US"/>
        </w:rPr>
        <w:t>DECOM</w:t>
      </w:r>
      <w:r w:rsidRPr="009F6502">
        <w:rPr>
          <w:rFonts w:cstheme="minorHAnsi"/>
          <w:sz w:val="24"/>
          <w:szCs w:val="24"/>
          <w:lang w:val="en-US"/>
        </w:rPr>
        <w:t xml:space="preserve">) to use the information contained in this questionnaire. </w:t>
      </w:r>
    </w:p>
    <w:p w:rsidRPr="009F6502" w:rsidR="008A44D2" w:rsidP="006D0693" w:rsidRDefault="008A44D2" w14:paraId="056DF2C5" w14:textId="77777777">
      <w:pPr>
        <w:spacing w:after="0"/>
        <w:ind w:firstLine="708"/>
        <w:jc w:val="both"/>
        <w:rPr>
          <w:rFonts w:cstheme="minorHAnsi"/>
          <w:sz w:val="24"/>
          <w:szCs w:val="24"/>
          <w:lang w:val="en-US"/>
        </w:rPr>
      </w:pPr>
    </w:p>
    <w:p w:rsidRPr="009F6502" w:rsidR="008A44D2" w:rsidP="006D0693" w:rsidRDefault="008A44D2" w14:paraId="6607286F" w14:textId="77777777">
      <w:pPr>
        <w:spacing w:after="0"/>
        <w:ind w:firstLine="708"/>
        <w:jc w:val="both"/>
        <w:rPr>
          <w:rFonts w:cstheme="minorHAnsi"/>
          <w:sz w:val="24"/>
          <w:szCs w:val="24"/>
          <w:lang w:val="en-US"/>
        </w:rPr>
      </w:pPr>
      <w:r w:rsidRPr="009F6502">
        <w:rPr>
          <w:rFonts w:cstheme="minorHAnsi"/>
          <w:sz w:val="24"/>
          <w:szCs w:val="24"/>
          <w:lang w:val="en-US"/>
        </w:rPr>
        <w:t>I am aware that the information presented as confidential,</w:t>
      </w:r>
      <w:r w:rsidRPr="009F6502">
        <w:rPr>
          <w:rFonts w:cstheme="minorHAnsi"/>
          <w:b/>
          <w:bCs/>
          <w:lang w:val="en-US"/>
        </w:rPr>
        <w:t xml:space="preserve"> </w:t>
      </w:r>
      <w:r w:rsidRPr="009F6502">
        <w:rPr>
          <w:rFonts w:cstheme="minorHAnsi"/>
          <w:bCs/>
          <w:sz w:val="24"/>
          <w:szCs w:val="24"/>
          <w:lang w:val="en-US"/>
        </w:rPr>
        <w:t>provided that this classification is justified</w:t>
      </w:r>
      <w:r w:rsidRPr="009F6502">
        <w:rPr>
          <w:rFonts w:cstheme="minorHAnsi"/>
          <w:sz w:val="24"/>
          <w:szCs w:val="24"/>
          <w:lang w:val="en-US"/>
        </w:rPr>
        <w:t xml:space="preserve">, will be treated as </w:t>
      </w:r>
      <w:proofErr w:type="gramStart"/>
      <w:r w:rsidRPr="009F6502">
        <w:rPr>
          <w:rFonts w:cstheme="minorHAnsi"/>
          <w:sz w:val="24"/>
          <w:szCs w:val="24"/>
          <w:lang w:val="en-US"/>
        </w:rPr>
        <w:t>such</w:t>
      </w:r>
      <w:proofErr w:type="gramEnd"/>
      <w:r w:rsidRPr="009F6502">
        <w:rPr>
          <w:rFonts w:cstheme="minorHAnsi"/>
          <w:sz w:val="24"/>
          <w:szCs w:val="24"/>
          <w:lang w:val="en-US"/>
        </w:rPr>
        <w:t xml:space="preserve"> and will not be revealed without the express consent of the party I represent, </w:t>
      </w:r>
      <w:r w:rsidRPr="009F6502">
        <w:rPr>
          <w:rFonts w:cstheme="minorHAnsi"/>
          <w:bCs/>
          <w:sz w:val="24"/>
          <w:szCs w:val="24"/>
          <w:lang w:val="en-US"/>
        </w:rPr>
        <w:t>pursuant to the legal provisions applicable</w:t>
      </w:r>
      <w:r w:rsidRPr="009F6502">
        <w:rPr>
          <w:rFonts w:cstheme="minorHAnsi"/>
          <w:sz w:val="24"/>
          <w:szCs w:val="24"/>
          <w:lang w:val="en-US"/>
        </w:rPr>
        <w:t xml:space="preserve">. </w:t>
      </w:r>
    </w:p>
    <w:p w:rsidRPr="009F6502" w:rsidR="008A44D2" w:rsidP="006D0693" w:rsidRDefault="008A44D2" w14:paraId="3BA7255B" w14:textId="77777777">
      <w:pPr>
        <w:spacing w:after="0"/>
        <w:ind w:firstLine="708"/>
        <w:jc w:val="both"/>
        <w:rPr>
          <w:rFonts w:cstheme="minorHAnsi"/>
          <w:lang w:val="en-US"/>
        </w:rPr>
      </w:pPr>
    </w:p>
    <w:p w:rsidRPr="009F6502" w:rsidR="00AA6D19" w:rsidP="006D0693" w:rsidRDefault="00AA6D19" w14:paraId="1650F7A4" w14:textId="77777777">
      <w:pPr>
        <w:spacing w:after="0"/>
        <w:ind w:firstLine="708"/>
        <w:jc w:val="both"/>
        <w:rPr>
          <w:rFonts w:cstheme="minorHAnsi"/>
          <w:lang w:val="en-US"/>
        </w:rPr>
      </w:pPr>
    </w:p>
    <w:p w:rsidRPr="009F6502" w:rsidR="00AA6D19" w:rsidP="006D0693" w:rsidRDefault="00AA6D19" w14:paraId="3B39116A" w14:textId="77777777">
      <w:pPr>
        <w:spacing w:after="0"/>
        <w:ind w:firstLine="708"/>
        <w:jc w:val="both"/>
        <w:rPr>
          <w:rFonts w:cstheme="minorHAnsi"/>
          <w:lang w:val="en-US"/>
        </w:rPr>
      </w:pPr>
    </w:p>
    <w:p w:rsidRPr="009F6502" w:rsidR="008A44D2" w:rsidP="006D0693" w:rsidRDefault="00F20780" w14:paraId="175DEA40" w14:textId="77777777">
      <w:pPr>
        <w:spacing w:after="0"/>
        <w:jc w:val="right"/>
        <w:rPr>
          <w:rFonts w:cstheme="minorHAnsi"/>
          <w:sz w:val="24"/>
          <w:szCs w:val="24"/>
          <w:lang w:val="en-US"/>
        </w:rPr>
      </w:pPr>
      <w:r w:rsidRPr="009F6502">
        <w:rPr>
          <w:rFonts w:cstheme="minorHAnsi"/>
          <w:sz w:val="24"/>
          <w:szCs w:val="24"/>
          <w:lang w:val="en-US"/>
        </w:rPr>
        <w:t xml:space="preserve">Place and </w:t>
      </w:r>
      <w:proofErr w:type="gramStart"/>
      <w:r w:rsidRPr="009F6502">
        <w:rPr>
          <w:rFonts w:cstheme="minorHAnsi"/>
          <w:sz w:val="24"/>
          <w:szCs w:val="24"/>
          <w:lang w:val="en-US"/>
        </w:rPr>
        <w:t>d</w:t>
      </w:r>
      <w:r w:rsidRPr="009F6502" w:rsidR="008A44D2">
        <w:rPr>
          <w:rFonts w:cstheme="minorHAnsi"/>
          <w:sz w:val="24"/>
          <w:szCs w:val="24"/>
          <w:lang w:val="en-US"/>
        </w:rPr>
        <w:t>ate</w:t>
      </w:r>
      <w:proofErr w:type="gramEnd"/>
    </w:p>
    <w:p w:rsidRPr="009F6502" w:rsidR="008A44D2" w:rsidP="006D0693" w:rsidRDefault="008A44D2" w14:paraId="08F04B75" w14:textId="77777777">
      <w:pPr>
        <w:spacing w:after="0"/>
        <w:jc w:val="center"/>
        <w:rPr>
          <w:rFonts w:cstheme="minorHAnsi"/>
          <w:sz w:val="24"/>
          <w:szCs w:val="24"/>
          <w:lang w:val="en-US"/>
        </w:rPr>
      </w:pPr>
    </w:p>
    <w:p w:rsidRPr="009F6502" w:rsidR="00AA6D19" w:rsidP="006D0693" w:rsidRDefault="00AA6D19" w14:paraId="058B6F72" w14:textId="77777777">
      <w:pPr>
        <w:spacing w:after="0"/>
        <w:jc w:val="center"/>
        <w:rPr>
          <w:rFonts w:cstheme="minorHAnsi"/>
          <w:sz w:val="24"/>
          <w:szCs w:val="24"/>
          <w:lang w:val="en-US"/>
        </w:rPr>
      </w:pPr>
    </w:p>
    <w:p w:rsidRPr="009F6502" w:rsidR="00AA6D19" w:rsidP="006D0693" w:rsidRDefault="00AA6D19" w14:paraId="513F14C5" w14:textId="77777777">
      <w:pPr>
        <w:spacing w:after="0"/>
        <w:jc w:val="center"/>
        <w:rPr>
          <w:rFonts w:cstheme="minorHAnsi"/>
          <w:sz w:val="24"/>
          <w:szCs w:val="24"/>
          <w:lang w:val="en-US"/>
        </w:rPr>
      </w:pPr>
    </w:p>
    <w:p w:rsidRPr="009F6502" w:rsidR="00AA6D19" w:rsidP="006D0693" w:rsidRDefault="00AA6D19" w14:paraId="7C0CB7C8" w14:textId="77777777">
      <w:pPr>
        <w:spacing w:after="0"/>
        <w:jc w:val="center"/>
        <w:rPr>
          <w:rFonts w:cstheme="minorHAnsi"/>
          <w:sz w:val="24"/>
          <w:szCs w:val="24"/>
          <w:lang w:val="en-US"/>
        </w:rPr>
      </w:pPr>
    </w:p>
    <w:p w:rsidRPr="009F6502" w:rsidR="00AA6D19" w:rsidP="006D0693" w:rsidRDefault="00AA6D19" w14:paraId="0EF37B48" w14:textId="77777777">
      <w:pPr>
        <w:spacing w:after="0"/>
        <w:jc w:val="center"/>
        <w:rPr>
          <w:rFonts w:cstheme="minorHAnsi"/>
          <w:sz w:val="24"/>
          <w:szCs w:val="24"/>
          <w:lang w:val="en-US"/>
        </w:rPr>
      </w:pPr>
    </w:p>
    <w:p w:rsidRPr="009F6502" w:rsidR="00AA6D19" w:rsidP="006D0693" w:rsidRDefault="00AA6D19" w14:paraId="2DCD23F1" w14:textId="77777777">
      <w:pPr>
        <w:spacing w:after="0"/>
        <w:jc w:val="center"/>
        <w:rPr>
          <w:rFonts w:cstheme="minorHAnsi"/>
          <w:sz w:val="24"/>
          <w:szCs w:val="24"/>
          <w:lang w:val="en-US"/>
        </w:rPr>
      </w:pPr>
    </w:p>
    <w:p w:rsidRPr="009F6502" w:rsidR="00AA6D19" w:rsidP="006D0693" w:rsidRDefault="00AA6D19" w14:paraId="31E8A387" w14:textId="77777777">
      <w:pPr>
        <w:spacing w:after="0"/>
        <w:jc w:val="center"/>
        <w:rPr>
          <w:rFonts w:cstheme="minorHAnsi"/>
          <w:sz w:val="24"/>
          <w:szCs w:val="24"/>
          <w:lang w:val="en-US"/>
        </w:rPr>
      </w:pPr>
    </w:p>
    <w:p w:rsidRPr="009F6502" w:rsidR="008A44D2" w:rsidP="006D0693" w:rsidRDefault="008A44D2" w14:paraId="44D636C1" w14:textId="77777777">
      <w:pPr>
        <w:spacing w:after="0"/>
        <w:jc w:val="center"/>
        <w:rPr>
          <w:rFonts w:cstheme="minorHAnsi"/>
          <w:sz w:val="24"/>
          <w:szCs w:val="24"/>
          <w:lang w:val="en-US"/>
        </w:rPr>
      </w:pPr>
      <w:r w:rsidRPr="009F6502">
        <w:rPr>
          <w:rFonts w:cstheme="minorHAnsi"/>
          <w:sz w:val="24"/>
          <w:szCs w:val="24"/>
          <w:lang w:val="en-US"/>
        </w:rPr>
        <w:t>Legal representative’s signature</w:t>
      </w:r>
    </w:p>
    <w:p w:rsidRPr="009F6502" w:rsidR="008A44D2" w:rsidP="006D0693" w:rsidRDefault="008A44D2" w14:paraId="68FF533E" w14:textId="547257B4">
      <w:pPr>
        <w:spacing w:after="0"/>
        <w:jc w:val="center"/>
        <w:rPr>
          <w:rFonts w:cstheme="minorHAnsi"/>
          <w:sz w:val="24"/>
          <w:szCs w:val="24"/>
          <w:lang w:val="en-US"/>
        </w:rPr>
      </w:pPr>
      <w:r w:rsidRPr="009F6502">
        <w:rPr>
          <w:rFonts w:cstheme="minorHAnsi"/>
          <w:sz w:val="24"/>
          <w:szCs w:val="24"/>
          <w:lang w:val="en-US"/>
        </w:rPr>
        <w:t>Legal representative’s</w:t>
      </w:r>
      <w:r w:rsidR="00C51E4A">
        <w:rPr>
          <w:rFonts w:cstheme="minorHAnsi"/>
          <w:sz w:val="24"/>
          <w:szCs w:val="24"/>
          <w:lang w:val="en-US"/>
        </w:rPr>
        <w:t xml:space="preserve"> </w:t>
      </w:r>
      <w:r w:rsidRPr="009F6502">
        <w:rPr>
          <w:rFonts w:cstheme="minorHAnsi"/>
          <w:sz w:val="24"/>
          <w:szCs w:val="24"/>
          <w:lang w:val="en-US"/>
        </w:rPr>
        <w:t>legible name</w:t>
      </w:r>
    </w:p>
    <w:p w:rsidRPr="00BB4922" w:rsidR="008A44D2" w:rsidP="006D0693" w:rsidRDefault="008A44D2" w14:paraId="26295627" w14:textId="77777777">
      <w:pPr>
        <w:spacing w:after="0"/>
        <w:jc w:val="center"/>
        <w:rPr>
          <w:rFonts w:cstheme="minorHAnsi"/>
          <w:sz w:val="24"/>
          <w:szCs w:val="24"/>
          <w:lang w:val="en-US"/>
        </w:rPr>
      </w:pPr>
      <w:r w:rsidRPr="009F6502">
        <w:rPr>
          <w:rFonts w:cstheme="minorHAnsi"/>
          <w:sz w:val="24"/>
          <w:szCs w:val="24"/>
          <w:lang w:val="en-US"/>
        </w:rPr>
        <w:t>Legal representative’s position</w:t>
      </w:r>
    </w:p>
    <w:p w:rsidRPr="00BB4922" w:rsidR="008A44D2" w:rsidP="006D0693" w:rsidRDefault="008A44D2" w14:paraId="1ADAEDD6" w14:textId="77777777">
      <w:pPr>
        <w:spacing w:after="0"/>
        <w:rPr>
          <w:rFonts w:cstheme="minorHAnsi"/>
          <w:lang w:val="en-US"/>
        </w:rPr>
      </w:pPr>
    </w:p>
    <w:p w:rsidRPr="00BB4922" w:rsidR="008A44D2" w:rsidP="006D0693" w:rsidRDefault="008A44D2" w14:paraId="5BE2F226" w14:textId="77777777">
      <w:pPr>
        <w:spacing w:after="0"/>
        <w:rPr>
          <w:rFonts w:cstheme="minorHAnsi"/>
          <w:lang w:val="en-US"/>
        </w:rPr>
      </w:pPr>
    </w:p>
    <w:sectPr w:rsidRPr="00BB4922" w:rsidR="008A44D2" w:rsidSect="003F133B">
      <w:headerReference w:type="even" r:id="rId14"/>
      <w:headerReference w:type="default" r:id="rId15"/>
      <w:footerReference w:type="even" r:id="rId16"/>
      <w:footerReference w:type="default" r:id="rId17"/>
      <w:headerReference w:type="first" r:id="rId18"/>
      <w:footerReference w:type="first" r:id="rId19"/>
      <w:pgSz w:w="11907" w:h="16840" w:orient="portrait" w:code="9"/>
      <w:pgMar w:top="1134" w:right="907" w:bottom="1418" w:left="907" w:header="720" w:footer="720"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7A0492" w:rsidRDefault="007A0492" w14:paraId="4CEC8A35" w14:textId="77777777">
      <w:pPr>
        <w:spacing w:after="0" w:line="240" w:lineRule="auto"/>
      </w:pPr>
      <w:r>
        <w:separator/>
      </w:r>
    </w:p>
  </w:endnote>
  <w:endnote w:type="continuationSeparator" w:id="0">
    <w:p w:rsidR="007A0492" w:rsidRDefault="007A0492" w14:paraId="05F89C48" w14:textId="77777777">
      <w:pPr>
        <w:spacing w:after="0" w:line="240" w:lineRule="auto"/>
      </w:pPr>
      <w:r>
        <w:continuationSeparator/>
      </w:r>
    </w:p>
  </w:endnote>
  <w:endnote w:type="continuationNotice" w:id="1">
    <w:p w:rsidR="007A0492" w:rsidRDefault="007A0492" w14:paraId="0F0FD839" w14:textId="7777777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Univers (WN)">
    <w:altName w:val="Times New Roman"/>
    <w:panose1 w:val="00000000000000000000"/>
    <w:charset w:val="00"/>
    <w:family w:val="roman"/>
    <w:notTrueType/>
    <w:pitch w:val="default"/>
  </w:font>
  <w:font w:name="Aptos Narrow">
    <w:charset w:val="00"/>
    <w:family w:val="swiss"/>
    <w:pitch w:val="variable"/>
    <w:sig w:usb0="20000287" w:usb1="00000003" w:usb2="00000000" w:usb3="00000000" w:csb0="0000019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D324AA" w:rsidRDefault="00D324AA" w14:paraId="7E13AA9B" w14:textId="77777777">
    <w:pPr>
      <w:pStyle w:val="Rodap"/>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573E9F" w:rsidRDefault="00573E9F" w14:paraId="07F952BE" w14:textId="77777777">
    <w:pPr>
      <w:pStyle w:val="Rodap"/>
      <w:framePr w:wrap="auto" w:hAnchor="margin" w:vAnchor="text"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20</w:t>
    </w:r>
    <w:r>
      <w:rPr>
        <w:rStyle w:val="Nmerodepgina"/>
      </w:rPr>
      <w:fldChar w:fldCharType="end"/>
    </w:r>
  </w:p>
  <w:p w:rsidRPr="00B10A3A" w:rsidR="00573E9F" w:rsidP="00D324AA" w:rsidRDefault="00573E9F" w14:paraId="02E7F53B" w14:textId="56E35471">
    <w:pPr>
      <w:pStyle w:val="Rodap"/>
      <w:rPr>
        <w:sz w:val="16"/>
        <w:szCs w:val="16"/>
        <w:lang w:val="en-US"/>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573E9F" w:rsidRDefault="00573E9F" w14:paraId="75C48F3B" w14:textId="77777777">
    <w:pPr>
      <w:pStyle w:val="Rodap"/>
      <w:rPr>
        <w:sz w:val="16"/>
        <w:szCs w:val="16"/>
      </w:rPr>
    </w:pPr>
  </w:p>
  <w:p w:rsidRPr="00B10A3A" w:rsidR="00573E9F" w:rsidRDefault="00573E9F" w14:paraId="10B7CFA9" w14:textId="77777777">
    <w:pPr>
      <w:pStyle w:val="Rodap"/>
      <w:rPr>
        <w:sz w:val="16"/>
        <w:szCs w:val="16"/>
        <w:lang w:val="en-US"/>
      </w:rPr>
    </w:pPr>
    <w:r w:rsidRPr="00B10A3A">
      <w:rPr>
        <w:color w:val="808080" w:themeColor="background1" w:themeShade="80"/>
        <w:sz w:val="16"/>
        <w:szCs w:val="16"/>
        <w:lang w:val="en-US"/>
      </w:rPr>
      <w:t xml:space="preserve">Q.EXP.ING </w:t>
    </w:r>
    <w:r w:rsidRPr="00B10A3A">
      <w:rPr>
        <w:color w:val="FF0000"/>
        <w:sz w:val="16"/>
        <w:szCs w:val="16"/>
        <w:lang w:val="en-US"/>
      </w:rPr>
      <w:t xml:space="preserve">[rev. </w:t>
    </w:r>
    <w:r>
      <w:rPr>
        <w:color w:val="FF0000"/>
        <w:sz w:val="16"/>
        <w:szCs w:val="16"/>
        <w:lang w:val="en-US"/>
      </w:rPr>
      <w:t>8</w:t>
    </w:r>
    <w:ins w:author="Zahra Faheina Gadelha" w:date="2015-06-23T11:16:00Z" w:id="9">
      <w:r>
        <w:rPr>
          <w:color w:val="FF0000"/>
          <w:sz w:val="16"/>
          <w:szCs w:val="16"/>
          <w:lang w:val="en-US"/>
        </w:rPr>
        <w:t>.0</w:t>
      </w:r>
    </w:ins>
    <w:r w:rsidRPr="00B10A3A">
      <w:rPr>
        <w:color w:val="FF0000"/>
        <w:sz w:val="16"/>
        <w:szCs w:val="16"/>
        <w:lang w:val="en-US"/>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7A0492" w:rsidRDefault="007A0492" w14:paraId="7F1025F4" w14:textId="77777777">
      <w:pPr>
        <w:spacing w:after="0" w:line="240" w:lineRule="auto"/>
      </w:pPr>
      <w:r>
        <w:separator/>
      </w:r>
    </w:p>
  </w:footnote>
  <w:footnote w:type="continuationSeparator" w:id="0">
    <w:p w:rsidR="007A0492" w:rsidRDefault="007A0492" w14:paraId="20F713F1" w14:textId="77777777">
      <w:pPr>
        <w:spacing w:after="0" w:line="240" w:lineRule="auto"/>
      </w:pPr>
      <w:r>
        <w:continuationSeparator/>
      </w:r>
    </w:p>
  </w:footnote>
  <w:footnote w:type="continuationNotice" w:id="1">
    <w:p w:rsidR="007A0492" w:rsidRDefault="007A0492" w14:paraId="372D242B" w14:textId="7777777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D324AA" w:rsidRDefault="00D324AA" w14:paraId="0FC7E395" w14:textId="77777777">
    <w:pPr>
      <w:pStyle w:val="Cabealh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Pr="00E90ABD" w:rsidR="00573E9F" w:rsidP="3C7507F0" w:rsidRDefault="00573E9F" w14:paraId="22E58332" w14:textId="77777777">
    <w:pPr>
      <w:pStyle w:val="Cabealho"/>
      <w:jc w:val="center"/>
      <w:rPr>
        <w:b w:val="1"/>
        <w:bCs w:val="1"/>
        <w:color w:val="auto"/>
      </w:rPr>
    </w:pPr>
    <w:r w:rsidRPr="3C7507F0" w:rsidR="3C7507F0">
      <w:rPr>
        <w:b w:val="1"/>
        <w:bCs w:val="1"/>
        <w:color w:val="auto"/>
      </w:rPr>
      <w:t>UNOFFICIAL TRANSLATION</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D324AA" w:rsidRDefault="00D324AA" w14:paraId="2F11BF44" w14:textId="77777777">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EF4943"/>
    <w:multiLevelType w:val="hybridMultilevel"/>
    <w:tmpl w:val="9CF4EC54"/>
    <w:lvl w:ilvl="0" w:tplc="F1C25892">
      <w:start w:val="1"/>
      <w:numFmt w:val="lowerRoman"/>
      <w:lvlText w:val="%1."/>
      <w:lvlJc w:val="right"/>
      <w:pPr>
        <w:ind w:left="720" w:hanging="360"/>
      </w:pPr>
      <w:rPr>
        <w:b/>
      </w:r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0E4C29DF"/>
    <w:multiLevelType w:val="hybridMultilevel"/>
    <w:tmpl w:val="30524A5C"/>
    <w:lvl w:ilvl="0" w:tplc="04160001">
      <w:start w:val="1"/>
      <w:numFmt w:val="bullet"/>
      <w:lvlText w:val=""/>
      <w:lvlJc w:val="left"/>
      <w:pPr>
        <w:ind w:left="720" w:hanging="360"/>
      </w:pPr>
      <w:rPr>
        <w:rFonts w:hint="default" w:ascii="Symbol" w:hAnsi="Symbol"/>
      </w:rPr>
    </w:lvl>
    <w:lvl w:ilvl="1" w:tplc="04160001">
      <w:start w:val="1"/>
      <w:numFmt w:val="bullet"/>
      <w:lvlText w:val=""/>
      <w:lvlJc w:val="left"/>
      <w:pPr>
        <w:ind w:left="1440" w:hanging="360"/>
      </w:pPr>
      <w:rPr>
        <w:rFonts w:hint="default" w:ascii="Symbol" w:hAnsi="Symbol"/>
      </w:rPr>
    </w:lvl>
    <w:lvl w:ilvl="2" w:tplc="04160005">
      <w:start w:val="1"/>
      <w:numFmt w:val="bullet"/>
      <w:lvlText w:val=""/>
      <w:lvlJc w:val="left"/>
      <w:pPr>
        <w:ind w:left="2160" w:hanging="360"/>
      </w:pPr>
      <w:rPr>
        <w:rFonts w:hint="default" w:ascii="Wingdings" w:hAnsi="Wingdings"/>
      </w:rPr>
    </w:lvl>
    <w:lvl w:ilvl="3" w:tplc="0416000D">
      <w:start w:val="1"/>
      <w:numFmt w:val="bullet"/>
      <w:lvlText w:val=""/>
      <w:lvlJc w:val="left"/>
      <w:pPr>
        <w:ind w:left="2880" w:hanging="360"/>
      </w:pPr>
      <w:rPr>
        <w:rFonts w:hint="default" w:ascii="Wingdings" w:hAnsi="Wingdings"/>
      </w:rPr>
    </w:lvl>
    <w:lvl w:ilvl="4" w:tplc="04160003">
      <w:start w:val="1"/>
      <w:numFmt w:val="bullet"/>
      <w:lvlText w:val="o"/>
      <w:lvlJc w:val="left"/>
      <w:pPr>
        <w:ind w:left="3600" w:hanging="360"/>
      </w:pPr>
      <w:rPr>
        <w:rFonts w:hint="default" w:ascii="Courier New" w:hAnsi="Courier New" w:cs="Courier New"/>
      </w:rPr>
    </w:lvl>
    <w:lvl w:ilvl="5" w:tplc="04160005">
      <w:start w:val="1"/>
      <w:numFmt w:val="bullet"/>
      <w:lvlText w:val=""/>
      <w:lvlJc w:val="left"/>
      <w:pPr>
        <w:ind w:left="4320" w:hanging="360"/>
      </w:pPr>
      <w:rPr>
        <w:rFonts w:hint="default" w:ascii="Wingdings" w:hAnsi="Wingdings"/>
      </w:rPr>
    </w:lvl>
    <w:lvl w:ilvl="6" w:tplc="04160001">
      <w:start w:val="1"/>
      <w:numFmt w:val="bullet"/>
      <w:lvlText w:val=""/>
      <w:lvlJc w:val="left"/>
      <w:pPr>
        <w:ind w:left="5040" w:hanging="360"/>
      </w:pPr>
      <w:rPr>
        <w:rFonts w:hint="default" w:ascii="Symbol" w:hAnsi="Symbol"/>
      </w:rPr>
    </w:lvl>
    <w:lvl w:ilvl="7" w:tplc="04160003">
      <w:start w:val="1"/>
      <w:numFmt w:val="bullet"/>
      <w:lvlText w:val="o"/>
      <w:lvlJc w:val="left"/>
      <w:pPr>
        <w:ind w:left="5760" w:hanging="360"/>
      </w:pPr>
      <w:rPr>
        <w:rFonts w:hint="default" w:ascii="Courier New" w:hAnsi="Courier New" w:cs="Courier New"/>
      </w:rPr>
    </w:lvl>
    <w:lvl w:ilvl="8" w:tplc="04160005">
      <w:start w:val="1"/>
      <w:numFmt w:val="bullet"/>
      <w:lvlText w:val=""/>
      <w:lvlJc w:val="left"/>
      <w:pPr>
        <w:ind w:left="6480" w:hanging="360"/>
      </w:pPr>
      <w:rPr>
        <w:rFonts w:hint="default" w:ascii="Wingdings" w:hAnsi="Wingdings"/>
      </w:rPr>
    </w:lvl>
  </w:abstractNum>
  <w:abstractNum w:abstractNumId="2" w15:restartNumberingAfterBreak="0">
    <w:nsid w:val="1DBE49F8"/>
    <w:multiLevelType w:val="hybridMultilevel"/>
    <w:tmpl w:val="C0CA7E6C"/>
    <w:lvl w:ilvl="0" w:tplc="04160001">
      <w:start w:val="1"/>
      <w:numFmt w:val="bullet"/>
      <w:lvlText w:val=""/>
      <w:lvlJc w:val="left"/>
      <w:pPr>
        <w:ind w:left="720" w:hanging="360"/>
      </w:pPr>
      <w:rPr>
        <w:rFonts w:hint="default" w:ascii="Symbol" w:hAnsi="Symbol"/>
      </w:rPr>
    </w:lvl>
    <w:lvl w:ilvl="1" w:tplc="04160001">
      <w:start w:val="1"/>
      <w:numFmt w:val="bullet"/>
      <w:lvlText w:val=""/>
      <w:lvlJc w:val="left"/>
      <w:pPr>
        <w:ind w:left="1440" w:hanging="360"/>
      </w:pPr>
      <w:rPr>
        <w:rFonts w:hint="default" w:ascii="Symbol" w:hAnsi="Symbol"/>
      </w:rPr>
    </w:lvl>
    <w:lvl w:ilvl="2" w:tplc="04160005">
      <w:start w:val="1"/>
      <w:numFmt w:val="bullet"/>
      <w:lvlText w:val=""/>
      <w:lvlJc w:val="left"/>
      <w:pPr>
        <w:ind w:left="2160" w:hanging="360"/>
      </w:pPr>
      <w:rPr>
        <w:rFonts w:hint="default" w:ascii="Wingdings" w:hAnsi="Wingdings"/>
      </w:rPr>
    </w:lvl>
    <w:lvl w:ilvl="3" w:tplc="22E072B6">
      <w:start w:val="1"/>
      <w:numFmt w:val="bullet"/>
      <w:lvlText w:val=""/>
      <w:lvlJc w:val="left"/>
      <w:pPr>
        <w:ind w:left="2880" w:hanging="360"/>
      </w:pPr>
      <w:rPr>
        <w:rFonts w:hint="default" w:ascii="Wingdings" w:hAnsi="Wingdings"/>
      </w:rPr>
    </w:lvl>
    <w:lvl w:ilvl="4" w:tplc="04160003">
      <w:start w:val="1"/>
      <w:numFmt w:val="bullet"/>
      <w:lvlText w:val="o"/>
      <w:lvlJc w:val="left"/>
      <w:pPr>
        <w:ind w:left="3600" w:hanging="360"/>
      </w:pPr>
      <w:rPr>
        <w:rFonts w:hint="default" w:ascii="Courier New" w:hAnsi="Courier New" w:cs="Courier New"/>
      </w:rPr>
    </w:lvl>
    <w:lvl w:ilvl="5" w:tplc="04160005">
      <w:start w:val="1"/>
      <w:numFmt w:val="bullet"/>
      <w:lvlText w:val=""/>
      <w:lvlJc w:val="left"/>
      <w:pPr>
        <w:ind w:left="4320" w:hanging="360"/>
      </w:pPr>
      <w:rPr>
        <w:rFonts w:hint="default" w:ascii="Wingdings" w:hAnsi="Wingdings"/>
      </w:rPr>
    </w:lvl>
    <w:lvl w:ilvl="6" w:tplc="04160001">
      <w:start w:val="1"/>
      <w:numFmt w:val="bullet"/>
      <w:lvlText w:val=""/>
      <w:lvlJc w:val="left"/>
      <w:pPr>
        <w:ind w:left="5040" w:hanging="360"/>
      </w:pPr>
      <w:rPr>
        <w:rFonts w:hint="default" w:ascii="Symbol" w:hAnsi="Symbol"/>
      </w:rPr>
    </w:lvl>
    <w:lvl w:ilvl="7" w:tplc="04160003">
      <w:start w:val="1"/>
      <w:numFmt w:val="bullet"/>
      <w:lvlText w:val="o"/>
      <w:lvlJc w:val="left"/>
      <w:pPr>
        <w:ind w:left="5760" w:hanging="360"/>
      </w:pPr>
      <w:rPr>
        <w:rFonts w:hint="default" w:ascii="Courier New" w:hAnsi="Courier New" w:cs="Courier New"/>
      </w:rPr>
    </w:lvl>
    <w:lvl w:ilvl="8" w:tplc="04160005">
      <w:start w:val="1"/>
      <w:numFmt w:val="bullet"/>
      <w:lvlText w:val=""/>
      <w:lvlJc w:val="left"/>
      <w:pPr>
        <w:ind w:left="6480" w:hanging="360"/>
      </w:pPr>
      <w:rPr>
        <w:rFonts w:hint="default" w:ascii="Wingdings" w:hAnsi="Wingdings"/>
      </w:rPr>
    </w:lvl>
  </w:abstractNum>
  <w:abstractNum w:abstractNumId="3" w15:restartNumberingAfterBreak="0">
    <w:nsid w:val="30B25899"/>
    <w:multiLevelType w:val="multilevel"/>
    <w:tmpl w:val="9BA814C6"/>
    <w:lvl w:ilvl="0">
      <w:start w:val="1"/>
      <w:numFmt w:val="decimal"/>
      <w:pStyle w:val="Normalalternativo"/>
      <w:lvlText w:val="%1."/>
      <w:lvlJc w:val="left"/>
      <w:pPr>
        <w:tabs>
          <w:tab w:val="num" w:pos="360"/>
        </w:tabs>
        <w:ind w:left="0" w:firstLine="0"/>
      </w:pPr>
      <w:rPr>
        <w:rFonts w:hint="default" w:ascii="Times New Roman" w:hAnsi="Times New Roman" w:cs="Times New Roman"/>
        <w:b w:val="0"/>
        <w:i w:val="0"/>
        <w:sz w:val="24"/>
        <w:szCs w:val="24"/>
      </w:rPr>
    </w:lvl>
    <w:lvl w:ilvl="1">
      <w:start w:val="1"/>
      <w:numFmt w:val="decimal"/>
      <w:lvlText w:val="%1.%2."/>
      <w:lvlJc w:val="left"/>
      <w:pPr>
        <w:tabs>
          <w:tab w:val="num" w:pos="1091"/>
        </w:tabs>
        <w:ind w:left="-120" w:firstLine="851"/>
      </w:pPr>
      <w:rPr>
        <w:rFonts w:hint="default" w:ascii="Times New Roman" w:hAnsi="Times New Roman"/>
        <w:b w:val="0"/>
        <w:i w:val="0"/>
        <w:sz w:val="24"/>
      </w:rPr>
    </w:lvl>
    <w:lvl w:ilvl="2">
      <w:start w:val="1"/>
      <w:numFmt w:val="decimal"/>
      <w:lvlText w:val="%1.%2.%3."/>
      <w:lvlJc w:val="left"/>
      <w:pPr>
        <w:tabs>
          <w:tab w:val="num" w:pos="1320"/>
        </w:tabs>
        <w:ind w:left="1104" w:hanging="504"/>
      </w:pPr>
      <w:rPr>
        <w:rFonts w:hint="default"/>
      </w:rPr>
    </w:lvl>
    <w:lvl w:ilvl="3">
      <w:start w:val="1"/>
      <w:numFmt w:val="decimal"/>
      <w:lvlText w:val="%1.%2.%3.%4."/>
      <w:lvlJc w:val="left"/>
      <w:pPr>
        <w:tabs>
          <w:tab w:val="num" w:pos="1680"/>
        </w:tabs>
        <w:ind w:left="1608" w:hanging="648"/>
      </w:pPr>
      <w:rPr>
        <w:rFonts w:hint="default"/>
      </w:rPr>
    </w:lvl>
    <w:lvl w:ilvl="4">
      <w:start w:val="1"/>
      <w:numFmt w:val="decimal"/>
      <w:lvlText w:val="%1.%2.%3.%4.%5."/>
      <w:lvlJc w:val="left"/>
      <w:pPr>
        <w:tabs>
          <w:tab w:val="num" w:pos="2400"/>
        </w:tabs>
        <w:ind w:left="2112" w:hanging="792"/>
      </w:pPr>
      <w:rPr>
        <w:rFonts w:hint="default"/>
      </w:rPr>
    </w:lvl>
    <w:lvl w:ilvl="5">
      <w:start w:val="1"/>
      <w:numFmt w:val="decimal"/>
      <w:lvlText w:val="%1.%2.%3.%4.%5.%6."/>
      <w:lvlJc w:val="left"/>
      <w:pPr>
        <w:tabs>
          <w:tab w:val="num" w:pos="2760"/>
        </w:tabs>
        <w:ind w:left="2616" w:hanging="936"/>
      </w:pPr>
      <w:rPr>
        <w:rFonts w:hint="default"/>
      </w:rPr>
    </w:lvl>
    <w:lvl w:ilvl="6">
      <w:start w:val="1"/>
      <w:numFmt w:val="decimal"/>
      <w:lvlText w:val="%1.%2.%3.%4.%5.%6.%7."/>
      <w:lvlJc w:val="left"/>
      <w:pPr>
        <w:tabs>
          <w:tab w:val="num" w:pos="3480"/>
        </w:tabs>
        <w:ind w:left="3120" w:hanging="1080"/>
      </w:pPr>
      <w:rPr>
        <w:rFonts w:hint="default"/>
      </w:rPr>
    </w:lvl>
    <w:lvl w:ilvl="7">
      <w:start w:val="1"/>
      <w:numFmt w:val="decimal"/>
      <w:lvlText w:val="%1.%2.%3.%4.%5.%6.%7.%8."/>
      <w:lvlJc w:val="left"/>
      <w:pPr>
        <w:tabs>
          <w:tab w:val="num" w:pos="3840"/>
        </w:tabs>
        <w:ind w:left="3624" w:hanging="1224"/>
      </w:pPr>
      <w:rPr>
        <w:rFonts w:hint="default"/>
      </w:rPr>
    </w:lvl>
    <w:lvl w:ilvl="8">
      <w:start w:val="1"/>
      <w:numFmt w:val="decimal"/>
      <w:lvlText w:val="%1.%2.%3.%4.%5.%6.%7.%8.%9."/>
      <w:lvlJc w:val="left"/>
      <w:pPr>
        <w:tabs>
          <w:tab w:val="num" w:pos="4560"/>
        </w:tabs>
        <w:ind w:left="4200" w:hanging="1440"/>
      </w:pPr>
      <w:rPr>
        <w:rFonts w:hint="default"/>
      </w:rPr>
    </w:lvl>
  </w:abstractNum>
  <w:abstractNum w:abstractNumId="4" w15:restartNumberingAfterBreak="0">
    <w:nsid w:val="36DF4979"/>
    <w:multiLevelType w:val="hybridMultilevel"/>
    <w:tmpl w:val="1ED887B4"/>
    <w:lvl w:ilvl="0" w:tplc="04160001">
      <w:numFmt w:val="decimal"/>
      <w:lvlText w:val=""/>
      <w:lvlJc w:val="left"/>
      <w:pPr>
        <w:ind w:left="720" w:hanging="360"/>
      </w:pPr>
      <w:rPr>
        <w:rFonts w:hint="default" w:ascii="Symbol" w:hAnsi="Symbol"/>
      </w:rPr>
    </w:lvl>
    <w:lvl w:ilvl="1" w:tplc="04160019">
      <w:start w:val="1"/>
      <w:numFmt w:val="lowerLetter"/>
      <w:lvlText w:val="%2."/>
      <w:lvlJc w:val="left"/>
      <w:pPr>
        <w:ind w:left="1440" w:hanging="360"/>
      </w:pPr>
    </w:lvl>
    <w:lvl w:ilvl="2" w:tplc="04160005">
      <w:numFmt w:val="decimal"/>
      <w:lvlText w:val=""/>
      <w:lvlJc w:val="left"/>
      <w:pPr>
        <w:ind w:left="2160" w:hanging="360"/>
      </w:pPr>
      <w:rPr>
        <w:rFonts w:hint="default" w:ascii="Wingdings" w:hAnsi="Wingdings"/>
      </w:rPr>
    </w:lvl>
    <w:lvl w:ilvl="3" w:tplc="04160001">
      <w:numFmt w:val="decimal"/>
      <w:lvlText w:val=""/>
      <w:lvlJc w:val="left"/>
      <w:pPr>
        <w:ind w:left="2880" w:hanging="360"/>
      </w:pPr>
      <w:rPr>
        <w:rFonts w:hint="default" w:ascii="Symbol" w:hAnsi="Symbol"/>
      </w:rPr>
    </w:lvl>
    <w:lvl w:ilvl="4" w:tplc="04160003">
      <w:numFmt w:val="decimal"/>
      <w:lvlText w:val="o"/>
      <w:lvlJc w:val="left"/>
      <w:pPr>
        <w:ind w:left="3600" w:hanging="360"/>
      </w:pPr>
      <w:rPr>
        <w:rFonts w:hint="default" w:ascii="Courier New" w:hAnsi="Courier New" w:cs="Courier New"/>
      </w:rPr>
    </w:lvl>
    <w:lvl w:ilvl="5" w:tplc="04160005">
      <w:numFmt w:val="decimal"/>
      <w:lvlText w:val=""/>
      <w:lvlJc w:val="left"/>
      <w:pPr>
        <w:ind w:left="4320" w:hanging="360"/>
      </w:pPr>
      <w:rPr>
        <w:rFonts w:hint="default" w:ascii="Wingdings" w:hAnsi="Wingdings"/>
      </w:rPr>
    </w:lvl>
    <w:lvl w:ilvl="6" w:tplc="04160001">
      <w:numFmt w:val="decimal"/>
      <w:lvlText w:val=""/>
      <w:lvlJc w:val="left"/>
      <w:pPr>
        <w:ind w:left="5040" w:hanging="360"/>
      </w:pPr>
      <w:rPr>
        <w:rFonts w:hint="default" w:ascii="Symbol" w:hAnsi="Symbol"/>
      </w:rPr>
    </w:lvl>
    <w:lvl w:ilvl="7" w:tplc="04160003">
      <w:numFmt w:val="decimal"/>
      <w:lvlText w:val="o"/>
      <w:lvlJc w:val="left"/>
      <w:pPr>
        <w:ind w:left="5760" w:hanging="360"/>
      </w:pPr>
      <w:rPr>
        <w:rFonts w:hint="default" w:ascii="Courier New" w:hAnsi="Courier New" w:cs="Courier New"/>
      </w:rPr>
    </w:lvl>
    <w:lvl w:ilvl="8" w:tplc="04160005">
      <w:numFmt w:val="decimal"/>
      <w:lvlText w:val=""/>
      <w:lvlJc w:val="left"/>
      <w:pPr>
        <w:ind w:left="6480" w:hanging="360"/>
      </w:pPr>
      <w:rPr>
        <w:rFonts w:hint="default" w:ascii="Wingdings" w:hAnsi="Wingdings"/>
      </w:rPr>
    </w:lvl>
  </w:abstractNum>
  <w:abstractNum w:abstractNumId="5" w15:restartNumberingAfterBreak="0">
    <w:nsid w:val="48E9651A"/>
    <w:multiLevelType w:val="multilevel"/>
    <w:tmpl w:val="D1CAED06"/>
    <w:lvl w:ilvl="0">
      <w:start w:val="1"/>
      <w:numFmt w:val="decimal"/>
      <w:lvlText w:val="%1."/>
      <w:lvlJc w:val="left"/>
      <w:pPr>
        <w:ind w:left="360" w:hanging="360"/>
      </w:pPr>
    </w:lvl>
    <w:lvl w:ilvl="1">
      <w:start w:val="1"/>
      <w:numFmt w:val="decimal"/>
      <w:lvlText w:val="%1.%2."/>
      <w:lvlJc w:val="left"/>
      <w:pPr>
        <w:ind w:left="792" w:hanging="432"/>
      </w:pPr>
    </w:lvl>
    <w:lvl w:ilvl="2">
      <w:start w:val="1"/>
      <w:numFmt w:val="upperRoman"/>
      <w:lvlText w:val="%3."/>
      <w:lvlJc w:val="right"/>
      <w:pPr>
        <w:ind w:left="1224" w:hanging="504"/>
      </w:pPr>
    </w:lvl>
    <w:lvl w:ilvl="3">
      <w:start w:val="1"/>
      <w:numFmt w:val="lowerLetter"/>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4CD37090"/>
    <w:multiLevelType w:val="hybridMultilevel"/>
    <w:tmpl w:val="2A02D3A2"/>
    <w:lvl w:ilvl="0" w:tplc="B0F428B6">
      <w:start w:val="1"/>
      <w:numFmt w:val="upperRoman"/>
      <w:lvlText w:val="%1."/>
      <w:lvlJc w:val="left"/>
      <w:pPr>
        <w:ind w:left="1080" w:hanging="720"/>
      </w:pPr>
      <w:rPr>
        <w:rFonts w:hint="default" w:asciiTheme="minorHAnsi" w:hAnsiTheme="minorHAnsi" w:cstheme="minorBidi"/>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15:restartNumberingAfterBreak="0">
    <w:nsid w:val="61C510FD"/>
    <w:multiLevelType w:val="multilevel"/>
    <w:tmpl w:val="39805810"/>
    <w:lvl w:ilvl="0">
      <w:start w:val="1"/>
      <w:numFmt w:val="decimal"/>
      <w:lvlText w:val="%1."/>
      <w:lvlJc w:val="left"/>
      <w:pPr>
        <w:ind w:left="360" w:hanging="360"/>
      </w:pPr>
    </w:lvl>
    <w:lvl w:ilvl="1">
      <w:start w:val="1"/>
      <w:numFmt w:val="decimal"/>
      <w:lvlText w:val="%1.%2."/>
      <w:lvlJc w:val="left"/>
      <w:pPr>
        <w:ind w:left="792" w:hanging="432"/>
      </w:pPr>
    </w:lvl>
    <w:lvl w:ilvl="2">
      <w:start w:val="1"/>
      <w:numFmt w:val="upperRoman"/>
      <w:lvlText w:val="%3."/>
      <w:lvlJc w:val="righ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6849731E"/>
    <w:multiLevelType w:val="hybridMultilevel"/>
    <w:tmpl w:val="3CA61922"/>
    <w:lvl w:ilvl="0" w:tplc="04160001">
      <w:start w:val="1"/>
      <w:numFmt w:val="bullet"/>
      <w:lvlText w:val=""/>
      <w:lvlJc w:val="left"/>
      <w:pPr>
        <w:ind w:left="720" w:hanging="360"/>
      </w:pPr>
      <w:rPr>
        <w:rFonts w:hint="default" w:ascii="Symbol" w:hAnsi="Symbol"/>
      </w:rPr>
    </w:lvl>
    <w:lvl w:ilvl="1" w:tplc="04160003">
      <w:start w:val="1"/>
      <w:numFmt w:val="bullet"/>
      <w:lvlText w:val="o"/>
      <w:lvlJc w:val="left"/>
      <w:pPr>
        <w:ind w:left="1440" w:hanging="360"/>
      </w:pPr>
      <w:rPr>
        <w:rFonts w:hint="default" w:ascii="Courier New" w:hAnsi="Courier New" w:cs="Courier New"/>
      </w:rPr>
    </w:lvl>
    <w:lvl w:ilvl="2" w:tplc="04160005">
      <w:start w:val="1"/>
      <w:numFmt w:val="bullet"/>
      <w:lvlText w:val=""/>
      <w:lvlJc w:val="left"/>
      <w:pPr>
        <w:ind w:left="2160" w:hanging="360"/>
      </w:pPr>
      <w:rPr>
        <w:rFonts w:hint="default" w:ascii="Wingdings" w:hAnsi="Wingdings"/>
      </w:rPr>
    </w:lvl>
    <w:lvl w:ilvl="3" w:tplc="04160001">
      <w:start w:val="1"/>
      <w:numFmt w:val="bullet"/>
      <w:lvlText w:val=""/>
      <w:lvlJc w:val="left"/>
      <w:pPr>
        <w:ind w:left="2880" w:hanging="360"/>
      </w:pPr>
      <w:rPr>
        <w:rFonts w:hint="default" w:ascii="Symbol" w:hAnsi="Symbol"/>
      </w:rPr>
    </w:lvl>
    <w:lvl w:ilvl="4" w:tplc="04160003">
      <w:start w:val="1"/>
      <w:numFmt w:val="bullet"/>
      <w:lvlText w:val="o"/>
      <w:lvlJc w:val="left"/>
      <w:pPr>
        <w:ind w:left="3600" w:hanging="360"/>
      </w:pPr>
      <w:rPr>
        <w:rFonts w:hint="default" w:ascii="Courier New" w:hAnsi="Courier New" w:cs="Courier New"/>
      </w:rPr>
    </w:lvl>
    <w:lvl w:ilvl="5" w:tplc="04160005">
      <w:start w:val="1"/>
      <w:numFmt w:val="bullet"/>
      <w:lvlText w:val=""/>
      <w:lvlJc w:val="left"/>
      <w:pPr>
        <w:ind w:left="4320" w:hanging="360"/>
      </w:pPr>
      <w:rPr>
        <w:rFonts w:hint="default" w:ascii="Wingdings" w:hAnsi="Wingdings"/>
      </w:rPr>
    </w:lvl>
    <w:lvl w:ilvl="6" w:tplc="04160001">
      <w:start w:val="1"/>
      <w:numFmt w:val="bullet"/>
      <w:lvlText w:val=""/>
      <w:lvlJc w:val="left"/>
      <w:pPr>
        <w:ind w:left="5040" w:hanging="360"/>
      </w:pPr>
      <w:rPr>
        <w:rFonts w:hint="default" w:ascii="Symbol" w:hAnsi="Symbol"/>
      </w:rPr>
    </w:lvl>
    <w:lvl w:ilvl="7" w:tplc="04160003">
      <w:start w:val="1"/>
      <w:numFmt w:val="bullet"/>
      <w:lvlText w:val="o"/>
      <w:lvlJc w:val="left"/>
      <w:pPr>
        <w:ind w:left="5760" w:hanging="360"/>
      </w:pPr>
      <w:rPr>
        <w:rFonts w:hint="default" w:ascii="Courier New" w:hAnsi="Courier New" w:cs="Courier New"/>
      </w:rPr>
    </w:lvl>
    <w:lvl w:ilvl="8" w:tplc="04160005">
      <w:start w:val="1"/>
      <w:numFmt w:val="bullet"/>
      <w:lvlText w:val=""/>
      <w:lvlJc w:val="left"/>
      <w:pPr>
        <w:ind w:left="6480" w:hanging="360"/>
      </w:pPr>
      <w:rPr>
        <w:rFonts w:hint="default" w:ascii="Wingdings" w:hAnsi="Wingdings"/>
      </w:rPr>
    </w:lvl>
  </w:abstractNum>
  <w:abstractNum w:abstractNumId="9" w15:restartNumberingAfterBreak="0">
    <w:nsid w:val="75CC6656"/>
    <w:multiLevelType w:val="singleLevel"/>
    <w:tmpl w:val="DCD200A6"/>
    <w:lvl w:ilvl="0">
      <w:start w:val="2"/>
      <w:numFmt w:val="upperRoman"/>
      <w:pStyle w:val="Ttulo7"/>
      <w:lvlText w:val="%1."/>
      <w:legacy w:legacy="1" w:legacySpace="0" w:legacyIndent="720"/>
      <w:lvlJc w:val="left"/>
      <w:pPr>
        <w:ind w:left="720" w:hanging="720"/>
      </w:pPr>
    </w:lvl>
  </w:abstractNum>
  <w:num w:numId="1" w16cid:durableId="252713204">
    <w:abstractNumId w:val="7"/>
  </w:num>
  <w:num w:numId="2" w16cid:durableId="1257597672">
    <w:abstractNumId w:val="6"/>
  </w:num>
  <w:num w:numId="3" w16cid:durableId="32191264">
    <w:abstractNumId w:val="5"/>
  </w:num>
  <w:num w:numId="4" w16cid:durableId="771779543">
    <w:abstractNumId w:val="0"/>
  </w:num>
  <w:num w:numId="5" w16cid:durableId="536042824">
    <w:abstractNumId w:val="9"/>
  </w:num>
  <w:num w:numId="6" w16cid:durableId="311447612">
    <w:abstractNumId w:val="3"/>
  </w:num>
  <w:num w:numId="7" w16cid:durableId="1380132509">
    <w:abstractNumId w:val="8"/>
  </w:num>
  <w:num w:numId="8" w16cid:durableId="1330329556">
    <w:abstractNumId w:val="1"/>
  </w:num>
  <w:num w:numId="9" w16cid:durableId="2122332506">
    <w:abstractNumId w:val="2"/>
  </w:num>
  <w:num w:numId="10" w16cid:durableId="538860656">
    <w:abstractNumId w:val="4"/>
    <w:lvlOverride w:ilvl="0"/>
    <w:lvlOverride w:ilvl="1">
      <w:startOverride w:val="1"/>
    </w:lvlOverride>
    <w:lvlOverride w:ilvl="2"/>
    <w:lvlOverride w:ilvl="3"/>
    <w:lvlOverride w:ilvl="4"/>
    <w:lvlOverride w:ilvl="5"/>
    <w:lvlOverride w:ilvl="6"/>
    <w:lvlOverride w:ilvl="7"/>
    <w:lvlOverride w:ilvl="8"/>
  </w:num>
  <w:numIdMacAtCleanup w:val="6"/>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p14">
  <w:zoom w:percent="140"/>
  <w:trackRevisions w:val="false"/>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63308"/>
    <w:rsid w:val="000034C5"/>
    <w:rsid w:val="00005701"/>
    <w:rsid w:val="00007F0E"/>
    <w:rsid w:val="000120D0"/>
    <w:rsid w:val="00020E19"/>
    <w:rsid w:val="00023431"/>
    <w:rsid w:val="00032B4A"/>
    <w:rsid w:val="00034DE3"/>
    <w:rsid w:val="00035C9A"/>
    <w:rsid w:val="00045CFC"/>
    <w:rsid w:val="000510E9"/>
    <w:rsid w:val="00051429"/>
    <w:rsid w:val="00060E07"/>
    <w:rsid w:val="000678E5"/>
    <w:rsid w:val="00086468"/>
    <w:rsid w:val="00091246"/>
    <w:rsid w:val="00094F42"/>
    <w:rsid w:val="0009512E"/>
    <w:rsid w:val="000A3A37"/>
    <w:rsid w:val="000A6ED7"/>
    <w:rsid w:val="000B026D"/>
    <w:rsid w:val="000B1CF7"/>
    <w:rsid w:val="000C483E"/>
    <w:rsid w:val="000D0FED"/>
    <w:rsid w:val="000E21EC"/>
    <w:rsid w:val="000E393E"/>
    <w:rsid w:val="000E7C0F"/>
    <w:rsid w:val="000F2072"/>
    <w:rsid w:val="000F2B96"/>
    <w:rsid w:val="00105ABD"/>
    <w:rsid w:val="001066B4"/>
    <w:rsid w:val="001157B4"/>
    <w:rsid w:val="00120FDF"/>
    <w:rsid w:val="00122125"/>
    <w:rsid w:val="001233B4"/>
    <w:rsid w:val="00125E6A"/>
    <w:rsid w:val="00126B5D"/>
    <w:rsid w:val="0013617D"/>
    <w:rsid w:val="00136BE6"/>
    <w:rsid w:val="00137337"/>
    <w:rsid w:val="0014284C"/>
    <w:rsid w:val="0014BFC8"/>
    <w:rsid w:val="001504E7"/>
    <w:rsid w:val="00150CD0"/>
    <w:rsid w:val="00153718"/>
    <w:rsid w:val="00155798"/>
    <w:rsid w:val="00165290"/>
    <w:rsid w:val="001672D7"/>
    <w:rsid w:val="00170B3B"/>
    <w:rsid w:val="001726E4"/>
    <w:rsid w:val="00177B42"/>
    <w:rsid w:val="00186EED"/>
    <w:rsid w:val="00193FCB"/>
    <w:rsid w:val="00195D38"/>
    <w:rsid w:val="001A5B33"/>
    <w:rsid w:val="001B111A"/>
    <w:rsid w:val="001B1A98"/>
    <w:rsid w:val="001B4CE3"/>
    <w:rsid w:val="001B57FB"/>
    <w:rsid w:val="001C56B4"/>
    <w:rsid w:val="001C798D"/>
    <w:rsid w:val="001D2127"/>
    <w:rsid w:val="001D280A"/>
    <w:rsid w:val="001D463B"/>
    <w:rsid w:val="001D6577"/>
    <w:rsid w:val="001D75CD"/>
    <w:rsid w:val="001E5DE3"/>
    <w:rsid w:val="001F3049"/>
    <w:rsid w:val="001F64C1"/>
    <w:rsid w:val="00201C61"/>
    <w:rsid w:val="002108D8"/>
    <w:rsid w:val="00210FD4"/>
    <w:rsid w:val="00214958"/>
    <w:rsid w:val="00220AB9"/>
    <w:rsid w:val="00225FBD"/>
    <w:rsid w:val="002339F3"/>
    <w:rsid w:val="002342B9"/>
    <w:rsid w:val="00234EFC"/>
    <w:rsid w:val="00236242"/>
    <w:rsid w:val="00242520"/>
    <w:rsid w:val="00244FE9"/>
    <w:rsid w:val="00245D78"/>
    <w:rsid w:val="002462A8"/>
    <w:rsid w:val="002613D4"/>
    <w:rsid w:val="00262D7C"/>
    <w:rsid w:val="00264338"/>
    <w:rsid w:val="00264725"/>
    <w:rsid w:val="00270743"/>
    <w:rsid w:val="0027346B"/>
    <w:rsid w:val="0027376F"/>
    <w:rsid w:val="002767A2"/>
    <w:rsid w:val="00281065"/>
    <w:rsid w:val="00281186"/>
    <w:rsid w:val="00281630"/>
    <w:rsid w:val="0028184E"/>
    <w:rsid w:val="0028194A"/>
    <w:rsid w:val="00283360"/>
    <w:rsid w:val="002874F6"/>
    <w:rsid w:val="0029413E"/>
    <w:rsid w:val="002A0588"/>
    <w:rsid w:val="002A46F9"/>
    <w:rsid w:val="002B1F14"/>
    <w:rsid w:val="002B6CCB"/>
    <w:rsid w:val="002C30B4"/>
    <w:rsid w:val="002D3B2C"/>
    <w:rsid w:val="002D3B83"/>
    <w:rsid w:val="002E123A"/>
    <w:rsid w:val="002E41C8"/>
    <w:rsid w:val="002E4674"/>
    <w:rsid w:val="002F0981"/>
    <w:rsid w:val="002F0C0B"/>
    <w:rsid w:val="002F3B74"/>
    <w:rsid w:val="003134B7"/>
    <w:rsid w:val="00315185"/>
    <w:rsid w:val="00316A64"/>
    <w:rsid w:val="00322C40"/>
    <w:rsid w:val="003244BF"/>
    <w:rsid w:val="00325B7A"/>
    <w:rsid w:val="003313B0"/>
    <w:rsid w:val="00334F14"/>
    <w:rsid w:val="00335CC5"/>
    <w:rsid w:val="003420B6"/>
    <w:rsid w:val="0034228C"/>
    <w:rsid w:val="003427BC"/>
    <w:rsid w:val="0035060F"/>
    <w:rsid w:val="00350CC7"/>
    <w:rsid w:val="00352AE2"/>
    <w:rsid w:val="003564A7"/>
    <w:rsid w:val="00356A41"/>
    <w:rsid w:val="00357067"/>
    <w:rsid w:val="00360936"/>
    <w:rsid w:val="00361C67"/>
    <w:rsid w:val="00364353"/>
    <w:rsid w:val="00365B28"/>
    <w:rsid w:val="0036633F"/>
    <w:rsid w:val="00366C5E"/>
    <w:rsid w:val="00370AEF"/>
    <w:rsid w:val="00374AAB"/>
    <w:rsid w:val="003807D1"/>
    <w:rsid w:val="003860B8"/>
    <w:rsid w:val="00393049"/>
    <w:rsid w:val="003A2177"/>
    <w:rsid w:val="003A3B1C"/>
    <w:rsid w:val="003A4120"/>
    <w:rsid w:val="003A6151"/>
    <w:rsid w:val="003B0429"/>
    <w:rsid w:val="003C1010"/>
    <w:rsid w:val="003C2922"/>
    <w:rsid w:val="003C4373"/>
    <w:rsid w:val="003C54DF"/>
    <w:rsid w:val="003C5720"/>
    <w:rsid w:val="003C580F"/>
    <w:rsid w:val="003D0023"/>
    <w:rsid w:val="003D2F2A"/>
    <w:rsid w:val="003D2FA9"/>
    <w:rsid w:val="003D32D4"/>
    <w:rsid w:val="003E19EE"/>
    <w:rsid w:val="003E5CA8"/>
    <w:rsid w:val="003F133B"/>
    <w:rsid w:val="003F4FF1"/>
    <w:rsid w:val="003F73EB"/>
    <w:rsid w:val="00401E43"/>
    <w:rsid w:val="004024F8"/>
    <w:rsid w:val="00404DC5"/>
    <w:rsid w:val="00405FA6"/>
    <w:rsid w:val="0041394A"/>
    <w:rsid w:val="00417F4F"/>
    <w:rsid w:val="00421112"/>
    <w:rsid w:val="004232B9"/>
    <w:rsid w:val="0042722A"/>
    <w:rsid w:val="004327A0"/>
    <w:rsid w:val="00447EAA"/>
    <w:rsid w:val="00453883"/>
    <w:rsid w:val="00455507"/>
    <w:rsid w:val="00460B7C"/>
    <w:rsid w:val="00461A76"/>
    <w:rsid w:val="00462DAE"/>
    <w:rsid w:val="004649F3"/>
    <w:rsid w:val="004672CA"/>
    <w:rsid w:val="00473DD7"/>
    <w:rsid w:val="00474F08"/>
    <w:rsid w:val="00475A6B"/>
    <w:rsid w:val="00482610"/>
    <w:rsid w:val="00483299"/>
    <w:rsid w:val="00484CE9"/>
    <w:rsid w:val="00485863"/>
    <w:rsid w:val="00487B41"/>
    <w:rsid w:val="0049356D"/>
    <w:rsid w:val="00494E76"/>
    <w:rsid w:val="00494E8B"/>
    <w:rsid w:val="00495ED4"/>
    <w:rsid w:val="004A351E"/>
    <w:rsid w:val="004A4696"/>
    <w:rsid w:val="004A571A"/>
    <w:rsid w:val="004A796C"/>
    <w:rsid w:val="004B446E"/>
    <w:rsid w:val="004B5411"/>
    <w:rsid w:val="004C14AC"/>
    <w:rsid w:val="004C569B"/>
    <w:rsid w:val="004D5404"/>
    <w:rsid w:val="004E4C23"/>
    <w:rsid w:val="004E4FC6"/>
    <w:rsid w:val="004F33D9"/>
    <w:rsid w:val="004F406F"/>
    <w:rsid w:val="004F590B"/>
    <w:rsid w:val="004F76A9"/>
    <w:rsid w:val="00502462"/>
    <w:rsid w:val="00506B6C"/>
    <w:rsid w:val="005131AD"/>
    <w:rsid w:val="00520040"/>
    <w:rsid w:val="005205CD"/>
    <w:rsid w:val="0052421B"/>
    <w:rsid w:val="005327AA"/>
    <w:rsid w:val="00533901"/>
    <w:rsid w:val="0053395E"/>
    <w:rsid w:val="005347F1"/>
    <w:rsid w:val="005367C5"/>
    <w:rsid w:val="00540FE4"/>
    <w:rsid w:val="005442AE"/>
    <w:rsid w:val="00544825"/>
    <w:rsid w:val="0054503F"/>
    <w:rsid w:val="00557FFE"/>
    <w:rsid w:val="00573E9F"/>
    <w:rsid w:val="00576861"/>
    <w:rsid w:val="005907CD"/>
    <w:rsid w:val="00597647"/>
    <w:rsid w:val="005A2D54"/>
    <w:rsid w:val="005B2C90"/>
    <w:rsid w:val="005B4381"/>
    <w:rsid w:val="005C227C"/>
    <w:rsid w:val="005C2E81"/>
    <w:rsid w:val="005C68D5"/>
    <w:rsid w:val="005D189A"/>
    <w:rsid w:val="005D383B"/>
    <w:rsid w:val="005D4E7B"/>
    <w:rsid w:val="005D621E"/>
    <w:rsid w:val="005D68FA"/>
    <w:rsid w:val="005E3866"/>
    <w:rsid w:val="005E5820"/>
    <w:rsid w:val="00601833"/>
    <w:rsid w:val="00601BDD"/>
    <w:rsid w:val="00607022"/>
    <w:rsid w:val="00611485"/>
    <w:rsid w:val="00617131"/>
    <w:rsid w:val="00617151"/>
    <w:rsid w:val="00617CA4"/>
    <w:rsid w:val="006222FB"/>
    <w:rsid w:val="006314CC"/>
    <w:rsid w:val="00632096"/>
    <w:rsid w:val="00632550"/>
    <w:rsid w:val="0063530B"/>
    <w:rsid w:val="00637CD6"/>
    <w:rsid w:val="00641921"/>
    <w:rsid w:val="006444C5"/>
    <w:rsid w:val="006467D9"/>
    <w:rsid w:val="00646F0C"/>
    <w:rsid w:val="00651AC2"/>
    <w:rsid w:val="0067026F"/>
    <w:rsid w:val="00674DEA"/>
    <w:rsid w:val="00675D0A"/>
    <w:rsid w:val="00677B6A"/>
    <w:rsid w:val="00686BB7"/>
    <w:rsid w:val="00686CB2"/>
    <w:rsid w:val="0069155D"/>
    <w:rsid w:val="0069167F"/>
    <w:rsid w:val="006A3F0F"/>
    <w:rsid w:val="006A51CA"/>
    <w:rsid w:val="006A5E19"/>
    <w:rsid w:val="006B0739"/>
    <w:rsid w:val="006B4FC0"/>
    <w:rsid w:val="006B5504"/>
    <w:rsid w:val="006B67FE"/>
    <w:rsid w:val="006C1F5A"/>
    <w:rsid w:val="006C3323"/>
    <w:rsid w:val="006D0693"/>
    <w:rsid w:val="006D1671"/>
    <w:rsid w:val="006D32BA"/>
    <w:rsid w:val="006D3816"/>
    <w:rsid w:val="006D3CC5"/>
    <w:rsid w:val="006E0824"/>
    <w:rsid w:val="006E0C54"/>
    <w:rsid w:val="006E7A35"/>
    <w:rsid w:val="006F12CC"/>
    <w:rsid w:val="00705688"/>
    <w:rsid w:val="0071145F"/>
    <w:rsid w:val="00712F40"/>
    <w:rsid w:val="00714AB8"/>
    <w:rsid w:val="007233D8"/>
    <w:rsid w:val="00726DFF"/>
    <w:rsid w:val="00730463"/>
    <w:rsid w:val="00731ADC"/>
    <w:rsid w:val="00732A72"/>
    <w:rsid w:val="00734A7B"/>
    <w:rsid w:val="00735E8E"/>
    <w:rsid w:val="00742031"/>
    <w:rsid w:val="00742505"/>
    <w:rsid w:val="00746039"/>
    <w:rsid w:val="0075644D"/>
    <w:rsid w:val="00756D61"/>
    <w:rsid w:val="00762CD7"/>
    <w:rsid w:val="00765C1F"/>
    <w:rsid w:val="00765DD6"/>
    <w:rsid w:val="00767BE6"/>
    <w:rsid w:val="00771EE8"/>
    <w:rsid w:val="00782AEF"/>
    <w:rsid w:val="00786DA5"/>
    <w:rsid w:val="007874CA"/>
    <w:rsid w:val="007874F0"/>
    <w:rsid w:val="007951C9"/>
    <w:rsid w:val="00795558"/>
    <w:rsid w:val="007A0492"/>
    <w:rsid w:val="007A2D30"/>
    <w:rsid w:val="007A3F66"/>
    <w:rsid w:val="007B279D"/>
    <w:rsid w:val="007B4809"/>
    <w:rsid w:val="007B4FCB"/>
    <w:rsid w:val="007B5F15"/>
    <w:rsid w:val="007B7A5D"/>
    <w:rsid w:val="007C20AE"/>
    <w:rsid w:val="007C28E9"/>
    <w:rsid w:val="007C3C40"/>
    <w:rsid w:val="007D0893"/>
    <w:rsid w:val="007D306D"/>
    <w:rsid w:val="007D3DE2"/>
    <w:rsid w:val="007E1ACA"/>
    <w:rsid w:val="007E76EE"/>
    <w:rsid w:val="007F7684"/>
    <w:rsid w:val="0080175B"/>
    <w:rsid w:val="00801D32"/>
    <w:rsid w:val="008058B6"/>
    <w:rsid w:val="00812FBA"/>
    <w:rsid w:val="008135C0"/>
    <w:rsid w:val="00813BBC"/>
    <w:rsid w:val="00813C17"/>
    <w:rsid w:val="00815AFB"/>
    <w:rsid w:val="00815E3A"/>
    <w:rsid w:val="0081716A"/>
    <w:rsid w:val="008206DE"/>
    <w:rsid w:val="00822B80"/>
    <w:rsid w:val="00823E85"/>
    <w:rsid w:val="00826C82"/>
    <w:rsid w:val="0082752F"/>
    <w:rsid w:val="00832020"/>
    <w:rsid w:val="00836DAA"/>
    <w:rsid w:val="0084120E"/>
    <w:rsid w:val="008433E9"/>
    <w:rsid w:val="0084589C"/>
    <w:rsid w:val="00847B63"/>
    <w:rsid w:val="00854030"/>
    <w:rsid w:val="00857C01"/>
    <w:rsid w:val="00862632"/>
    <w:rsid w:val="0086313A"/>
    <w:rsid w:val="0086334B"/>
    <w:rsid w:val="00863F3D"/>
    <w:rsid w:val="00864CB2"/>
    <w:rsid w:val="00864CE9"/>
    <w:rsid w:val="008656E4"/>
    <w:rsid w:val="00882A6B"/>
    <w:rsid w:val="00884230"/>
    <w:rsid w:val="00887509"/>
    <w:rsid w:val="008A44D2"/>
    <w:rsid w:val="008A57BF"/>
    <w:rsid w:val="008A6DA8"/>
    <w:rsid w:val="008B125B"/>
    <w:rsid w:val="008B38D1"/>
    <w:rsid w:val="008B7B22"/>
    <w:rsid w:val="008C3525"/>
    <w:rsid w:val="008C3BCE"/>
    <w:rsid w:val="008C5234"/>
    <w:rsid w:val="008D0AB0"/>
    <w:rsid w:val="008D2CE0"/>
    <w:rsid w:val="008D46B2"/>
    <w:rsid w:val="008E574C"/>
    <w:rsid w:val="008F1010"/>
    <w:rsid w:val="008F1A43"/>
    <w:rsid w:val="008F6E1D"/>
    <w:rsid w:val="00900EE2"/>
    <w:rsid w:val="00903728"/>
    <w:rsid w:val="00903BDE"/>
    <w:rsid w:val="00907F8A"/>
    <w:rsid w:val="00911867"/>
    <w:rsid w:val="00917A09"/>
    <w:rsid w:val="00920AD4"/>
    <w:rsid w:val="009366A5"/>
    <w:rsid w:val="00940020"/>
    <w:rsid w:val="009405E1"/>
    <w:rsid w:val="0094173D"/>
    <w:rsid w:val="00947A41"/>
    <w:rsid w:val="0095390A"/>
    <w:rsid w:val="00957BC3"/>
    <w:rsid w:val="009642CE"/>
    <w:rsid w:val="0096624D"/>
    <w:rsid w:val="009748E2"/>
    <w:rsid w:val="00984190"/>
    <w:rsid w:val="00994811"/>
    <w:rsid w:val="0099693E"/>
    <w:rsid w:val="009A1459"/>
    <w:rsid w:val="009A2706"/>
    <w:rsid w:val="009B0FB7"/>
    <w:rsid w:val="009B7107"/>
    <w:rsid w:val="009C1D82"/>
    <w:rsid w:val="009D1EDF"/>
    <w:rsid w:val="009E05D3"/>
    <w:rsid w:val="009E05DA"/>
    <w:rsid w:val="009E3710"/>
    <w:rsid w:val="009E789B"/>
    <w:rsid w:val="009F133A"/>
    <w:rsid w:val="009F2020"/>
    <w:rsid w:val="009F2C28"/>
    <w:rsid w:val="009F3D1A"/>
    <w:rsid w:val="009F4B88"/>
    <w:rsid w:val="009F6502"/>
    <w:rsid w:val="00A002CC"/>
    <w:rsid w:val="00A0086E"/>
    <w:rsid w:val="00A07F82"/>
    <w:rsid w:val="00A1498D"/>
    <w:rsid w:val="00A160A1"/>
    <w:rsid w:val="00A21BB2"/>
    <w:rsid w:val="00A2316B"/>
    <w:rsid w:val="00A23258"/>
    <w:rsid w:val="00A24301"/>
    <w:rsid w:val="00A251F5"/>
    <w:rsid w:val="00A3282A"/>
    <w:rsid w:val="00A329BA"/>
    <w:rsid w:val="00A358F6"/>
    <w:rsid w:val="00A35AE0"/>
    <w:rsid w:val="00A3606F"/>
    <w:rsid w:val="00A4067C"/>
    <w:rsid w:val="00A428AD"/>
    <w:rsid w:val="00A5339D"/>
    <w:rsid w:val="00A535FB"/>
    <w:rsid w:val="00A63308"/>
    <w:rsid w:val="00A7335D"/>
    <w:rsid w:val="00A74E22"/>
    <w:rsid w:val="00A82854"/>
    <w:rsid w:val="00A87FF0"/>
    <w:rsid w:val="00A92D4D"/>
    <w:rsid w:val="00A94E6D"/>
    <w:rsid w:val="00A95976"/>
    <w:rsid w:val="00AA1963"/>
    <w:rsid w:val="00AA5A25"/>
    <w:rsid w:val="00AA5F8F"/>
    <w:rsid w:val="00AA6406"/>
    <w:rsid w:val="00AA6D19"/>
    <w:rsid w:val="00AB101F"/>
    <w:rsid w:val="00AC19DD"/>
    <w:rsid w:val="00AC44AB"/>
    <w:rsid w:val="00AC4B0F"/>
    <w:rsid w:val="00AC4C35"/>
    <w:rsid w:val="00AC5239"/>
    <w:rsid w:val="00AC6DE4"/>
    <w:rsid w:val="00AD1816"/>
    <w:rsid w:val="00AD707F"/>
    <w:rsid w:val="00AE03B5"/>
    <w:rsid w:val="00AE3C1C"/>
    <w:rsid w:val="00B10A3A"/>
    <w:rsid w:val="00B1164B"/>
    <w:rsid w:val="00B1196A"/>
    <w:rsid w:val="00B13969"/>
    <w:rsid w:val="00B227C4"/>
    <w:rsid w:val="00B247C2"/>
    <w:rsid w:val="00B24A1A"/>
    <w:rsid w:val="00B32AC7"/>
    <w:rsid w:val="00B3764E"/>
    <w:rsid w:val="00B41E30"/>
    <w:rsid w:val="00B4391F"/>
    <w:rsid w:val="00B45ED8"/>
    <w:rsid w:val="00B46869"/>
    <w:rsid w:val="00B50E7E"/>
    <w:rsid w:val="00B54E60"/>
    <w:rsid w:val="00B630E9"/>
    <w:rsid w:val="00B7759B"/>
    <w:rsid w:val="00B80F81"/>
    <w:rsid w:val="00B84EF1"/>
    <w:rsid w:val="00B86777"/>
    <w:rsid w:val="00B90C78"/>
    <w:rsid w:val="00B9316B"/>
    <w:rsid w:val="00B9772B"/>
    <w:rsid w:val="00BA0FA2"/>
    <w:rsid w:val="00BA1478"/>
    <w:rsid w:val="00BA207D"/>
    <w:rsid w:val="00BA38AF"/>
    <w:rsid w:val="00BA3A51"/>
    <w:rsid w:val="00BA599A"/>
    <w:rsid w:val="00BB095B"/>
    <w:rsid w:val="00BB3D43"/>
    <w:rsid w:val="00BB4922"/>
    <w:rsid w:val="00BB6204"/>
    <w:rsid w:val="00BC144F"/>
    <w:rsid w:val="00BC63F1"/>
    <w:rsid w:val="00BE02F8"/>
    <w:rsid w:val="00BF1729"/>
    <w:rsid w:val="00BF1F64"/>
    <w:rsid w:val="00BF2F3E"/>
    <w:rsid w:val="00BF61F2"/>
    <w:rsid w:val="00C00306"/>
    <w:rsid w:val="00C02C50"/>
    <w:rsid w:val="00C07E50"/>
    <w:rsid w:val="00C11EFE"/>
    <w:rsid w:val="00C1395A"/>
    <w:rsid w:val="00C149E7"/>
    <w:rsid w:val="00C20A64"/>
    <w:rsid w:val="00C21A5D"/>
    <w:rsid w:val="00C22B18"/>
    <w:rsid w:val="00C245D7"/>
    <w:rsid w:val="00C26D11"/>
    <w:rsid w:val="00C27C6D"/>
    <w:rsid w:val="00C309DE"/>
    <w:rsid w:val="00C34BD3"/>
    <w:rsid w:val="00C40E24"/>
    <w:rsid w:val="00C43601"/>
    <w:rsid w:val="00C44266"/>
    <w:rsid w:val="00C51E4A"/>
    <w:rsid w:val="00C532A0"/>
    <w:rsid w:val="00C625CF"/>
    <w:rsid w:val="00C626E3"/>
    <w:rsid w:val="00C63DF8"/>
    <w:rsid w:val="00C676BE"/>
    <w:rsid w:val="00C7157B"/>
    <w:rsid w:val="00C72DEB"/>
    <w:rsid w:val="00C74BA3"/>
    <w:rsid w:val="00C77EAF"/>
    <w:rsid w:val="00C81575"/>
    <w:rsid w:val="00CA154F"/>
    <w:rsid w:val="00CB275C"/>
    <w:rsid w:val="00CB2EE1"/>
    <w:rsid w:val="00CB2FD2"/>
    <w:rsid w:val="00CB6EF5"/>
    <w:rsid w:val="00CC634E"/>
    <w:rsid w:val="00CC7D75"/>
    <w:rsid w:val="00CE2115"/>
    <w:rsid w:val="00CE44A9"/>
    <w:rsid w:val="00CE4E1A"/>
    <w:rsid w:val="00CE6372"/>
    <w:rsid w:val="00CE6C62"/>
    <w:rsid w:val="00CF4EF8"/>
    <w:rsid w:val="00D00321"/>
    <w:rsid w:val="00D006D2"/>
    <w:rsid w:val="00D02768"/>
    <w:rsid w:val="00D0282B"/>
    <w:rsid w:val="00D10D6E"/>
    <w:rsid w:val="00D1457B"/>
    <w:rsid w:val="00D16D66"/>
    <w:rsid w:val="00D176B9"/>
    <w:rsid w:val="00D267A0"/>
    <w:rsid w:val="00D324AA"/>
    <w:rsid w:val="00D339CC"/>
    <w:rsid w:val="00D350E8"/>
    <w:rsid w:val="00D35627"/>
    <w:rsid w:val="00D36601"/>
    <w:rsid w:val="00D40C66"/>
    <w:rsid w:val="00D414ED"/>
    <w:rsid w:val="00D45C0C"/>
    <w:rsid w:val="00D46136"/>
    <w:rsid w:val="00D46D03"/>
    <w:rsid w:val="00D471C0"/>
    <w:rsid w:val="00D47DE4"/>
    <w:rsid w:val="00D5041D"/>
    <w:rsid w:val="00D5369D"/>
    <w:rsid w:val="00D61BB1"/>
    <w:rsid w:val="00D685BB"/>
    <w:rsid w:val="00D75574"/>
    <w:rsid w:val="00D765D0"/>
    <w:rsid w:val="00D766D5"/>
    <w:rsid w:val="00D80555"/>
    <w:rsid w:val="00D84553"/>
    <w:rsid w:val="00D8549C"/>
    <w:rsid w:val="00D87492"/>
    <w:rsid w:val="00D90670"/>
    <w:rsid w:val="00D95F46"/>
    <w:rsid w:val="00DA70CC"/>
    <w:rsid w:val="00DB1035"/>
    <w:rsid w:val="00DB76D9"/>
    <w:rsid w:val="00DC2020"/>
    <w:rsid w:val="00DD05AA"/>
    <w:rsid w:val="00DE1635"/>
    <w:rsid w:val="00DE79D4"/>
    <w:rsid w:val="00DF4D93"/>
    <w:rsid w:val="00DF5298"/>
    <w:rsid w:val="00DF5729"/>
    <w:rsid w:val="00E023C2"/>
    <w:rsid w:val="00E06175"/>
    <w:rsid w:val="00E1126E"/>
    <w:rsid w:val="00E1151F"/>
    <w:rsid w:val="00E144C9"/>
    <w:rsid w:val="00E14828"/>
    <w:rsid w:val="00E211CF"/>
    <w:rsid w:val="00E22825"/>
    <w:rsid w:val="00E42F8E"/>
    <w:rsid w:val="00E43746"/>
    <w:rsid w:val="00E446CC"/>
    <w:rsid w:val="00E53F31"/>
    <w:rsid w:val="00E63619"/>
    <w:rsid w:val="00E6741D"/>
    <w:rsid w:val="00E71185"/>
    <w:rsid w:val="00E71F4B"/>
    <w:rsid w:val="00E72607"/>
    <w:rsid w:val="00E74041"/>
    <w:rsid w:val="00E800FD"/>
    <w:rsid w:val="00E809BE"/>
    <w:rsid w:val="00E80E5C"/>
    <w:rsid w:val="00E87D1D"/>
    <w:rsid w:val="00E90ABD"/>
    <w:rsid w:val="00E91518"/>
    <w:rsid w:val="00E95911"/>
    <w:rsid w:val="00EA306F"/>
    <w:rsid w:val="00EA538D"/>
    <w:rsid w:val="00EA5AF7"/>
    <w:rsid w:val="00EB48E0"/>
    <w:rsid w:val="00EB4F27"/>
    <w:rsid w:val="00EC36C9"/>
    <w:rsid w:val="00ED04BF"/>
    <w:rsid w:val="00ED35B7"/>
    <w:rsid w:val="00ED5034"/>
    <w:rsid w:val="00EE37A1"/>
    <w:rsid w:val="00EF24BE"/>
    <w:rsid w:val="00EF2AF1"/>
    <w:rsid w:val="00EF4AB6"/>
    <w:rsid w:val="00F006CC"/>
    <w:rsid w:val="00F02B90"/>
    <w:rsid w:val="00F03021"/>
    <w:rsid w:val="00F0642B"/>
    <w:rsid w:val="00F10281"/>
    <w:rsid w:val="00F14CD1"/>
    <w:rsid w:val="00F14E0C"/>
    <w:rsid w:val="00F1581E"/>
    <w:rsid w:val="00F20780"/>
    <w:rsid w:val="00F23C50"/>
    <w:rsid w:val="00F241FD"/>
    <w:rsid w:val="00F268CB"/>
    <w:rsid w:val="00F27F89"/>
    <w:rsid w:val="00F31A2D"/>
    <w:rsid w:val="00F32EA8"/>
    <w:rsid w:val="00F3340E"/>
    <w:rsid w:val="00F33664"/>
    <w:rsid w:val="00F36B50"/>
    <w:rsid w:val="00F409D1"/>
    <w:rsid w:val="00F4331D"/>
    <w:rsid w:val="00F4517E"/>
    <w:rsid w:val="00F4717C"/>
    <w:rsid w:val="00F54D37"/>
    <w:rsid w:val="00F5636A"/>
    <w:rsid w:val="00F62930"/>
    <w:rsid w:val="00F66541"/>
    <w:rsid w:val="00F66671"/>
    <w:rsid w:val="00F66B65"/>
    <w:rsid w:val="00F73895"/>
    <w:rsid w:val="00F75488"/>
    <w:rsid w:val="00F75CF0"/>
    <w:rsid w:val="00F81B23"/>
    <w:rsid w:val="00F8223F"/>
    <w:rsid w:val="00F851FB"/>
    <w:rsid w:val="00F858D9"/>
    <w:rsid w:val="00F94F55"/>
    <w:rsid w:val="00F969CD"/>
    <w:rsid w:val="00FB2220"/>
    <w:rsid w:val="00FB4EEA"/>
    <w:rsid w:val="00FB6ACA"/>
    <w:rsid w:val="00FC17B9"/>
    <w:rsid w:val="00FC46DB"/>
    <w:rsid w:val="00FC7068"/>
    <w:rsid w:val="00FF3586"/>
    <w:rsid w:val="012A0468"/>
    <w:rsid w:val="01696082"/>
    <w:rsid w:val="020938B2"/>
    <w:rsid w:val="02E5A616"/>
    <w:rsid w:val="02F52D61"/>
    <w:rsid w:val="0311ADB7"/>
    <w:rsid w:val="0320654E"/>
    <w:rsid w:val="03B30DE4"/>
    <w:rsid w:val="046860B7"/>
    <w:rsid w:val="04E952B7"/>
    <w:rsid w:val="05BCB4AE"/>
    <w:rsid w:val="060EFDEE"/>
    <w:rsid w:val="07DF1D30"/>
    <w:rsid w:val="07E0989A"/>
    <w:rsid w:val="07E152B7"/>
    <w:rsid w:val="085405EC"/>
    <w:rsid w:val="09119543"/>
    <w:rsid w:val="09D19B94"/>
    <w:rsid w:val="0A3983DD"/>
    <w:rsid w:val="0AE80E3B"/>
    <w:rsid w:val="0B243A0C"/>
    <w:rsid w:val="0B5FBE48"/>
    <w:rsid w:val="0BADB050"/>
    <w:rsid w:val="0C13AF1B"/>
    <w:rsid w:val="0C1730B4"/>
    <w:rsid w:val="0C7D6B4F"/>
    <w:rsid w:val="0F450ADB"/>
    <w:rsid w:val="123DC446"/>
    <w:rsid w:val="12900914"/>
    <w:rsid w:val="12A80FD7"/>
    <w:rsid w:val="1476AC1A"/>
    <w:rsid w:val="149B9F17"/>
    <w:rsid w:val="150B8FA4"/>
    <w:rsid w:val="1543929E"/>
    <w:rsid w:val="154A534A"/>
    <w:rsid w:val="15EA0389"/>
    <w:rsid w:val="16168C3C"/>
    <w:rsid w:val="16B7F8F1"/>
    <w:rsid w:val="179FA8AF"/>
    <w:rsid w:val="1835F6F5"/>
    <w:rsid w:val="1879E19A"/>
    <w:rsid w:val="19BD929D"/>
    <w:rsid w:val="19E1B624"/>
    <w:rsid w:val="1A0184E0"/>
    <w:rsid w:val="1A021AF6"/>
    <w:rsid w:val="1B0BAD4E"/>
    <w:rsid w:val="1B3265ED"/>
    <w:rsid w:val="1C718497"/>
    <w:rsid w:val="1CDB5ED3"/>
    <w:rsid w:val="1DF3112C"/>
    <w:rsid w:val="1DFF0EDC"/>
    <w:rsid w:val="1E050C9F"/>
    <w:rsid w:val="1E511B58"/>
    <w:rsid w:val="1EA86D8A"/>
    <w:rsid w:val="1EF9D4BD"/>
    <w:rsid w:val="1F75A051"/>
    <w:rsid w:val="206A0183"/>
    <w:rsid w:val="20B68BF9"/>
    <w:rsid w:val="2190B557"/>
    <w:rsid w:val="21A733D3"/>
    <w:rsid w:val="21B40214"/>
    <w:rsid w:val="21B9FF37"/>
    <w:rsid w:val="22AB4624"/>
    <w:rsid w:val="230C3D52"/>
    <w:rsid w:val="2332E5A8"/>
    <w:rsid w:val="236E1246"/>
    <w:rsid w:val="237598FD"/>
    <w:rsid w:val="23C3E11B"/>
    <w:rsid w:val="24C00A31"/>
    <w:rsid w:val="2599AAC8"/>
    <w:rsid w:val="263872DD"/>
    <w:rsid w:val="26A82760"/>
    <w:rsid w:val="26C9E9D2"/>
    <w:rsid w:val="26F75CFE"/>
    <w:rsid w:val="26FA5F24"/>
    <w:rsid w:val="2861472F"/>
    <w:rsid w:val="291F25FD"/>
    <w:rsid w:val="29320F55"/>
    <w:rsid w:val="2968148D"/>
    <w:rsid w:val="2970DEBC"/>
    <w:rsid w:val="2976BDFC"/>
    <w:rsid w:val="29C945BA"/>
    <w:rsid w:val="2A89575A"/>
    <w:rsid w:val="2AC59B73"/>
    <w:rsid w:val="2D028D06"/>
    <w:rsid w:val="2D72B8E2"/>
    <w:rsid w:val="2DF80DA5"/>
    <w:rsid w:val="2E30B52F"/>
    <w:rsid w:val="2FE9F989"/>
    <w:rsid w:val="3028288B"/>
    <w:rsid w:val="30F53C47"/>
    <w:rsid w:val="3107800B"/>
    <w:rsid w:val="31537643"/>
    <w:rsid w:val="315BAD0B"/>
    <w:rsid w:val="31A465CE"/>
    <w:rsid w:val="32139C3D"/>
    <w:rsid w:val="331946A2"/>
    <w:rsid w:val="3455F50F"/>
    <w:rsid w:val="34639F0B"/>
    <w:rsid w:val="348491AA"/>
    <w:rsid w:val="34ED8618"/>
    <w:rsid w:val="351546FD"/>
    <w:rsid w:val="354168DA"/>
    <w:rsid w:val="360EA931"/>
    <w:rsid w:val="3619C440"/>
    <w:rsid w:val="36D2A9A1"/>
    <w:rsid w:val="36E7D2A2"/>
    <w:rsid w:val="377FF4D6"/>
    <w:rsid w:val="37A59D0B"/>
    <w:rsid w:val="387D4FA4"/>
    <w:rsid w:val="397B7E0B"/>
    <w:rsid w:val="39D9ADA0"/>
    <w:rsid w:val="3AEF36BC"/>
    <w:rsid w:val="3BDA8B6A"/>
    <w:rsid w:val="3C7507F0"/>
    <w:rsid w:val="3D77AA45"/>
    <w:rsid w:val="3D91D409"/>
    <w:rsid w:val="3F5EBC7A"/>
    <w:rsid w:val="40418160"/>
    <w:rsid w:val="406F951F"/>
    <w:rsid w:val="4082696A"/>
    <w:rsid w:val="4205445F"/>
    <w:rsid w:val="426E4A3A"/>
    <w:rsid w:val="42CCE485"/>
    <w:rsid w:val="42DAAB74"/>
    <w:rsid w:val="435D4EC5"/>
    <w:rsid w:val="440B613B"/>
    <w:rsid w:val="441DC7E2"/>
    <w:rsid w:val="45296E0C"/>
    <w:rsid w:val="454DF1AC"/>
    <w:rsid w:val="46DED139"/>
    <w:rsid w:val="473C272D"/>
    <w:rsid w:val="48843287"/>
    <w:rsid w:val="495DBB3B"/>
    <w:rsid w:val="49A2D308"/>
    <w:rsid w:val="4A40BC15"/>
    <w:rsid w:val="4A9184DD"/>
    <w:rsid w:val="4C51C6B0"/>
    <w:rsid w:val="4D0C0418"/>
    <w:rsid w:val="4DE2A3F0"/>
    <w:rsid w:val="4E3E42BE"/>
    <w:rsid w:val="4EB8CD34"/>
    <w:rsid w:val="4F26AD21"/>
    <w:rsid w:val="4FF8B39C"/>
    <w:rsid w:val="50879E63"/>
    <w:rsid w:val="50B971E7"/>
    <w:rsid w:val="50CFDA06"/>
    <w:rsid w:val="50F4F363"/>
    <w:rsid w:val="51012E29"/>
    <w:rsid w:val="51B6D3F8"/>
    <w:rsid w:val="51F7A293"/>
    <w:rsid w:val="524F0C4B"/>
    <w:rsid w:val="52EA5F27"/>
    <w:rsid w:val="53D8BCD3"/>
    <w:rsid w:val="53EA4AE9"/>
    <w:rsid w:val="53F1066D"/>
    <w:rsid w:val="5403D8A5"/>
    <w:rsid w:val="547B7BE9"/>
    <w:rsid w:val="54C1D28F"/>
    <w:rsid w:val="5608C8E2"/>
    <w:rsid w:val="567ED535"/>
    <w:rsid w:val="5711DC07"/>
    <w:rsid w:val="572EDBE2"/>
    <w:rsid w:val="57ABA594"/>
    <w:rsid w:val="583F1282"/>
    <w:rsid w:val="5A41BEEC"/>
    <w:rsid w:val="5B31ECCF"/>
    <w:rsid w:val="5BBE99F3"/>
    <w:rsid w:val="5BFC2D4C"/>
    <w:rsid w:val="5C6DFF58"/>
    <w:rsid w:val="5D20361D"/>
    <w:rsid w:val="5D83338A"/>
    <w:rsid w:val="5DE77805"/>
    <w:rsid w:val="5DEB6421"/>
    <w:rsid w:val="5E9865A9"/>
    <w:rsid w:val="5FB3F7A9"/>
    <w:rsid w:val="5FD38F87"/>
    <w:rsid w:val="5FF59366"/>
    <w:rsid w:val="607D25AD"/>
    <w:rsid w:val="614DFFAE"/>
    <w:rsid w:val="61BEBE05"/>
    <w:rsid w:val="620E9979"/>
    <w:rsid w:val="62AEC3E5"/>
    <w:rsid w:val="63756ED6"/>
    <w:rsid w:val="641B3B2E"/>
    <w:rsid w:val="65402F18"/>
    <w:rsid w:val="660B4BB3"/>
    <w:rsid w:val="6752AD4D"/>
    <w:rsid w:val="678893CF"/>
    <w:rsid w:val="67FECEA4"/>
    <w:rsid w:val="684218FB"/>
    <w:rsid w:val="68B35F7F"/>
    <w:rsid w:val="68EA6017"/>
    <w:rsid w:val="69B2DFD1"/>
    <w:rsid w:val="6A3FB151"/>
    <w:rsid w:val="6A5032F0"/>
    <w:rsid w:val="6A893628"/>
    <w:rsid w:val="6ABB6E16"/>
    <w:rsid w:val="6B9FA141"/>
    <w:rsid w:val="6C8615C5"/>
    <w:rsid w:val="6C98EBB3"/>
    <w:rsid w:val="6CCD43CD"/>
    <w:rsid w:val="6CFCB971"/>
    <w:rsid w:val="6E3371A5"/>
    <w:rsid w:val="6EA111FC"/>
    <w:rsid w:val="6EB635F9"/>
    <w:rsid w:val="71A50BCB"/>
    <w:rsid w:val="731E55B6"/>
    <w:rsid w:val="73470F77"/>
    <w:rsid w:val="74C7C68C"/>
    <w:rsid w:val="75B986E6"/>
    <w:rsid w:val="75E1BD1A"/>
    <w:rsid w:val="75FE85DD"/>
    <w:rsid w:val="7641A53F"/>
    <w:rsid w:val="76A1F6E6"/>
    <w:rsid w:val="76D24E05"/>
    <w:rsid w:val="77362B53"/>
    <w:rsid w:val="77F279B5"/>
    <w:rsid w:val="79D68E14"/>
    <w:rsid w:val="7A6AB5F6"/>
    <w:rsid w:val="7B53CC7F"/>
    <w:rsid w:val="7B566E42"/>
    <w:rsid w:val="7B5FCF33"/>
    <w:rsid w:val="7C147C86"/>
    <w:rsid w:val="7CA2B92A"/>
    <w:rsid w:val="7D5E8FB8"/>
    <w:rsid w:val="7D85E9E8"/>
    <w:rsid w:val="7DEF45CC"/>
    <w:rsid w:val="7E2EAB76"/>
    <w:rsid w:val="7EA2AF3F"/>
    <w:rsid w:val="7EFCAD87"/>
    <w:rsid w:val="7F22B710"/>
    <w:rsid w:val="7F3CF086"/>
    <w:rsid w:val="7FAB2FC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97F10A4"/>
  <w15:docId w15:val="{BBF29C12-F983-4172-917C-84B29B2C353B}"/>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p14">
  <w:docDefaults>
    <w:rPrDefault>
      <w:rPr>
        <w:rFonts w:asciiTheme="minorHAnsi" w:hAnsiTheme="minorHAnsi" w:eastAsia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uiPriority="0" w:semiHidden="1" w:unhideWhenUsed="1" w:qFormat="1"/>
    <w:lsdException w:name="heading 3" w:uiPriority="0" w:semiHidden="1" w:unhideWhenUsed="1" w:qFormat="1"/>
    <w:lsdException w:name="heading 4" w:uiPriority="0" w:semiHidden="1" w:unhideWhenUsed="1" w:qFormat="1"/>
    <w:lsdException w:name="heading 5" w:uiPriority="0" w:semiHidden="1" w:unhideWhenUsed="1" w:qFormat="1"/>
    <w:lsdException w:name="heading 6" w:uiPriority="0" w:semiHidden="1" w:unhideWhenUsed="1" w:qFormat="1"/>
    <w:lsdException w:name="heading 7" w:uiPriority="0" w:semiHidden="1" w:unhideWhenUsed="1" w:qFormat="1"/>
    <w:lsdException w:name="heading 8" w:uiPriority="0" w:semiHidden="1" w:unhideWhenUsed="1" w:qFormat="1"/>
    <w:lsdException w:name="heading 9" w:uiPriority="0"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0" w:semiHidden="1" w:unhideWhenUsed="1"/>
    <w:lsdException w:name="toc 9" w:uiPriority="39" w:semiHidden="1" w:unhideWhenUsed="1"/>
    <w:lsdException w:name="Normal Indent" w:uiPriority="0" w:semiHidden="1" w:unhideWhenUsed="1"/>
    <w:lsdException w:name="footnote text" w:uiPriority="0" w:semiHidden="1" w:unhideWhenUsed="1"/>
    <w:lsdException w:name="annotation text" w:uiPriority="0"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uiPriority="0" w:semiHidden="1" w:unhideWhenUsed="1"/>
    <w:lsdException w:name="annotation reference" w:uiPriority="0" w:semiHidden="1" w:unhideWhenUsed="1"/>
    <w:lsdException w:name="line number" w:semiHidden="1" w:unhideWhenUsed="1"/>
    <w:lsdException w:name="page number" w:uiPriority="0"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uiPriority="0" w:semiHidden="1" w:unhideWhenUsed="1"/>
    <w:lsdException w:name="Body Text Indent" w:uiPriority="0"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uiPriority="0" w:semiHidden="1" w:unhideWhenUsed="1"/>
    <w:lsdException w:name="Body Text 3" w:uiPriority="0" w:semiHidden="1" w:unhideWhenUsed="1"/>
    <w:lsdException w:name="Body Text Indent 2" w:uiPriority="0" w:semiHidden="1" w:unhideWhenUsed="1"/>
    <w:lsdException w:name="Body Text Indent 3" w:uiPriority="0" w:semiHidden="1" w:unhideWhenUsed="1"/>
    <w:lsdException w:name="Block Text" w:semiHidden="1" w:unhideWhenUsed="1"/>
    <w:lsdException w:name="Hyperlink" w:semiHidden="1" w:unhideWhenUsed="1"/>
    <w:lsdException w:name="FollowedHyperlink" w:uiPriority="0"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iPriority="0" w:semiHidden="1" w:unhideWhenUsed="1"/>
    <w:lsdException w:name="No List" w:uiPriority="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0"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A63308"/>
  </w:style>
  <w:style w:type="paragraph" w:styleId="Ttulo1">
    <w:name w:val="heading 1"/>
    <w:basedOn w:val="Normal"/>
    <w:next w:val="Normal"/>
    <w:link w:val="Ttulo1Char"/>
    <w:qFormat/>
    <w:rsid w:val="00641921"/>
    <w:pPr>
      <w:keepNext/>
      <w:widowControl w:val="0"/>
      <w:pBdr>
        <w:top w:val="single" w:color="auto" w:sz="6" w:space="1"/>
        <w:left w:val="single" w:color="auto" w:sz="6" w:space="1"/>
        <w:bottom w:val="single" w:color="auto" w:sz="6" w:space="1"/>
        <w:right w:val="single" w:color="auto" w:sz="6" w:space="1"/>
      </w:pBdr>
      <w:spacing w:after="0" w:line="240" w:lineRule="auto"/>
      <w:jc w:val="center"/>
      <w:outlineLvl w:val="0"/>
    </w:pPr>
    <w:rPr>
      <w:rFonts w:ascii="Arial" w:hAnsi="Arial" w:eastAsia="Times New Roman" w:cs="Times New Roman"/>
      <w:b/>
      <w:snapToGrid w:val="0"/>
      <w:sz w:val="24"/>
      <w:szCs w:val="20"/>
      <w:lang w:eastAsia="pt-BR"/>
    </w:rPr>
  </w:style>
  <w:style w:type="paragraph" w:styleId="Ttulo2">
    <w:name w:val="heading 2"/>
    <w:basedOn w:val="Normal"/>
    <w:next w:val="Normal"/>
    <w:link w:val="Ttulo2Char"/>
    <w:qFormat/>
    <w:rsid w:val="008A44D2"/>
    <w:pPr>
      <w:keepNext/>
      <w:widowControl w:val="0"/>
      <w:spacing w:after="0" w:line="240" w:lineRule="auto"/>
      <w:jc w:val="center"/>
      <w:outlineLvl w:val="1"/>
    </w:pPr>
    <w:rPr>
      <w:rFonts w:ascii="Times New Roman" w:hAnsi="Times New Roman" w:eastAsia="Times New Roman" w:cs="Times New Roman"/>
      <w:b/>
      <w:snapToGrid w:val="0"/>
      <w:sz w:val="24"/>
      <w:szCs w:val="20"/>
      <w:lang w:eastAsia="pt-BR"/>
    </w:rPr>
  </w:style>
  <w:style w:type="paragraph" w:styleId="Ttulo3">
    <w:name w:val="heading 3"/>
    <w:basedOn w:val="Normal"/>
    <w:next w:val="Normal"/>
    <w:link w:val="Ttulo3Char"/>
    <w:qFormat/>
    <w:rsid w:val="008A44D2"/>
    <w:pPr>
      <w:keepNext/>
      <w:widowControl w:val="0"/>
      <w:spacing w:after="0" w:line="240" w:lineRule="auto"/>
      <w:ind w:left="2127" w:hanging="2127"/>
      <w:jc w:val="center"/>
      <w:outlineLvl w:val="2"/>
    </w:pPr>
    <w:rPr>
      <w:rFonts w:ascii="Arial" w:hAnsi="Arial" w:eastAsia="Times New Roman" w:cs="Times New Roman"/>
      <w:snapToGrid w:val="0"/>
      <w:sz w:val="20"/>
      <w:szCs w:val="20"/>
      <w:u w:val="single"/>
      <w:lang w:eastAsia="pt-BR"/>
    </w:rPr>
  </w:style>
  <w:style w:type="paragraph" w:styleId="Ttulo4">
    <w:name w:val="heading 4"/>
    <w:basedOn w:val="Normal"/>
    <w:next w:val="Normal"/>
    <w:link w:val="Ttulo4Char"/>
    <w:qFormat/>
    <w:rsid w:val="008A44D2"/>
    <w:pPr>
      <w:keepNext/>
      <w:widowControl w:val="0"/>
      <w:spacing w:after="0" w:line="240" w:lineRule="auto"/>
      <w:jc w:val="center"/>
      <w:outlineLvl w:val="3"/>
    </w:pPr>
    <w:rPr>
      <w:rFonts w:ascii="Arial" w:hAnsi="Arial" w:eastAsia="Times New Roman" w:cs="Times New Roman"/>
      <w:smallCaps/>
      <w:snapToGrid w:val="0"/>
      <w:sz w:val="24"/>
      <w:szCs w:val="20"/>
      <w:lang w:eastAsia="pt-BR"/>
    </w:rPr>
  </w:style>
  <w:style w:type="paragraph" w:styleId="Ttulo5">
    <w:name w:val="heading 5"/>
    <w:basedOn w:val="Normal"/>
    <w:next w:val="Normal"/>
    <w:link w:val="Ttulo5Char"/>
    <w:qFormat/>
    <w:rsid w:val="008A44D2"/>
    <w:pPr>
      <w:keepNext/>
      <w:widowControl w:val="0"/>
      <w:pBdr>
        <w:top w:val="single" w:color="auto" w:sz="6" w:space="1"/>
        <w:left w:val="single" w:color="auto" w:sz="6" w:space="1"/>
        <w:bottom w:val="single" w:color="auto" w:sz="6" w:space="1"/>
        <w:right w:val="single" w:color="auto" w:sz="6" w:space="1"/>
      </w:pBdr>
      <w:spacing w:after="0" w:line="240" w:lineRule="auto"/>
      <w:jc w:val="center"/>
      <w:outlineLvl w:val="4"/>
    </w:pPr>
    <w:rPr>
      <w:rFonts w:ascii="Times New Roman" w:hAnsi="Times New Roman" w:eastAsia="Times New Roman" w:cs="Times New Roman"/>
      <w:snapToGrid w:val="0"/>
      <w:sz w:val="24"/>
      <w:szCs w:val="20"/>
      <w:lang w:eastAsia="pt-BR"/>
    </w:rPr>
  </w:style>
  <w:style w:type="paragraph" w:styleId="Ttulo6">
    <w:name w:val="heading 6"/>
    <w:basedOn w:val="Normal"/>
    <w:next w:val="Normal"/>
    <w:link w:val="Ttulo6Char"/>
    <w:qFormat/>
    <w:rsid w:val="008A44D2"/>
    <w:pPr>
      <w:keepNext/>
      <w:widowControl w:val="0"/>
      <w:spacing w:after="0" w:line="240" w:lineRule="auto"/>
      <w:jc w:val="both"/>
      <w:outlineLvl w:val="5"/>
    </w:pPr>
    <w:rPr>
      <w:rFonts w:ascii="Times New Roman" w:hAnsi="Times New Roman" w:eastAsia="Times New Roman" w:cs="Times New Roman"/>
      <w:b/>
      <w:bCs/>
      <w:snapToGrid w:val="0"/>
      <w:sz w:val="24"/>
      <w:szCs w:val="20"/>
      <w:lang w:eastAsia="pt-BR"/>
    </w:rPr>
  </w:style>
  <w:style w:type="paragraph" w:styleId="Ttulo7">
    <w:name w:val="heading 7"/>
    <w:basedOn w:val="Normal"/>
    <w:next w:val="Normal"/>
    <w:link w:val="Ttulo7Char"/>
    <w:qFormat/>
    <w:rsid w:val="00641921"/>
    <w:pPr>
      <w:keepNext/>
      <w:widowControl w:val="0"/>
      <w:numPr>
        <w:numId w:val="5"/>
      </w:numPr>
      <w:tabs>
        <w:tab w:val="left" w:pos="720"/>
      </w:tabs>
      <w:spacing w:after="0" w:line="240" w:lineRule="auto"/>
      <w:jc w:val="both"/>
      <w:outlineLvl w:val="6"/>
    </w:pPr>
    <w:rPr>
      <w:rFonts w:ascii="Times New Roman" w:hAnsi="Times New Roman" w:eastAsia="Times New Roman" w:cs="Times New Roman"/>
      <w:b/>
      <w:bCs/>
      <w:snapToGrid w:val="0"/>
      <w:sz w:val="24"/>
      <w:szCs w:val="20"/>
      <w:lang w:eastAsia="pt-BR"/>
    </w:rPr>
  </w:style>
  <w:style w:type="paragraph" w:styleId="Ttulo8">
    <w:name w:val="heading 8"/>
    <w:basedOn w:val="Normal"/>
    <w:next w:val="Normal"/>
    <w:link w:val="Ttulo8Char"/>
    <w:qFormat/>
    <w:rsid w:val="008A44D2"/>
    <w:pPr>
      <w:keepNext/>
      <w:widowControl w:val="0"/>
      <w:spacing w:after="0" w:line="240" w:lineRule="auto"/>
      <w:jc w:val="center"/>
      <w:outlineLvl w:val="7"/>
    </w:pPr>
    <w:rPr>
      <w:rFonts w:ascii="Times New Roman" w:hAnsi="Times New Roman" w:eastAsia="Times New Roman" w:cs="Times New Roman"/>
      <w:b/>
      <w:bCs/>
      <w:snapToGrid w:val="0"/>
      <w:sz w:val="24"/>
      <w:szCs w:val="20"/>
      <w:lang w:eastAsia="pt-BR"/>
    </w:rPr>
  </w:style>
  <w:style w:type="paragraph" w:styleId="Ttulo9">
    <w:name w:val="heading 9"/>
    <w:basedOn w:val="Normal"/>
    <w:next w:val="Normal"/>
    <w:link w:val="Ttulo9Char"/>
    <w:qFormat/>
    <w:rsid w:val="008A44D2"/>
    <w:pPr>
      <w:keepNext/>
      <w:widowControl w:val="0"/>
      <w:spacing w:after="0" w:line="240" w:lineRule="auto"/>
      <w:outlineLvl w:val="8"/>
    </w:pPr>
    <w:rPr>
      <w:rFonts w:ascii="Times New Roman" w:hAnsi="Times New Roman" w:eastAsia="Times New Roman" w:cs="Times New Roman"/>
      <w:snapToGrid w:val="0"/>
      <w:sz w:val="24"/>
      <w:szCs w:val="20"/>
      <w:lang w:eastAsia="pt-BR"/>
    </w:rPr>
  </w:style>
  <w:style w:type="character" w:styleId="Fontepargpadro" w:default="1">
    <w:name w:val="Default Paragraph Font"/>
    <w:uiPriority w:val="1"/>
    <w:semiHidden/>
    <w:unhideWhenUsed/>
  </w:style>
  <w:style w:type="table" w:styleId="Tabelanormal" w:default="1">
    <w:name w:val="Normal Table"/>
    <w:uiPriority w:val="99"/>
    <w:semiHidden/>
    <w:unhideWhenUsed/>
    <w:tblPr>
      <w:tblInd w:w="0" w:type="dxa"/>
      <w:tblCellMar>
        <w:top w:w="0" w:type="dxa"/>
        <w:left w:w="108" w:type="dxa"/>
        <w:bottom w:w="0" w:type="dxa"/>
        <w:right w:w="108" w:type="dxa"/>
      </w:tblCellMar>
    </w:tblPr>
  </w:style>
  <w:style w:type="numbering" w:styleId="Semlista" w:default="1">
    <w:name w:val="No List"/>
    <w:uiPriority w:val="99"/>
    <w:semiHidden/>
    <w:unhideWhenUsed/>
  </w:style>
  <w:style w:type="table" w:styleId="Tabelacomgrade">
    <w:name w:val="Table Grid"/>
    <w:basedOn w:val="Tabelanormal"/>
    <w:rsid w:val="00A63308"/>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Corpodetexto">
    <w:name w:val="Body Text"/>
    <w:basedOn w:val="Normal"/>
    <w:link w:val="CorpodetextoChar"/>
    <w:rsid w:val="00A63308"/>
    <w:pPr>
      <w:suppressAutoHyphens/>
      <w:spacing w:after="120"/>
    </w:pPr>
    <w:rPr>
      <w:rFonts w:ascii="Calibri" w:hAnsi="Calibri" w:eastAsia="Arial Unicode MS" w:cs="Calibri"/>
      <w:kern w:val="1"/>
      <w:lang w:eastAsia="ar-SA"/>
    </w:rPr>
  </w:style>
  <w:style w:type="character" w:styleId="CorpodetextoChar" w:customStyle="1">
    <w:name w:val="Corpo de texto Char"/>
    <w:basedOn w:val="Fontepargpadro"/>
    <w:link w:val="Corpodetexto"/>
    <w:rsid w:val="00A63308"/>
    <w:rPr>
      <w:rFonts w:ascii="Calibri" w:hAnsi="Calibri" w:eastAsia="Arial Unicode MS" w:cs="Calibri"/>
      <w:kern w:val="1"/>
      <w:lang w:eastAsia="ar-SA"/>
    </w:rPr>
  </w:style>
  <w:style w:type="paragraph" w:styleId="Default" w:customStyle="1">
    <w:name w:val="Default"/>
    <w:rsid w:val="00A63308"/>
    <w:pPr>
      <w:suppressAutoHyphens/>
      <w:spacing w:after="0" w:line="100" w:lineRule="atLeast"/>
    </w:pPr>
    <w:rPr>
      <w:rFonts w:ascii="Times New Roman" w:hAnsi="Times New Roman" w:eastAsia="Arial Unicode MS" w:cs="Times New Roman"/>
      <w:color w:val="000000"/>
      <w:kern w:val="1"/>
      <w:sz w:val="24"/>
      <w:szCs w:val="24"/>
      <w:lang w:eastAsia="ar-SA"/>
    </w:rPr>
  </w:style>
  <w:style w:type="paragraph" w:styleId="PargrafodaLista">
    <w:name w:val="List Paragraph"/>
    <w:basedOn w:val="Normal"/>
    <w:uiPriority w:val="34"/>
    <w:qFormat/>
    <w:rsid w:val="00A63308"/>
    <w:pPr>
      <w:ind w:left="720"/>
      <w:contextualSpacing/>
    </w:pPr>
  </w:style>
  <w:style w:type="character" w:styleId="Hyperlink">
    <w:name w:val="Hyperlink"/>
    <w:uiPriority w:val="99"/>
    <w:unhideWhenUsed/>
    <w:rsid w:val="003E5CA8"/>
    <w:rPr>
      <w:color w:val="0000FF"/>
      <w:u w:val="single"/>
    </w:rPr>
  </w:style>
  <w:style w:type="paragraph" w:styleId="Textodebalo">
    <w:name w:val="Balloon Text"/>
    <w:basedOn w:val="Normal"/>
    <w:link w:val="TextodebaloChar"/>
    <w:semiHidden/>
    <w:unhideWhenUsed/>
    <w:rsid w:val="003E5CA8"/>
    <w:pPr>
      <w:spacing w:after="0" w:line="240" w:lineRule="auto"/>
    </w:pPr>
    <w:rPr>
      <w:rFonts w:ascii="Tahoma" w:hAnsi="Tahoma" w:cs="Tahoma"/>
      <w:sz w:val="16"/>
      <w:szCs w:val="16"/>
    </w:rPr>
  </w:style>
  <w:style w:type="character" w:styleId="TextodebaloChar" w:customStyle="1">
    <w:name w:val="Texto de balão Char"/>
    <w:basedOn w:val="Fontepargpadro"/>
    <w:link w:val="Textodebalo"/>
    <w:semiHidden/>
    <w:rsid w:val="003E5CA8"/>
    <w:rPr>
      <w:rFonts w:ascii="Tahoma" w:hAnsi="Tahoma" w:cs="Tahoma"/>
      <w:sz w:val="16"/>
      <w:szCs w:val="16"/>
    </w:rPr>
  </w:style>
  <w:style w:type="character" w:styleId="Refdecomentrio">
    <w:name w:val="annotation reference"/>
    <w:basedOn w:val="Fontepargpadro"/>
    <w:semiHidden/>
    <w:unhideWhenUsed/>
    <w:rsid w:val="001D75CD"/>
    <w:rPr>
      <w:sz w:val="16"/>
      <w:szCs w:val="16"/>
    </w:rPr>
  </w:style>
  <w:style w:type="paragraph" w:styleId="Textodecomentrio">
    <w:name w:val="annotation text"/>
    <w:basedOn w:val="Normal"/>
    <w:link w:val="TextodecomentrioChar"/>
    <w:semiHidden/>
    <w:unhideWhenUsed/>
    <w:rsid w:val="001D75CD"/>
    <w:pPr>
      <w:spacing w:line="240" w:lineRule="auto"/>
    </w:pPr>
    <w:rPr>
      <w:sz w:val="20"/>
      <w:szCs w:val="20"/>
    </w:rPr>
  </w:style>
  <w:style w:type="character" w:styleId="TextodecomentrioChar" w:customStyle="1">
    <w:name w:val="Texto de comentário Char"/>
    <w:basedOn w:val="Fontepargpadro"/>
    <w:link w:val="Textodecomentrio"/>
    <w:semiHidden/>
    <w:rsid w:val="001D75CD"/>
    <w:rPr>
      <w:sz w:val="20"/>
      <w:szCs w:val="20"/>
    </w:rPr>
  </w:style>
  <w:style w:type="paragraph" w:styleId="Assuntodocomentrio">
    <w:name w:val="annotation subject"/>
    <w:basedOn w:val="Textodecomentrio"/>
    <w:next w:val="Textodecomentrio"/>
    <w:link w:val="AssuntodocomentrioChar"/>
    <w:semiHidden/>
    <w:unhideWhenUsed/>
    <w:rsid w:val="001D75CD"/>
    <w:rPr>
      <w:b/>
      <w:bCs/>
    </w:rPr>
  </w:style>
  <w:style w:type="character" w:styleId="AssuntodocomentrioChar" w:customStyle="1">
    <w:name w:val="Assunto do comentário Char"/>
    <w:basedOn w:val="TextodecomentrioChar"/>
    <w:link w:val="Assuntodocomentrio"/>
    <w:semiHidden/>
    <w:rsid w:val="001D75CD"/>
    <w:rPr>
      <w:b/>
      <w:bCs/>
      <w:sz w:val="20"/>
      <w:szCs w:val="20"/>
    </w:rPr>
  </w:style>
  <w:style w:type="character" w:styleId="Ttulo1Char" w:customStyle="1">
    <w:name w:val="Título 1 Char"/>
    <w:basedOn w:val="Fontepargpadro"/>
    <w:link w:val="Ttulo1"/>
    <w:rsid w:val="00641921"/>
    <w:rPr>
      <w:rFonts w:ascii="Arial" w:hAnsi="Arial" w:eastAsia="Times New Roman" w:cs="Times New Roman"/>
      <w:b/>
      <w:snapToGrid w:val="0"/>
      <w:sz w:val="24"/>
      <w:szCs w:val="20"/>
      <w:lang w:eastAsia="pt-BR"/>
    </w:rPr>
  </w:style>
  <w:style w:type="character" w:styleId="Ttulo7Char" w:customStyle="1">
    <w:name w:val="Título 7 Char"/>
    <w:basedOn w:val="Fontepargpadro"/>
    <w:link w:val="Ttulo7"/>
    <w:rsid w:val="00641921"/>
    <w:rPr>
      <w:rFonts w:ascii="Times New Roman" w:hAnsi="Times New Roman" w:eastAsia="Times New Roman" w:cs="Times New Roman"/>
      <w:b/>
      <w:bCs/>
      <w:snapToGrid w:val="0"/>
      <w:sz w:val="24"/>
      <w:szCs w:val="20"/>
      <w:lang w:eastAsia="pt-BR"/>
    </w:rPr>
  </w:style>
  <w:style w:type="character" w:styleId="Ttulo2Char" w:customStyle="1">
    <w:name w:val="Título 2 Char"/>
    <w:basedOn w:val="Fontepargpadro"/>
    <w:link w:val="Ttulo2"/>
    <w:rsid w:val="008A44D2"/>
    <w:rPr>
      <w:rFonts w:ascii="Times New Roman" w:hAnsi="Times New Roman" w:eastAsia="Times New Roman" w:cs="Times New Roman"/>
      <w:b/>
      <w:snapToGrid w:val="0"/>
      <w:sz w:val="24"/>
      <w:szCs w:val="20"/>
      <w:lang w:eastAsia="pt-BR"/>
    </w:rPr>
  </w:style>
  <w:style w:type="character" w:styleId="Ttulo3Char" w:customStyle="1">
    <w:name w:val="Título 3 Char"/>
    <w:basedOn w:val="Fontepargpadro"/>
    <w:link w:val="Ttulo3"/>
    <w:rsid w:val="008A44D2"/>
    <w:rPr>
      <w:rFonts w:ascii="Arial" w:hAnsi="Arial" w:eastAsia="Times New Roman" w:cs="Times New Roman"/>
      <w:snapToGrid w:val="0"/>
      <w:sz w:val="20"/>
      <w:szCs w:val="20"/>
      <w:u w:val="single"/>
      <w:lang w:eastAsia="pt-BR"/>
    </w:rPr>
  </w:style>
  <w:style w:type="character" w:styleId="Ttulo4Char" w:customStyle="1">
    <w:name w:val="Título 4 Char"/>
    <w:basedOn w:val="Fontepargpadro"/>
    <w:link w:val="Ttulo4"/>
    <w:rsid w:val="008A44D2"/>
    <w:rPr>
      <w:rFonts w:ascii="Arial" w:hAnsi="Arial" w:eastAsia="Times New Roman" w:cs="Times New Roman"/>
      <w:smallCaps/>
      <w:snapToGrid w:val="0"/>
      <w:sz w:val="24"/>
      <w:szCs w:val="20"/>
      <w:lang w:eastAsia="pt-BR"/>
    </w:rPr>
  </w:style>
  <w:style w:type="character" w:styleId="Ttulo5Char" w:customStyle="1">
    <w:name w:val="Título 5 Char"/>
    <w:basedOn w:val="Fontepargpadro"/>
    <w:link w:val="Ttulo5"/>
    <w:rsid w:val="008A44D2"/>
    <w:rPr>
      <w:rFonts w:ascii="Times New Roman" w:hAnsi="Times New Roman" w:eastAsia="Times New Roman" w:cs="Times New Roman"/>
      <w:snapToGrid w:val="0"/>
      <w:sz w:val="24"/>
      <w:szCs w:val="20"/>
      <w:lang w:eastAsia="pt-BR"/>
    </w:rPr>
  </w:style>
  <w:style w:type="character" w:styleId="Ttulo6Char" w:customStyle="1">
    <w:name w:val="Título 6 Char"/>
    <w:basedOn w:val="Fontepargpadro"/>
    <w:link w:val="Ttulo6"/>
    <w:rsid w:val="008A44D2"/>
    <w:rPr>
      <w:rFonts w:ascii="Times New Roman" w:hAnsi="Times New Roman" w:eastAsia="Times New Roman" w:cs="Times New Roman"/>
      <w:b/>
      <w:bCs/>
      <w:snapToGrid w:val="0"/>
      <w:sz w:val="24"/>
      <w:szCs w:val="20"/>
      <w:lang w:eastAsia="pt-BR"/>
    </w:rPr>
  </w:style>
  <w:style w:type="character" w:styleId="Ttulo8Char" w:customStyle="1">
    <w:name w:val="Título 8 Char"/>
    <w:basedOn w:val="Fontepargpadro"/>
    <w:link w:val="Ttulo8"/>
    <w:rsid w:val="008A44D2"/>
    <w:rPr>
      <w:rFonts w:ascii="Times New Roman" w:hAnsi="Times New Roman" w:eastAsia="Times New Roman" w:cs="Times New Roman"/>
      <w:b/>
      <w:bCs/>
      <w:snapToGrid w:val="0"/>
      <w:sz w:val="24"/>
      <w:szCs w:val="20"/>
      <w:lang w:eastAsia="pt-BR"/>
    </w:rPr>
  </w:style>
  <w:style w:type="character" w:styleId="Ttulo9Char" w:customStyle="1">
    <w:name w:val="Título 9 Char"/>
    <w:basedOn w:val="Fontepargpadro"/>
    <w:link w:val="Ttulo9"/>
    <w:rsid w:val="008A44D2"/>
    <w:rPr>
      <w:rFonts w:ascii="Times New Roman" w:hAnsi="Times New Roman" w:eastAsia="Times New Roman" w:cs="Times New Roman"/>
      <w:snapToGrid w:val="0"/>
      <w:sz w:val="24"/>
      <w:szCs w:val="20"/>
      <w:lang w:eastAsia="pt-BR"/>
    </w:rPr>
  </w:style>
  <w:style w:type="paragraph" w:styleId="Rodap">
    <w:name w:val="footer"/>
    <w:basedOn w:val="Normal"/>
    <w:link w:val="RodapChar"/>
    <w:uiPriority w:val="99"/>
    <w:rsid w:val="008A44D2"/>
    <w:pPr>
      <w:widowControl w:val="0"/>
      <w:tabs>
        <w:tab w:val="center" w:pos="4419"/>
        <w:tab w:val="right" w:pos="8838"/>
      </w:tabs>
      <w:spacing w:after="0" w:line="240" w:lineRule="auto"/>
      <w:jc w:val="both"/>
    </w:pPr>
    <w:rPr>
      <w:rFonts w:ascii="Times New Roman" w:hAnsi="Times New Roman" w:eastAsia="Times New Roman" w:cs="Times New Roman"/>
      <w:snapToGrid w:val="0"/>
      <w:szCs w:val="20"/>
      <w:lang w:eastAsia="pt-BR"/>
    </w:rPr>
  </w:style>
  <w:style w:type="character" w:styleId="RodapChar" w:customStyle="1">
    <w:name w:val="Rodapé Char"/>
    <w:basedOn w:val="Fontepargpadro"/>
    <w:link w:val="Rodap"/>
    <w:uiPriority w:val="99"/>
    <w:rsid w:val="008A44D2"/>
    <w:rPr>
      <w:rFonts w:ascii="Times New Roman" w:hAnsi="Times New Roman" w:eastAsia="Times New Roman" w:cs="Times New Roman"/>
      <w:snapToGrid w:val="0"/>
      <w:szCs w:val="20"/>
      <w:lang w:eastAsia="pt-BR"/>
    </w:rPr>
  </w:style>
  <w:style w:type="character" w:styleId="Nmerodepgina">
    <w:name w:val="page number"/>
    <w:basedOn w:val="Fontepargpadro"/>
    <w:rsid w:val="008A44D2"/>
  </w:style>
  <w:style w:type="paragraph" w:styleId="Textodenotaderodap">
    <w:name w:val="footnote text"/>
    <w:basedOn w:val="Normal"/>
    <w:link w:val="TextodenotaderodapChar"/>
    <w:semiHidden/>
    <w:rsid w:val="008A44D2"/>
    <w:pPr>
      <w:widowControl w:val="0"/>
      <w:spacing w:after="0" w:line="240" w:lineRule="auto"/>
    </w:pPr>
    <w:rPr>
      <w:rFonts w:ascii="Times New Roman" w:hAnsi="Times New Roman" w:eastAsia="Times New Roman" w:cs="Times New Roman"/>
      <w:snapToGrid w:val="0"/>
      <w:sz w:val="20"/>
      <w:szCs w:val="20"/>
      <w:lang w:val="x-none" w:eastAsia="x-none"/>
    </w:rPr>
  </w:style>
  <w:style w:type="character" w:styleId="TextodenotaderodapChar" w:customStyle="1">
    <w:name w:val="Texto de nota de rodapé Char"/>
    <w:basedOn w:val="Fontepargpadro"/>
    <w:link w:val="Textodenotaderodap"/>
    <w:semiHidden/>
    <w:rsid w:val="008A44D2"/>
    <w:rPr>
      <w:rFonts w:ascii="Times New Roman" w:hAnsi="Times New Roman" w:eastAsia="Times New Roman" w:cs="Times New Roman"/>
      <w:snapToGrid w:val="0"/>
      <w:sz w:val="20"/>
      <w:szCs w:val="20"/>
      <w:lang w:val="x-none" w:eastAsia="x-none"/>
    </w:rPr>
  </w:style>
  <w:style w:type="character" w:styleId="Refdenotaderodap">
    <w:name w:val="footnote reference"/>
    <w:semiHidden/>
    <w:rsid w:val="008A44D2"/>
    <w:rPr>
      <w:vertAlign w:val="superscript"/>
    </w:rPr>
  </w:style>
  <w:style w:type="paragraph" w:styleId="Recuodecorpodetexto">
    <w:name w:val="Body Text Indent"/>
    <w:basedOn w:val="Normal"/>
    <w:link w:val="RecuodecorpodetextoChar"/>
    <w:rsid w:val="008A44D2"/>
    <w:pPr>
      <w:widowControl w:val="0"/>
      <w:spacing w:after="0" w:line="240" w:lineRule="auto"/>
      <w:ind w:left="12" w:firstLine="696"/>
      <w:jc w:val="both"/>
    </w:pPr>
    <w:rPr>
      <w:rFonts w:ascii="Arial" w:hAnsi="Arial" w:eastAsia="Times New Roman" w:cs="Times New Roman"/>
      <w:snapToGrid w:val="0"/>
      <w:sz w:val="20"/>
      <w:szCs w:val="20"/>
      <w:lang w:eastAsia="pt-BR"/>
    </w:rPr>
  </w:style>
  <w:style w:type="character" w:styleId="RecuodecorpodetextoChar" w:customStyle="1">
    <w:name w:val="Recuo de corpo de texto Char"/>
    <w:basedOn w:val="Fontepargpadro"/>
    <w:link w:val="Recuodecorpodetexto"/>
    <w:rsid w:val="008A44D2"/>
    <w:rPr>
      <w:rFonts w:ascii="Arial" w:hAnsi="Arial" w:eastAsia="Times New Roman" w:cs="Times New Roman"/>
      <w:snapToGrid w:val="0"/>
      <w:sz w:val="20"/>
      <w:szCs w:val="20"/>
      <w:lang w:eastAsia="pt-BR"/>
    </w:rPr>
  </w:style>
  <w:style w:type="paragraph" w:styleId="Recuodecorpodetexto2">
    <w:name w:val="Body Text Indent 2"/>
    <w:basedOn w:val="Normal"/>
    <w:link w:val="Recuodecorpodetexto2Char"/>
    <w:rsid w:val="008A44D2"/>
    <w:pPr>
      <w:widowControl w:val="0"/>
      <w:spacing w:after="0" w:line="240" w:lineRule="auto"/>
      <w:ind w:left="2127" w:hanging="2127"/>
      <w:jc w:val="both"/>
    </w:pPr>
    <w:rPr>
      <w:rFonts w:ascii="Arial" w:hAnsi="Arial" w:eastAsia="Times New Roman" w:cs="Times New Roman"/>
      <w:snapToGrid w:val="0"/>
      <w:sz w:val="20"/>
      <w:szCs w:val="20"/>
      <w:lang w:eastAsia="pt-BR"/>
    </w:rPr>
  </w:style>
  <w:style w:type="character" w:styleId="Recuodecorpodetexto2Char" w:customStyle="1">
    <w:name w:val="Recuo de corpo de texto 2 Char"/>
    <w:basedOn w:val="Fontepargpadro"/>
    <w:link w:val="Recuodecorpodetexto2"/>
    <w:rsid w:val="008A44D2"/>
    <w:rPr>
      <w:rFonts w:ascii="Arial" w:hAnsi="Arial" w:eastAsia="Times New Roman" w:cs="Times New Roman"/>
      <w:snapToGrid w:val="0"/>
      <w:sz w:val="20"/>
      <w:szCs w:val="20"/>
      <w:lang w:eastAsia="pt-BR"/>
    </w:rPr>
  </w:style>
  <w:style w:type="paragraph" w:styleId="Recuodecorpodetexto3">
    <w:name w:val="Body Text Indent 3"/>
    <w:basedOn w:val="Normal"/>
    <w:link w:val="Recuodecorpodetexto3Char"/>
    <w:rsid w:val="008A44D2"/>
    <w:pPr>
      <w:widowControl w:val="0"/>
      <w:spacing w:after="0" w:line="240" w:lineRule="auto"/>
      <w:ind w:firstLine="1418"/>
      <w:jc w:val="both"/>
    </w:pPr>
    <w:rPr>
      <w:rFonts w:ascii="Arial" w:hAnsi="Arial" w:eastAsia="Times New Roman" w:cs="Times New Roman"/>
      <w:snapToGrid w:val="0"/>
      <w:sz w:val="20"/>
      <w:szCs w:val="20"/>
      <w:lang w:eastAsia="pt-BR"/>
    </w:rPr>
  </w:style>
  <w:style w:type="character" w:styleId="Recuodecorpodetexto3Char" w:customStyle="1">
    <w:name w:val="Recuo de corpo de texto 3 Char"/>
    <w:basedOn w:val="Fontepargpadro"/>
    <w:link w:val="Recuodecorpodetexto3"/>
    <w:rsid w:val="008A44D2"/>
    <w:rPr>
      <w:rFonts w:ascii="Arial" w:hAnsi="Arial" w:eastAsia="Times New Roman" w:cs="Times New Roman"/>
      <w:snapToGrid w:val="0"/>
      <w:sz w:val="20"/>
      <w:szCs w:val="20"/>
      <w:lang w:eastAsia="pt-BR"/>
    </w:rPr>
  </w:style>
  <w:style w:type="paragraph" w:styleId="Cabealho">
    <w:name w:val="header"/>
    <w:basedOn w:val="Normal"/>
    <w:link w:val="CabealhoChar"/>
    <w:uiPriority w:val="99"/>
    <w:rsid w:val="008A44D2"/>
    <w:pPr>
      <w:widowControl w:val="0"/>
      <w:tabs>
        <w:tab w:val="center" w:pos="4419"/>
        <w:tab w:val="right" w:pos="8838"/>
      </w:tabs>
      <w:spacing w:after="0" w:line="240" w:lineRule="auto"/>
    </w:pPr>
    <w:rPr>
      <w:rFonts w:ascii="Times New Roman" w:hAnsi="Times New Roman" w:eastAsia="Times New Roman" w:cs="Times New Roman"/>
      <w:snapToGrid w:val="0"/>
      <w:sz w:val="20"/>
      <w:szCs w:val="20"/>
      <w:lang w:eastAsia="pt-BR"/>
    </w:rPr>
  </w:style>
  <w:style w:type="character" w:styleId="CabealhoChar" w:customStyle="1">
    <w:name w:val="Cabeçalho Char"/>
    <w:basedOn w:val="Fontepargpadro"/>
    <w:link w:val="Cabealho"/>
    <w:uiPriority w:val="99"/>
    <w:rsid w:val="008A44D2"/>
    <w:rPr>
      <w:rFonts w:ascii="Times New Roman" w:hAnsi="Times New Roman" w:eastAsia="Times New Roman" w:cs="Times New Roman"/>
      <w:snapToGrid w:val="0"/>
      <w:sz w:val="20"/>
      <w:szCs w:val="20"/>
      <w:lang w:eastAsia="pt-BR"/>
    </w:rPr>
  </w:style>
  <w:style w:type="paragraph" w:styleId="Corpodetexto2">
    <w:name w:val="Body Text 2"/>
    <w:basedOn w:val="Normal"/>
    <w:link w:val="Corpodetexto2Char"/>
    <w:rsid w:val="008A44D2"/>
    <w:pPr>
      <w:widowControl w:val="0"/>
      <w:pBdr>
        <w:top w:val="single" w:color="auto" w:sz="6" w:space="1"/>
        <w:left w:val="single" w:color="auto" w:sz="6" w:space="1"/>
        <w:bottom w:val="single" w:color="auto" w:sz="6" w:space="1"/>
        <w:right w:val="single" w:color="auto" w:sz="6" w:space="1"/>
      </w:pBdr>
      <w:spacing w:after="0" w:line="240" w:lineRule="auto"/>
      <w:jc w:val="both"/>
    </w:pPr>
    <w:rPr>
      <w:rFonts w:ascii="Times New Roman" w:hAnsi="Times New Roman" w:eastAsia="Times New Roman" w:cs="Times New Roman"/>
      <w:b/>
      <w:bCs/>
      <w:snapToGrid w:val="0"/>
      <w:sz w:val="24"/>
      <w:szCs w:val="20"/>
      <w:lang w:eastAsia="pt-BR"/>
    </w:rPr>
  </w:style>
  <w:style w:type="character" w:styleId="Corpodetexto2Char" w:customStyle="1">
    <w:name w:val="Corpo de texto 2 Char"/>
    <w:basedOn w:val="Fontepargpadro"/>
    <w:link w:val="Corpodetexto2"/>
    <w:rsid w:val="008A44D2"/>
    <w:rPr>
      <w:rFonts w:ascii="Times New Roman" w:hAnsi="Times New Roman" w:eastAsia="Times New Roman" w:cs="Times New Roman"/>
      <w:b/>
      <w:bCs/>
      <w:snapToGrid w:val="0"/>
      <w:sz w:val="24"/>
      <w:szCs w:val="20"/>
      <w:lang w:eastAsia="pt-BR"/>
    </w:rPr>
  </w:style>
  <w:style w:type="character" w:styleId="HiperlinkVisitado">
    <w:name w:val="FollowedHyperlink"/>
    <w:rsid w:val="008A44D2"/>
    <w:rPr>
      <w:color w:val="800080"/>
      <w:u w:val="single"/>
    </w:rPr>
  </w:style>
  <w:style w:type="paragraph" w:styleId="Corpodetexto3">
    <w:name w:val="Body Text 3"/>
    <w:basedOn w:val="Normal"/>
    <w:link w:val="Corpodetexto3Char"/>
    <w:rsid w:val="008A44D2"/>
    <w:pPr>
      <w:widowControl w:val="0"/>
      <w:spacing w:after="0" w:line="240" w:lineRule="auto"/>
      <w:jc w:val="both"/>
    </w:pPr>
    <w:rPr>
      <w:rFonts w:ascii="Times New Roman" w:hAnsi="Times New Roman" w:eastAsia="Times New Roman" w:cs="Times New Roman"/>
      <w:snapToGrid w:val="0"/>
      <w:sz w:val="24"/>
      <w:szCs w:val="20"/>
      <w:lang w:eastAsia="pt-BR"/>
    </w:rPr>
  </w:style>
  <w:style w:type="character" w:styleId="Corpodetexto3Char" w:customStyle="1">
    <w:name w:val="Corpo de texto 3 Char"/>
    <w:basedOn w:val="Fontepargpadro"/>
    <w:link w:val="Corpodetexto3"/>
    <w:rsid w:val="008A44D2"/>
    <w:rPr>
      <w:rFonts w:ascii="Times New Roman" w:hAnsi="Times New Roman" w:eastAsia="Times New Roman" w:cs="Times New Roman"/>
      <w:snapToGrid w:val="0"/>
      <w:sz w:val="24"/>
      <w:szCs w:val="20"/>
      <w:lang w:eastAsia="pt-BR"/>
    </w:rPr>
  </w:style>
  <w:style w:type="paragraph" w:styleId="Estilo1" w:customStyle="1">
    <w:name w:val="Estilo1"/>
    <w:basedOn w:val="Recuonormal"/>
    <w:rsid w:val="008A44D2"/>
    <w:pPr>
      <w:widowControl/>
      <w:ind w:left="0"/>
      <w:jc w:val="both"/>
    </w:pPr>
    <w:rPr>
      <w:rFonts w:ascii="Univers (WN)" w:hAnsi="Univers (WN)"/>
      <w:snapToGrid/>
    </w:rPr>
  </w:style>
  <w:style w:type="paragraph" w:styleId="Recuonormal">
    <w:name w:val="Normal Indent"/>
    <w:basedOn w:val="Normal"/>
    <w:rsid w:val="008A44D2"/>
    <w:pPr>
      <w:widowControl w:val="0"/>
      <w:spacing w:after="0" w:line="240" w:lineRule="auto"/>
      <w:ind w:left="708"/>
    </w:pPr>
    <w:rPr>
      <w:rFonts w:ascii="Times New Roman" w:hAnsi="Times New Roman" w:eastAsia="Times New Roman" w:cs="Times New Roman"/>
      <w:snapToGrid w:val="0"/>
      <w:sz w:val="20"/>
      <w:szCs w:val="20"/>
      <w:lang w:eastAsia="pt-BR"/>
    </w:rPr>
  </w:style>
  <w:style w:type="paragraph" w:styleId="Normalalternativo" w:customStyle="1">
    <w:name w:val="Normal alternativo"/>
    <w:basedOn w:val="Normal"/>
    <w:rsid w:val="008A44D2"/>
    <w:pPr>
      <w:numPr>
        <w:numId w:val="6"/>
      </w:numPr>
      <w:spacing w:after="0" w:line="360" w:lineRule="auto"/>
      <w:jc w:val="both"/>
    </w:pPr>
    <w:rPr>
      <w:rFonts w:ascii="Times New Roman" w:hAnsi="Times New Roman" w:eastAsia="Times New Roman" w:cs="Times New Roman"/>
      <w:sz w:val="24"/>
      <w:szCs w:val="20"/>
      <w:lang w:eastAsia="pt-BR"/>
    </w:rPr>
  </w:style>
  <w:style w:type="paragraph" w:styleId="NormalWeb">
    <w:name w:val="Normal (Web)"/>
    <w:basedOn w:val="Normal"/>
    <w:uiPriority w:val="99"/>
    <w:rsid w:val="008A44D2"/>
    <w:pPr>
      <w:spacing w:before="100" w:beforeAutospacing="1" w:after="100" w:afterAutospacing="1" w:line="240" w:lineRule="auto"/>
    </w:pPr>
    <w:rPr>
      <w:rFonts w:ascii="Times New Roman" w:hAnsi="Times New Roman" w:eastAsia="Times New Roman" w:cs="Times New Roman"/>
      <w:sz w:val="24"/>
      <w:szCs w:val="24"/>
      <w:lang w:eastAsia="pt-BR"/>
    </w:rPr>
  </w:style>
  <w:style w:type="paragraph" w:styleId="Sumrio1">
    <w:name w:val="toc 1"/>
    <w:basedOn w:val="Normal"/>
    <w:next w:val="Normal"/>
    <w:autoRedefine/>
    <w:uiPriority w:val="39"/>
    <w:rsid w:val="008A44D2"/>
    <w:pPr>
      <w:widowControl w:val="0"/>
      <w:tabs>
        <w:tab w:val="right" w:leader="dot" w:pos="10083"/>
      </w:tabs>
      <w:spacing w:after="0" w:line="480" w:lineRule="auto"/>
    </w:pPr>
    <w:rPr>
      <w:rFonts w:ascii="Times New Roman" w:hAnsi="Times New Roman" w:eastAsia="Times New Roman" w:cs="Times New Roman"/>
      <w:snapToGrid w:val="0"/>
      <w:sz w:val="20"/>
      <w:szCs w:val="20"/>
      <w:lang w:eastAsia="pt-BR"/>
    </w:rPr>
  </w:style>
  <w:style w:type="paragraph" w:styleId="CharChar1CharCharCharCharCharCharCharCharCharCharCharChar" w:customStyle="1">
    <w:name w:val="Char Char1 Char Char Char Char Char Char Char Char Char Char Char Char"/>
    <w:basedOn w:val="Normal"/>
    <w:next w:val="Normal"/>
    <w:semiHidden/>
    <w:rsid w:val="008A44D2"/>
    <w:pPr>
      <w:spacing w:after="160" w:line="240" w:lineRule="exact"/>
    </w:pPr>
    <w:rPr>
      <w:rFonts w:ascii="Arial" w:hAnsi="Arial" w:eastAsia="Times New Roman" w:cs="Arial"/>
      <w:sz w:val="20"/>
      <w:szCs w:val="20"/>
      <w:lang w:val="en-US"/>
    </w:rPr>
  </w:style>
  <w:style w:type="paragraph" w:styleId="Sumrio8">
    <w:name w:val="toc 8"/>
    <w:basedOn w:val="Normal"/>
    <w:next w:val="Normal"/>
    <w:autoRedefine/>
    <w:semiHidden/>
    <w:rsid w:val="008A44D2"/>
    <w:pPr>
      <w:widowControl w:val="0"/>
      <w:spacing w:after="0" w:line="240" w:lineRule="auto"/>
      <w:ind w:left="1400"/>
    </w:pPr>
    <w:rPr>
      <w:rFonts w:ascii="Times New Roman" w:hAnsi="Times New Roman" w:eastAsia="Times New Roman" w:cs="Times New Roman"/>
      <w:snapToGrid w:val="0"/>
      <w:sz w:val="20"/>
      <w:szCs w:val="20"/>
      <w:lang w:eastAsia="pt-BR"/>
    </w:rPr>
  </w:style>
  <w:style w:type="paragraph" w:styleId="CharChar4" w:customStyle="1">
    <w:name w:val="Char Char4"/>
    <w:basedOn w:val="Normal"/>
    <w:next w:val="Normal"/>
    <w:semiHidden/>
    <w:rsid w:val="008A44D2"/>
    <w:pPr>
      <w:spacing w:after="160" w:line="240" w:lineRule="exact"/>
    </w:pPr>
    <w:rPr>
      <w:rFonts w:ascii="Arial" w:hAnsi="Arial" w:eastAsia="Times New Roman" w:cs="Arial"/>
      <w:sz w:val="20"/>
      <w:szCs w:val="20"/>
      <w:lang w:val="en-US"/>
    </w:rPr>
  </w:style>
  <w:style w:type="character" w:styleId="CharChar2" w:customStyle="1">
    <w:name w:val="Char Char2"/>
    <w:semiHidden/>
    <w:rsid w:val="008A44D2"/>
    <w:rPr>
      <w:snapToGrid w:val="0"/>
    </w:rPr>
  </w:style>
  <w:style w:type="character" w:styleId="nfaseSutil">
    <w:name w:val="Subtle Emphasis"/>
    <w:uiPriority w:val="19"/>
    <w:qFormat/>
    <w:rsid w:val="008A44D2"/>
    <w:rPr>
      <w:i/>
      <w:iCs/>
      <w:color w:val="808080"/>
    </w:rPr>
  </w:style>
  <w:style w:type="paragraph" w:styleId="Sumrio2">
    <w:name w:val="toc 2"/>
    <w:basedOn w:val="Normal"/>
    <w:next w:val="Normal"/>
    <w:autoRedefine/>
    <w:uiPriority w:val="39"/>
    <w:unhideWhenUsed/>
    <w:rsid w:val="008A44D2"/>
    <w:pPr>
      <w:widowControl w:val="0"/>
      <w:spacing w:after="0" w:line="240" w:lineRule="auto"/>
      <w:ind w:left="200"/>
    </w:pPr>
    <w:rPr>
      <w:rFonts w:ascii="Times New Roman" w:hAnsi="Times New Roman" w:eastAsia="Times New Roman" w:cs="Times New Roman"/>
      <w:snapToGrid w:val="0"/>
      <w:sz w:val="20"/>
      <w:szCs w:val="20"/>
      <w:lang w:eastAsia="pt-BR"/>
    </w:rPr>
  </w:style>
  <w:style w:type="character" w:styleId="Forte">
    <w:name w:val="Strong"/>
    <w:basedOn w:val="Fontepargpadro"/>
    <w:uiPriority w:val="22"/>
    <w:qFormat/>
    <w:rsid w:val="00210FD4"/>
    <w:rPr>
      <w:b/>
      <w:bCs/>
    </w:rPr>
  </w:style>
  <w:style w:type="character" w:styleId="MenoPendente">
    <w:name w:val="Unresolved Mention"/>
    <w:basedOn w:val="Fontepargpadro"/>
    <w:uiPriority w:val="99"/>
    <w:semiHidden/>
    <w:unhideWhenUsed/>
    <w:rsid w:val="000034C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7067318">
      <w:bodyDiv w:val="1"/>
      <w:marLeft w:val="0"/>
      <w:marRight w:val="0"/>
      <w:marTop w:val="0"/>
      <w:marBottom w:val="0"/>
      <w:divBdr>
        <w:top w:val="none" w:sz="0" w:space="0" w:color="auto"/>
        <w:left w:val="none" w:sz="0" w:space="0" w:color="auto"/>
        <w:bottom w:val="none" w:sz="0" w:space="0" w:color="auto"/>
        <w:right w:val="none" w:sz="0" w:space="0" w:color="auto"/>
      </w:divBdr>
    </w:div>
    <w:div w:id="236139428">
      <w:bodyDiv w:val="1"/>
      <w:marLeft w:val="0"/>
      <w:marRight w:val="0"/>
      <w:marTop w:val="0"/>
      <w:marBottom w:val="0"/>
      <w:divBdr>
        <w:top w:val="none" w:sz="0" w:space="0" w:color="auto"/>
        <w:left w:val="none" w:sz="0" w:space="0" w:color="auto"/>
        <w:bottom w:val="none" w:sz="0" w:space="0" w:color="auto"/>
        <w:right w:val="none" w:sz="0" w:space="0" w:color="auto"/>
      </w:divBdr>
    </w:div>
    <w:div w:id="275065327">
      <w:bodyDiv w:val="1"/>
      <w:marLeft w:val="0"/>
      <w:marRight w:val="0"/>
      <w:marTop w:val="0"/>
      <w:marBottom w:val="0"/>
      <w:divBdr>
        <w:top w:val="none" w:sz="0" w:space="0" w:color="auto"/>
        <w:left w:val="none" w:sz="0" w:space="0" w:color="auto"/>
        <w:bottom w:val="none" w:sz="0" w:space="0" w:color="auto"/>
        <w:right w:val="none" w:sz="0" w:space="0" w:color="auto"/>
      </w:divBdr>
    </w:div>
    <w:div w:id="421729163">
      <w:bodyDiv w:val="1"/>
      <w:marLeft w:val="0"/>
      <w:marRight w:val="0"/>
      <w:marTop w:val="0"/>
      <w:marBottom w:val="0"/>
      <w:divBdr>
        <w:top w:val="none" w:sz="0" w:space="0" w:color="auto"/>
        <w:left w:val="none" w:sz="0" w:space="0" w:color="auto"/>
        <w:bottom w:val="none" w:sz="0" w:space="0" w:color="auto"/>
        <w:right w:val="none" w:sz="0" w:space="0" w:color="auto"/>
      </w:divBdr>
    </w:div>
    <w:div w:id="866799259">
      <w:bodyDiv w:val="1"/>
      <w:marLeft w:val="0"/>
      <w:marRight w:val="0"/>
      <w:marTop w:val="0"/>
      <w:marBottom w:val="0"/>
      <w:divBdr>
        <w:top w:val="none" w:sz="0" w:space="0" w:color="auto"/>
        <w:left w:val="none" w:sz="0" w:space="0" w:color="auto"/>
        <w:bottom w:val="none" w:sz="0" w:space="0" w:color="auto"/>
        <w:right w:val="none" w:sz="0" w:space="0" w:color="auto"/>
      </w:divBdr>
      <w:divsChild>
        <w:div w:id="681472463">
          <w:marLeft w:val="0"/>
          <w:marRight w:val="0"/>
          <w:marTop w:val="0"/>
          <w:marBottom w:val="0"/>
          <w:divBdr>
            <w:top w:val="none" w:sz="0" w:space="0" w:color="auto"/>
            <w:left w:val="none" w:sz="0" w:space="0" w:color="auto"/>
            <w:bottom w:val="none" w:sz="0" w:space="0" w:color="auto"/>
            <w:right w:val="none" w:sz="0" w:space="0" w:color="auto"/>
          </w:divBdr>
          <w:divsChild>
            <w:div w:id="1545360995">
              <w:marLeft w:val="0"/>
              <w:marRight w:val="0"/>
              <w:marTop w:val="0"/>
              <w:marBottom w:val="0"/>
              <w:divBdr>
                <w:top w:val="none" w:sz="0" w:space="0" w:color="auto"/>
                <w:left w:val="none" w:sz="0" w:space="0" w:color="auto"/>
                <w:bottom w:val="none" w:sz="0" w:space="0" w:color="auto"/>
                <w:right w:val="none" w:sz="0" w:space="0" w:color="auto"/>
              </w:divBdr>
              <w:divsChild>
                <w:div w:id="559748847">
                  <w:marLeft w:val="0"/>
                  <w:marRight w:val="0"/>
                  <w:marTop w:val="0"/>
                  <w:marBottom w:val="0"/>
                  <w:divBdr>
                    <w:top w:val="none" w:sz="0" w:space="0" w:color="auto"/>
                    <w:left w:val="none" w:sz="0" w:space="0" w:color="auto"/>
                    <w:bottom w:val="none" w:sz="0" w:space="0" w:color="auto"/>
                    <w:right w:val="none" w:sz="0" w:space="0" w:color="auto"/>
                  </w:divBdr>
                  <w:divsChild>
                    <w:div w:id="387805393">
                      <w:marLeft w:val="0"/>
                      <w:marRight w:val="0"/>
                      <w:marTop w:val="0"/>
                      <w:marBottom w:val="0"/>
                      <w:divBdr>
                        <w:top w:val="none" w:sz="0" w:space="0" w:color="auto"/>
                        <w:left w:val="none" w:sz="0" w:space="0" w:color="auto"/>
                        <w:bottom w:val="none" w:sz="0" w:space="0" w:color="auto"/>
                        <w:right w:val="none" w:sz="0" w:space="0" w:color="auto"/>
                      </w:divBdr>
                      <w:divsChild>
                        <w:div w:id="438451882">
                          <w:marLeft w:val="0"/>
                          <w:marRight w:val="0"/>
                          <w:marTop w:val="0"/>
                          <w:marBottom w:val="0"/>
                          <w:divBdr>
                            <w:top w:val="none" w:sz="0" w:space="0" w:color="auto"/>
                            <w:left w:val="none" w:sz="0" w:space="0" w:color="auto"/>
                            <w:bottom w:val="none" w:sz="0" w:space="0" w:color="auto"/>
                            <w:right w:val="none" w:sz="0" w:space="0" w:color="auto"/>
                          </w:divBdr>
                          <w:divsChild>
                            <w:div w:id="2131043414">
                              <w:marLeft w:val="0"/>
                              <w:marRight w:val="0"/>
                              <w:marTop w:val="0"/>
                              <w:marBottom w:val="0"/>
                              <w:divBdr>
                                <w:top w:val="none" w:sz="0" w:space="0" w:color="auto"/>
                                <w:left w:val="none" w:sz="0" w:space="0" w:color="auto"/>
                                <w:bottom w:val="none" w:sz="0" w:space="0" w:color="auto"/>
                                <w:right w:val="none" w:sz="0" w:space="0" w:color="auto"/>
                              </w:divBdr>
                              <w:divsChild>
                                <w:div w:id="1116564801">
                                  <w:marLeft w:val="0"/>
                                  <w:marRight w:val="0"/>
                                  <w:marTop w:val="0"/>
                                  <w:marBottom w:val="0"/>
                                  <w:divBdr>
                                    <w:top w:val="none" w:sz="0" w:space="0" w:color="auto"/>
                                    <w:left w:val="none" w:sz="0" w:space="0" w:color="auto"/>
                                    <w:bottom w:val="none" w:sz="0" w:space="0" w:color="auto"/>
                                    <w:right w:val="none" w:sz="0" w:space="0" w:color="auto"/>
                                  </w:divBdr>
                                  <w:divsChild>
                                    <w:div w:id="927273617">
                                      <w:marLeft w:val="0"/>
                                      <w:marRight w:val="0"/>
                                      <w:marTop w:val="0"/>
                                      <w:marBottom w:val="0"/>
                                      <w:divBdr>
                                        <w:top w:val="none" w:sz="0" w:space="0" w:color="auto"/>
                                        <w:left w:val="none" w:sz="0" w:space="0" w:color="auto"/>
                                        <w:bottom w:val="none" w:sz="0" w:space="0" w:color="auto"/>
                                        <w:right w:val="none" w:sz="0" w:space="0" w:color="auto"/>
                                      </w:divBdr>
                                      <w:divsChild>
                                        <w:div w:id="1623071677">
                                          <w:marLeft w:val="0"/>
                                          <w:marRight w:val="0"/>
                                          <w:marTop w:val="0"/>
                                          <w:marBottom w:val="0"/>
                                          <w:divBdr>
                                            <w:top w:val="none" w:sz="0" w:space="0" w:color="auto"/>
                                            <w:left w:val="none" w:sz="0" w:space="0" w:color="auto"/>
                                            <w:bottom w:val="none" w:sz="0" w:space="0" w:color="auto"/>
                                            <w:right w:val="none" w:sz="0" w:space="0" w:color="auto"/>
                                          </w:divBdr>
                                          <w:divsChild>
                                            <w:div w:id="1187256414">
                                              <w:marLeft w:val="0"/>
                                              <w:marRight w:val="0"/>
                                              <w:marTop w:val="0"/>
                                              <w:marBottom w:val="0"/>
                                              <w:divBdr>
                                                <w:top w:val="none" w:sz="0" w:space="0" w:color="auto"/>
                                                <w:left w:val="none" w:sz="0" w:space="0" w:color="auto"/>
                                                <w:bottom w:val="none" w:sz="0" w:space="0" w:color="auto"/>
                                                <w:right w:val="none" w:sz="0" w:space="0" w:color="auto"/>
                                              </w:divBdr>
                                              <w:divsChild>
                                                <w:div w:id="1673600130">
                                                  <w:marLeft w:val="0"/>
                                                  <w:marRight w:val="0"/>
                                                  <w:marTop w:val="0"/>
                                                  <w:marBottom w:val="0"/>
                                                  <w:divBdr>
                                                    <w:top w:val="none" w:sz="0" w:space="0" w:color="auto"/>
                                                    <w:left w:val="none" w:sz="0" w:space="0" w:color="auto"/>
                                                    <w:bottom w:val="none" w:sz="0" w:space="0" w:color="auto"/>
                                                    <w:right w:val="none" w:sz="0" w:space="0" w:color="auto"/>
                                                  </w:divBdr>
                                                  <w:divsChild>
                                                    <w:div w:id="473110879">
                                                      <w:marLeft w:val="0"/>
                                                      <w:marRight w:val="0"/>
                                                      <w:marTop w:val="0"/>
                                                      <w:marBottom w:val="0"/>
                                                      <w:divBdr>
                                                        <w:top w:val="none" w:sz="0" w:space="0" w:color="auto"/>
                                                        <w:left w:val="none" w:sz="0" w:space="0" w:color="auto"/>
                                                        <w:bottom w:val="none" w:sz="0" w:space="0" w:color="auto"/>
                                                        <w:right w:val="none" w:sz="0" w:space="0" w:color="auto"/>
                                                      </w:divBdr>
                                                      <w:divsChild>
                                                        <w:div w:id="1373652424">
                                                          <w:marLeft w:val="0"/>
                                                          <w:marRight w:val="0"/>
                                                          <w:marTop w:val="0"/>
                                                          <w:marBottom w:val="0"/>
                                                          <w:divBdr>
                                                            <w:top w:val="none" w:sz="0" w:space="0" w:color="auto"/>
                                                            <w:left w:val="none" w:sz="0" w:space="0" w:color="auto"/>
                                                            <w:bottom w:val="none" w:sz="0" w:space="0" w:color="auto"/>
                                                            <w:right w:val="none" w:sz="0" w:space="0" w:color="auto"/>
                                                          </w:divBdr>
                                                          <w:divsChild>
                                                            <w:div w:id="2031179664">
                                                              <w:marLeft w:val="0"/>
                                                              <w:marRight w:val="0"/>
                                                              <w:marTop w:val="0"/>
                                                              <w:marBottom w:val="0"/>
                                                              <w:divBdr>
                                                                <w:top w:val="none" w:sz="0" w:space="0" w:color="auto"/>
                                                                <w:left w:val="none" w:sz="0" w:space="0" w:color="auto"/>
                                                                <w:bottom w:val="none" w:sz="0" w:space="0" w:color="auto"/>
                                                                <w:right w:val="none" w:sz="0" w:space="0" w:color="auto"/>
                                                              </w:divBdr>
                                                              <w:divsChild>
                                                                <w:div w:id="1486121808">
                                                                  <w:marLeft w:val="0"/>
                                                                  <w:marRight w:val="0"/>
                                                                  <w:marTop w:val="0"/>
                                                                  <w:marBottom w:val="0"/>
                                                                  <w:divBdr>
                                                                    <w:top w:val="none" w:sz="0" w:space="0" w:color="auto"/>
                                                                    <w:left w:val="none" w:sz="0" w:space="0" w:color="auto"/>
                                                                    <w:bottom w:val="none" w:sz="0" w:space="0" w:color="auto"/>
                                                                    <w:right w:val="none" w:sz="0" w:space="0" w:color="auto"/>
                                                                  </w:divBdr>
                                                                  <w:divsChild>
                                                                    <w:div w:id="2072078139">
                                                                      <w:marLeft w:val="0"/>
                                                                      <w:marRight w:val="0"/>
                                                                      <w:marTop w:val="0"/>
                                                                      <w:marBottom w:val="0"/>
                                                                      <w:divBdr>
                                                                        <w:top w:val="none" w:sz="0" w:space="0" w:color="auto"/>
                                                                        <w:left w:val="none" w:sz="0" w:space="0" w:color="auto"/>
                                                                        <w:bottom w:val="none" w:sz="0" w:space="0" w:color="auto"/>
                                                                        <w:right w:val="none" w:sz="0" w:space="0" w:color="auto"/>
                                                                      </w:divBdr>
                                                                      <w:divsChild>
                                                                        <w:div w:id="2007241853">
                                                                          <w:marLeft w:val="0"/>
                                                                          <w:marRight w:val="0"/>
                                                                          <w:marTop w:val="0"/>
                                                                          <w:marBottom w:val="0"/>
                                                                          <w:divBdr>
                                                                            <w:top w:val="none" w:sz="0" w:space="0" w:color="auto"/>
                                                                            <w:left w:val="none" w:sz="0" w:space="0" w:color="auto"/>
                                                                            <w:bottom w:val="none" w:sz="0" w:space="0" w:color="auto"/>
                                                                            <w:right w:val="none" w:sz="0" w:space="0" w:color="auto"/>
                                                                          </w:divBdr>
                                                                          <w:divsChild>
                                                                            <w:div w:id="537280813">
                                                                              <w:marLeft w:val="0"/>
                                                                              <w:marRight w:val="0"/>
                                                                              <w:marTop w:val="0"/>
                                                                              <w:marBottom w:val="0"/>
                                                                              <w:divBdr>
                                                                                <w:top w:val="none" w:sz="0" w:space="0" w:color="auto"/>
                                                                                <w:left w:val="none" w:sz="0" w:space="0" w:color="auto"/>
                                                                                <w:bottom w:val="none" w:sz="0" w:space="0" w:color="auto"/>
                                                                                <w:right w:val="none" w:sz="0" w:space="0" w:color="auto"/>
                                                                              </w:divBdr>
                                                                              <w:divsChild>
                                                                                <w:div w:id="162360982">
                                                                                  <w:marLeft w:val="0"/>
                                                                                  <w:marRight w:val="0"/>
                                                                                  <w:marTop w:val="0"/>
                                                                                  <w:marBottom w:val="0"/>
                                                                                  <w:divBdr>
                                                                                    <w:top w:val="none" w:sz="0" w:space="0" w:color="auto"/>
                                                                                    <w:left w:val="none" w:sz="0" w:space="0" w:color="auto"/>
                                                                                    <w:bottom w:val="none" w:sz="0" w:space="0" w:color="auto"/>
                                                                                    <w:right w:val="none" w:sz="0" w:space="0" w:color="auto"/>
                                                                                  </w:divBdr>
                                                                                  <w:divsChild>
                                                                                    <w:div w:id="350841343">
                                                                                      <w:marLeft w:val="0"/>
                                                                                      <w:marRight w:val="0"/>
                                                                                      <w:marTop w:val="0"/>
                                                                                      <w:marBottom w:val="0"/>
                                                                                      <w:divBdr>
                                                                                        <w:top w:val="none" w:sz="0" w:space="0" w:color="auto"/>
                                                                                        <w:left w:val="none" w:sz="0" w:space="0" w:color="auto"/>
                                                                                        <w:bottom w:val="none" w:sz="0" w:space="0" w:color="auto"/>
                                                                                        <w:right w:val="none" w:sz="0" w:space="0" w:color="auto"/>
                                                                                      </w:divBdr>
                                                                                      <w:divsChild>
                                                                                        <w:div w:id="1577206582">
                                                                                          <w:marLeft w:val="0"/>
                                                                                          <w:marRight w:val="0"/>
                                                                                          <w:marTop w:val="0"/>
                                                                                          <w:marBottom w:val="0"/>
                                                                                          <w:divBdr>
                                                                                            <w:top w:val="none" w:sz="0" w:space="0" w:color="auto"/>
                                                                                            <w:left w:val="none" w:sz="0" w:space="0" w:color="auto"/>
                                                                                            <w:bottom w:val="none" w:sz="0" w:space="0" w:color="auto"/>
                                                                                            <w:right w:val="none" w:sz="0" w:space="0" w:color="auto"/>
                                                                                          </w:divBdr>
                                                                                          <w:divsChild>
                                                                                            <w:div w:id="1817067644">
                                                                                              <w:marLeft w:val="0"/>
                                                                                              <w:marRight w:val="0"/>
                                                                                              <w:marTop w:val="0"/>
                                                                                              <w:marBottom w:val="0"/>
                                                                                              <w:divBdr>
                                                                                                <w:top w:val="none" w:sz="0" w:space="0" w:color="auto"/>
                                                                                                <w:left w:val="none" w:sz="0" w:space="0" w:color="auto"/>
                                                                                                <w:bottom w:val="none" w:sz="0" w:space="0" w:color="auto"/>
                                                                                                <w:right w:val="none" w:sz="0" w:space="0" w:color="auto"/>
                                                                                              </w:divBdr>
                                                                                              <w:divsChild>
                                                                                                <w:div w:id="275644996">
                                                                                                  <w:marLeft w:val="0"/>
                                                                                                  <w:marRight w:val="0"/>
                                                                                                  <w:marTop w:val="0"/>
                                                                                                  <w:marBottom w:val="0"/>
                                                                                                  <w:divBdr>
                                                                                                    <w:top w:val="none" w:sz="0" w:space="0" w:color="auto"/>
                                                                                                    <w:left w:val="none" w:sz="0" w:space="0" w:color="auto"/>
                                                                                                    <w:bottom w:val="none" w:sz="0" w:space="0" w:color="auto"/>
                                                                                                    <w:right w:val="none" w:sz="0" w:space="0" w:color="auto"/>
                                                                                                  </w:divBdr>
                                                                                                  <w:divsChild>
                                                                                                    <w:div w:id="6761547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78127561">
      <w:bodyDiv w:val="1"/>
      <w:marLeft w:val="0"/>
      <w:marRight w:val="0"/>
      <w:marTop w:val="0"/>
      <w:marBottom w:val="0"/>
      <w:divBdr>
        <w:top w:val="none" w:sz="0" w:space="0" w:color="auto"/>
        <w:left w:val="none" w:sz="0" w:space="0" w:color="auto"/>
        <w:bottom w:val="none" w:sz="0" w:space="0" w:color="auto"/>
        <w:right w:val="none" w:sz="0" w:space="0" w:color="auto"/>
      </w:divBdr>
      <w:divsChild>
        <w:div w:id="1912303218">
          <w:marLeft w:val="0"/>
          <w:marRight w:val="0"/>
          <w:marTop w:val="0"/>
          <w:marBottom w:val="0"/>
          <w:divBdr>
            <w:top w:val="none" w:sz="0" w:space="0" w:color="auto"/>
            <w:left w:val="none" w:sz="0" w:space="0" w:color="auto"/>
            <w:bottom w:val="none" w:sz="0" w:space="0" w:color="auto"/>
            <w:right w:val="none" w:sz="0" w:space="0" w:color="auto"/>
          </w:divBdr>
          <w:divsChild>
            <w:div w:id="1864976842">
              <w:marLeft w:val="0"/>
              <w:marRight w:val="0"/>
              <w:marTop w:val="0"/>
              <w:marBottom w:val="0"/>
              <w:divBdr>
                <w:top w:val="none" w:sz="0" w:space="0" w:color="auto"/>
                <w:left w:val="none" w:sz="0" w:space="0" w:color="auto"/>
                <w:bottom w:val="none" w:sz="0" w:space="0" w:color="auto"/>
                <w:right w:val="none" w:sz="0" w:space="0" w:color="auto"/>
              </w:divBdr>
              <w:divsChild>
                <w:div w:id="1655377357">
                  <w:marLeft w:val="0"/>
                  <w:marRight w:val="0"/>
                  <w:marTop w:val="0"/>
                  <w:marBottom w:val="0"/>
                  <w:divBdr>
                    <w:top w:val="none" w:sz="0" w:space="0" w:color="auto"/>
                    <w:left w:val="none" w:sz="0" w:space="0" w:color="auto"/>
                    <w:bottom w:val="none" w:sz="0" w:space="0" w:color="auto"/>
                    <w:right w:val="none" w:sz="0" w:space="0" w:color="auto"/>
                  </w:divBdr>
                  <w:divsChild>
                    <w:div w:id="190918585">
                      <w:marLeft w:val="0"/>
                      <w:marRight w:val="0"/>
                      <w:marTop w:val="0"/>
                      <w:marBottom w:val="0"/>
                      <w:divBdr>
                        <w:top w:val="none" w:sz="0" w:space="0" w:color="auto"/>
                        <w:left w:val="none" w:sz="0" w:space="0" w:color="auto"/>
                        <w:bottom w:val="none" w:sz="0" w:space="0" w:color="auto"/>
                        <w:right w:val="none" w:sz="0" w:space="0" w:color="auto"/>
                      </w:divBdr>
                      <w:divsChild>
                        <w:div w:id="892501898">
                          <w:marLeft w:val="0"/>
                          <w:marRight w:val="0"/>
                          <w:marTop w:val="0"/>
                          <w:marBottom w:val="0"/>
                          <w:divBdr>
                            <w:top w:val="none" w:sz="0" w:space="0" w:color="auto"/>
                            <w:left w:val="none" w:sz="0" w:space="0" w:color="auto"/>
                            <w:bottom w:val="none" w:sz="0" w:space="0" w:color="auto"/>
                            <w:right w:val="none" w:sz="0" w:space="0" w:color="auto"/>
                          </w:divBdr>
                          <w:divsChild>
                            <w:div w:id="396588332">
                              <w:marLeft w:val="0"/>
                              <w:marRight w:val="0"/>
                              <w:marTop w:val="0"/>
                              <w:marBottom w:val="0"/>
                              <w:divBdr>
                                <w:top w:val="none" w:sz="0" w:space="0" w:color="auto"/>
                                <w:left w:val="none" w:sz="0" w:space="0" w:color="auto"/>
                                <w:bottom w:val="none" w:sz="0" w:space="0" w:color="auto"/>
                                <w:right w:val="none" w:sz="0" w:space="0" w:color="auto"/>
                              </w:divBdr>
                              <w:divsChild>
                                <w:div w:id="1934320741">
                                  <w:marLeft w:val="0"/>
                                  <w:marRight w:val="0"/>
                                  <w:marTop w:val="0"/>
                                  <w:marBottom w:val="0"/>
                                  <w:divBdr>
                                    <w:top w:val="none" w:sz="0" w:space="0" w:color="auto"/>
                                    <w:left w:val="none" w:sz="0" w:space="0" w:color="auto"/>
                                    <w:bottom w:val="none" w:sz="0" w:space="0" w:color="auto"/>
                                    <w:right w:val="none" w:sz="0" w:space="0" w:color="auto"/>
                                  </w:divBdr>
                                  <w:divsChild>
                                    <w:div w:id="149912514">
                                      <w:marLeft w:val="0"/>
                                      <w:marRight w:val="0"/>
                                      <w:marTop w:val="0"/>
                                      <w:marBottom w:val="0"/>
                                      <w:divBdr>
                                        <w:top w:val="none" w:sz="0" w:space="0" w:color="auto"/>
                                        <w:left w:val="none" w:sz="0" w:space="0" w:color="auto"/>
                                        <w:bottom w:val="none" w:sz="0" w:space="0" w:color="auto"/>
                                        <w:right w:val="none" w:sz="0" w:space="0" w:color="auto"/>
                                      </w:divBdr>
                                      <w:divsChild>
                                        <w:div w:id="380518375">
                                          <w:marLeft w:val="0"/>
                                          <w:marRight w:val="0"/>
                                          <w:marTop w:val="0"/>
                                          <w:marBottom w:val="0"/>
                                          <w:divBdr>
                                            <w:top w:val="none" w:sz="0" w:space="0" w:color="auto"/>
                                            <w:left w:val="none" w:sz="0" w:space="0" w:color="auto"/>
                                            <w:bottom w:val="none" w:sz="0" w:space="0" w:color="auto"/>
                                            <w:right w:val="none" w:sz="0" w:space="0" w:color="auto"/>
                                          </w:divBdr>
                                          <w:divsChild>
                                            <w:div w:id="1185091455">
                                              <w:marLeft w:val="0"/>
                                              <w:marRight w:val="0"/>
                                              <w:marTop w:val="0"/>
                                              <w:marBottom w:val="0"/>
                                              <w:divBdr>
                                                <w:top w:val="none" w:sz="0" w:space="0" w:color="auto"/>
                                                <w:left w:val="none" w:sz="0" w:space="0" w:color="auto"/>
                                                <w:bottom w:val="none" w:sz="0" w:space="0" w:color="auto"/>
                                                <w:right w:val="none" w:sz="0" w:space="0" w:color="auto"/>
                                              </w:divBdr>
                                              <w:divsChild>
                                                <w:div w:id="2145150942">
                                                  <w:marLeft w:val="0"/>
                                                  <w:marRight w:val="0"/>
                                                  <w:marTop w:val="0"/>
                                                  <w:marBottom w:val="0"/>
                                                  <w:divBdr>
                                                    <w:top w:val="none" w:sz="0" w:space="0" w:color="auto"/>
                                                    <w:left w:val="none" w:sz="0" w:space="0" w:color="auto"/>
                                                    <w:bottom w:val="none" w:sz="0" w:space="0" w:color="auto"/>
                                                    <w:right w:val="none" w:sz="0" w:space="0" w:color="auto"/>
                                                  </w:divBdr>
                                                  <w:divsChild>
                                                    <w:div w:id="323776977">
                                                      <w:marLeft w:val="0"/>
                                                      <w:marRight w:val="0"/>
                                                      <w:marTop w:val="0"/>
                                                      <w:marBottom w:val="0"/>
                                                      <w:divBdr>
                                                        <w:top w:val="none" w:sz="0" w:space="0" w:color="auto"/>
                                                        <w:left w:val="none" w:sz="0" w:space="0" w:color="auto"/>
                                                        <w:bottom w:val="none" w:sz="0" w:space="0" w:color="auto"/>
                                                        <w:right w:val="none" w:sz="0" w:space="0" w:color="auto"/>
                                                      </w:divBdr>
                                                      <w:divsChild>
                                                        <w:div w:id="1701316936">
                                                          <w:marLeft w:val="0"/>
                                                          <w:marRight w:val="0"/>
                                                          <w:marTop w:val="0"/>
                                                          <w:marBottom w:val="0"/>
                                                          <w:divBdr>
                                                            <w:top w:val="none" w:sz="0" w:space="0" w:color="auto"/>
                                                            <w:left w:val="none" w:sz="0" w:space="0" w:color="auto"/>
                                                            <w:bottom w:val="none" w:sz="0" w:space="0" w:color="auto"/>
                                                            <w:right w:val="none" w:sz="0" w:space="0" w:color="auto"/>
                                                          </w:divBdr>
                                                          <w:divsChild>
                                                            <w:div w:id="1868592562">
                                                              <w:marLeft w:val="0"/>
                                                              <w:marRight w:val="0"/>
                                                              <w:marTop w:val="0"/>
                                                              <w:marBottom w:val="0"/>
                                                              <w:divBdr>
                                                                <w:top w:val="none" w:sz="0" w:space="0" w:color="auto"/>
                                                                <w:left w:val="none" w:sz="0" w:space="0" w:color="auto"/>
                                                                <w:bottom w:val="none" w:sz="0" w:space="0" w:color="auto"/>
                                                                <w:right w:val="none" w:sz="0" w:space="0" w:color="auto"/>
                                                              </w:divBdr>
                                                              <w:divsChild>
                                                                <w:div w:id="1719816010">
                                                                  <w:marLeft w:val="0"/>
                                                                  <w:marRight w:val="0"/>
                                                                  <w:marTop w:val="0"/>
                                                                  <w:marBottom w:val="0"/>
                                                                  <w:divBdr>
                                                                    <w:top w:val="none" w:sz="0" w:space="0" w:color="auto"/>
                                                                    <w:left w:val="none" w:sz="0" w:space="0" w:color="auto"/>
                                                                    <w:bottom w:val="none" w:sz="0" w:space="0" w:color="auto"/>
                                                                    <w:right w:val="none" w:sz="0" w:space="0" w:color="auto"/>
                                                                  </w:divBdr>
                                                                  <w:divsChild>
                                                                    <w:div w:id="689337018">
                                                                      <w:marLeft w:val="0"/>
                                                                      <w:marRight w:val="0"/>
                                                                      <w:marTop w:val="0"/>
                                                                      <w:marBottom w:val="0"/>
                                                                      <w:divBdr>
                                                                        <w:top w:val="none" w:sz="0" w:space="0" w:color="auto"/>
                                                                        <w:left w:val="none" w:sz="0" w:space="0" w:color="auto"/>
                                                                        <w:bottom w:val="none" w:sz="0" w:space="0" w:color="auto"/>
                                                                        <w:right w:val="none" w:sz="0" w:space="0" w:color="auto"/>
                                                                      </w:divBdr>
                                                                      <w:divsChild>
                                                                        <w:div w:id="1873031202">
                                                                          <w:marLeft w:val="0"/>
                                                                          <w:marRight w:val="0"/>
                                                                          <w:marTop w:val="0"/>
                                                                          <w:marBottom w:val="0"/>
                                                                          <w:divBdr>
                                                                            <w:top w:val="none" w:sz="0" w:space="0" w:color="auto"/>
                                                                            <w:left w:val="none" w:sz="0" w:space="0" w:color="auto"/>
                                                                            <w:bottom w:val="none" w:sz="0" w:space="0" w:color="auto"/>
                                                                            <w:right w:val="none" w:sz="0" w:space="0" w:color="auto"/>
                                                                          </w:divBdr>
                                                                          <w:divsChild>
                                                                            <w:div w:id="946080765">
                                                                              <w:marLeft w:val="0"/>
                                                                              <w:marRight w:val="0"/>
                                                                              <w:marTop w:val="0"/>
                                                                              <w:marBottom w:val="0"/>
                                                                              <w:divBdr>
                                                                                <w:top w:val="none" w:sz="0" w:space="0" w:color="auto"/>
                                                                                <w:left w:val="none" w:sz="0" w:space="0" w:color="auto"/>
                                                                                <w:bottom w:val="none" w:sz="0" w:space="0" w:color="auto"/>
                                                                                <w:right w:val="none" w:sz="0" w:space="0" w:color="auto"/>
                                                                              </w:divBdr>
                                                                              <w:divsChild>
                                                                                <w:div w:id="178663719">
                                                                                  <w:marLeft w:val="0"/>
                                                                                  <w:marRight w:val="0"/>
                                                                                  <w:marTop w:val="0"/>
                                                                                  <w:marBottom w:val="0"/>
                                                                                  <w:divBdr>
                                                                                    <w:top w:val="none" w:sz="0" w:space="0" w:color="auto"/>
                                                                                    <w:left w:val="none" w:sz="0" w:space="0" w:color="auto"/>
                                                                                    <w:bottom w:val="none" w:sz="0" w:space="0" w:color="auto"/>
                                                                                    <w:right w:val="none" w:sz="0" w:space="0" w:color="auto"/>
                                                                                  </w:divBdr>
                                                                                  <w:divsChild>
                                                                                    <w:div w:id="612054877">
                                                                                      <w:marLeft w:val="0"/>
                                                                                      <w:marRight w:val="0"/>
                                                                                      <w:marTop w:val="0"/>
                                                                                      <w:marBottom w:val="0"/>
                                                                                      <w:divBdr>
                                                                                        <w:top w:val="none" w:sz="0" w:space="0" w:color="auto"/>
                                                                                        <w:left w:val="none" w:sz="0" w:space="0" w:color="auto"/>
                                                                                        <w:bottom w:val="none" w:sz="0" w:space="0" w:color="auto"/>
                                                                                        <w:right w:val="none" w:sz="0" w:space="0" w:color="auto"/>
                                                                                      </w:divBdr>
                                                                                      <w:divsChild>
                                                                                        <w:div w:id="1691950893">
                                                                                          <w:marLeft w:val="0"/>
                                                                                          <w:marRight w:val="0"/>
                                                                                          <w:marTop w:val="0"/>
                                                                                          <w:marBottom w:val="0"/>
                                                                                          <w:divBdr>
                                                                                            <w:top w:val="none" w:sz="0" w:space="0" w:color="auto"/>
                                                                                            <w:left w:val="none" w:sz="0" w:space="0" w:color="auto"/>
                                                                                            <w:bottom w:val="none" w:sz="0" w:space="0" w:color="auto"/>
                                                                                            <w:right w:val="none" w:sz="0" w:space="0" w:color="auto"/>
                                                                                          </w:divBdr>
                                                                                          <w:divsChild>
                                                                                            <w:div w:id="345718571">
                                                                                              <w:marLeft w:val="0"/>
                                                                                              <w:marRight w:val="0"/>
                                                                                              <w:marTop w:val="0"/>
                                                                                              <w:marBottom w:val="0"/>
                                                                                              <w:divBdr>
                                                                                                <w:top w:val="none" w:sz="0" w:space="0" w:color="auto"/>
                                                                                                <w:left w:val="none" w:sz="0" w:space="0" w:color="auto"/>
                                                                                                <w:bottom w:val="none" w:sz="0" w:space="0" w:color="auto"/>
                                                                                                <w:right w:val="none" w:sz="0" w:space="0" w:color="auto"/>
                                                                                              </w:divBdr>
                                                                                              <w:divsChild>
                                                                                                <w:div w:id="15935665">
                                                                                                  <w:marLeft w:val="0"/>
                                                                                                  <w:marRight w:val="0"/>
                                                                                                  <w:marTop w:val="0"/>
                                                                                                  <w:marBottom w:val="0"/>
                                                                                                  <w:divBdr>
                                                                                                    <w:top w:val="none" w:sz="0" w:space="0" w:color="auto"/>
                                                                                                    <w:left w:val="none" w:sz="0" w:space="0" w:color="auto"/>
                                                                                                    <w:bottom w:val="none" w:sz="0" w:space="0" w:color="auto"/>
                                                                                                    <w:right w:val="none" w:sz="0" w:space="0" w:color="auto"/>
                                                                                                  </w:divBdr>
                                                                                                  <w:divsChild>
                                                                                                    <w:div w:id="2011058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515818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header" Target="header3.xml" Id="rId18" /><Relationship Type="http://schemas.openxmlformats.org/officeDocument/2006/relationships/customXml" Target="../customXml/item3.xml" Id="rId3" /><Relationship Type="http://schemas.openxmlformats.org/officeDocument/2006/relationships/theme" Target="theme/theme1.xml" Id="rId21" /><Relationship Type="http://schemas.openxmlformats.org/officeDocument/2006/relationships/settings" Target="settings.xml" Id="rId7" /><Relationship Type="http://schemas.openxmlformats.org/officeDocument/2006/relationships/footer" Target="footer2.xml" Id="rId17" /><Relationship Type="http://schemas.openxmlformats.org/officeDocument/2006/relationships/customXml" Target="../customXml/item2.xml" Id="rId2" /><Relationship Type="http://schemas.openxmlformats.org/officeDocument/2006/relationships/footer" Target="footer1.xml" Id="rId16" /><Relationship Type="http://schemas.openxmlformats.org/officeDocument/2006/relationships/fontTable" Target="fontTable.xml" Id="rId20"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image" Target="media/image1.png" Id="rId11" /><Relationship Type="http://schemas.openxmlformats.org/officeDocument/2006/relationships/numbering" Target="numbering.xml" Id="rId5" /><Relationship Type="http://schemas.openxmlformats.org/officeDocument/2006/relationships/header" Target="header2.xml" Id="rId15" /><Relationship Type="http://schemas.openxmlformats.org/officeDocument/2006/relationships/endnotes" Target="endnotes.xml" Id="rId10" /><Relationship Type="http://schemas.openxmlformats.org/officeDocument/2006/relationships/footer" Target="footer3.xml" Id="rId19"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header" Target="header1.xml" Id="rId14" /><Relationship Type="http://schemas.openxmlformats.org/officeDocument/2006/relationships/hyperlink" Target="https://www.gov.br/economia/pt-br/acesso-a-informacao/sei/usuario-externo-1" TargetMode="External" Id="Rbbb8c691f376437a" /></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182dc7e9-28bc-489d-9529-1bfaf4a81191" xsi:nil="true"/>
    <lcf76f155ced4ddcb4097134ff3c332f xmlns="e45eeb21-54bf-4d0a-b6ac-b3cefff7e859">
      <Terms xmlns="http://schemas.microsoft.com/office/infopath/2007/PartnerControls"/>
    </lcf76f155ced4ddcb4097134ff3c332f>
    <SharedWithUsers xmlns="182dc7e9-28bc-489d-9529-1bfaf4a81191">
      <UserInfo>
        <DisplayName/>
        <AccountId xsi:nil="true"/>
        <AccountType/>
      </UserInfo>
    </SharedWithUsers>
    <MediaLengthInSeconds xmlns="e45eeb21-54bf-4d0a-b6ac-b3cefff7e859"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31ED28EFCE363D409B15FAF464462E85" ma:contentTypeVersion="15" ma:contentTypeDescription="Crie um novo documento." ma:contentTypeScope="" ma:versionID="d9d14f81ddb20cee8920fa72dced8608">
  <xsd:schema xmlns:xsd="http://www.w3.org/2001/XMLSchema" xmlns:xs="http://www.w3.org/2001/XMLSchema" xmlns:p="http://schemas.microsoft.com/office/2006/metadata/properties" xmlns:ns2="e45eeb21-54bf-4d0a-b6ac-b3cefff7e859" xmlns:ns3="182dc7e9-28bc-489d-9529-1bfaf4a81191" targetNamespace="http://schemas.microsoft.com/office/2006/metadata/properties" ma:root="true" ma:fieldsID="69551abcd57bdfb32515accd9c6b57c2" ns2:_="" ns3:_="">
    <xsd:import namespace="e45eeb21-54bf-4d0a-b6ac-b3cefff7e859"/>
    <xsd:import namespace="182dc7e9-28bc-489d-9529-1bfaf4a81191"/>
    <xsd:element name="properties">
      <xsd:complexType>
        <xsd:sequence>
          <xsd:element name="documentManagement">
            <xsd:complexType>
              <xsd:all>
                <xsd:element ref="ns2:MediaServiceMetadata" minOccurs="0"/>
                <xsd:element ref="ns2:MediaServiceFastMetadata" minOccurs="0"/>
                <xsd:element ref="ns2:MediaLengthInSeconds" minOccurs="0"/>
                <xsd:element ref="ns3:SharedWithUsers" minOccurs="0"/>
                <xsd:element ref="ns3:SharedWithDetails" minOccurs="0"/>
                <xsd:element ref="ns2:MediaServiceDateTaken"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ObjectDetectorVersion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45eeb21-54bf-4d0a-b6ac-b3cefff7e85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LengthInSeconds" ma:index="10" nillable="true" ma:displayName="MediaLengthInSeconds" ma:hidden="true" ma:internalName="MediaLengthInSeconds" ma:readOnly="true">
      <xsd:simpleType>
        <xsd:restriction base="dms:Unknown"/>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lcf76f155ced4ddcb4097134ff3c332f" ma:index="15" nillable="true" ma:taxonomy="true" ma:internalName="lcf76f155ced4ddcb4097134ff3c332f" ma:taxonomyFieldName="MediaServiceImageTags" ma:displayName="Marcações de imagem" ma:readOnly="false" ma:fieldId="{5cf76f15-5ced-4ddc-b409-7134ff3c332f}" ma:taxonomyMulti="true" ma:sspId="bf897d17-34fd-4a01-8f80-908009a6c4a9"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82dc7e9-28bc-489d-9529-1bfaf4a81191" elementFormDefault="qualified">
    <xsd:import namespace="http://schemas.microsoft.com/office/2006/documentManagement/types"/>
    <xsd:import namespace="http://schemas.microsoft.com/office/infopath/2007/PartnerControls"/>
    <xsd:element name="SharedWithUsers" ma:index="11" nillable="true" ma:displayName="Compartilhado com"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Detalhes de Compartilhado Com" ma:internalName="SharedWithDetails" ma:readOnly="true">
      <xsd:simpleType>
        <xsd:restriction base="dms:Note">
          <xsd:maxLength value="255"/>
        </xsd:restriction>
      </xsd:simpleType>
    </xsd:element>
    <xsd:element name="TaxCatchAll" ma:index="16" nillable="true" ma:displayName="Taxonomy Catch All Column" ma:hidden="true" ma:list="{d95a6ead-b366-4780-b87b-c2d933411cf8}" ma:internalName="TaxCatchAll" ma:showField="CatchAllData" ma:web="182dc7e9-28bc-489d-9529-1bfaf4a8119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14C17E-93F3-43A8-A9E8-767A016A1727}">
  <ds:schemaRefs>
    <ds:schemaRef ds:uri="http://schemas.microsoft.com/office/2006/metadata/properties"/>
    <ds:schemaRef ds:uri="http://schemas.microsoft.com/office/infopath/2007/PartnerControls"/>
    <ds:schemaRef ds:uri="182dc7e9-28bc-489d-9529-1bfaf4a81191"/>
    <ds:schemaRef ds:uri="e45eeb21-54bf-4d0a-b6ac-b3cefff7e859"/>
  </ds:schemaRefs>
</ds:datastoreItem>
</file>

<file path=customXml/itemProps2.xml><?xml version="1.0" encoding="utf-8"?>
<ds:datastoreItem xmlns:ds="http://schemas.openxmlformats.org/officeDocument/2006/customXml" ds:itemID="{35E69AB1-E713-4D3E-AD42-51C258B5AE42}">
  <ds:schemaRefs>
    <ds:schemaRef ds:uri="http://schemas.microsoft.com/sharepoint/v3/contenttype/forms"/>
  </ds:schemaRefs>
</ds:datastoreItem>
</file>

<file path=customXml/itemProps3.xml><?xml version="1.0" encoding="utf-8"?>
<ds:datastoreItem xmlns:ds="http://schemas.openxmlformats.org/officeDocument/2006/customXml" ds:itemID="{90C5D9B2-AC25-41B0-B4FD-3CFF26265EE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45eeb21-54bf-4d0a-b6ac-b3cefff7e859"/>
    <ds:schemaRef ds:uri="182dc7e9-28bc-489d-9529-1bfaf4a8119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8097D7E-79D7-4534-9009-4219821AD173}">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creator>Zahra Faheina Gadelha</dc:creator>
  <lastModifiedBy>Wander de Castro Silva</lastModifiedBy>
  <revision>83</revision>
  <dcterms:created xsi:type="dcterms:W3CDTF">2015-12-17T13:15:00.0000000Z</dcterms:created>
  <dcterms:modified xsi:type="dcterms:W3CDTF">2024-09-04T18:21:27.2160167Z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0x01010031ED28EFCE363D409B15FAF464462E85</vt:lpwstr>
  </property>
  <property fmtid="{D5CDD505-2E9C-101B-9397-08002B2CF9AE}" pid="3" name="Order">
    <vt:r8>377700</vt:r8>
  </property>
  <property fmtid="{D5CDD505-2E9C-101B-9397-08002B2CF9AE}" pid="4" name="xd_Signature">
    <vt:bool>false</vt:bool>
  </property>
  <property fmtid="{D5CDD505-2E9C-101B-9397-08002B2CF9AE}" pid="5" name="xd_ProgID">
    <vt:lpwstr/>
  </property>
  <property fmtid="{D5CDD505-2E9C-101B-9397-08002B2CF9AE}" pid="6" name="ComplianceAssetId">
    <vt:lpwstr/>
  </property>
  <property fmtid="{D5CDD505-2E9C-101B-9397-08002B2CF9AE}" pid="7" name="TemplateUrl">
    <vt:lpwstr/>
  </property>
  <property fmtid="{D5CDD505-2E9C-101B-9397-08002B2CF9AE}" pid="8" name="_ExtendedDescription">
    <vt:lpwstr/>
  </property>
  <property fmtid="{D5CDD505-2E9C-101B-9397-08002B2CF9AE}" pid="9" name="TriggerFlowInfo">
    <vt:lpwstr/>
  </property>
  <property fmtid="{D5CDD505-2E9C-101B-9397-08002B2CF9AE}" pid="10" name="MediaServiceImageTags">
    <vt:lpwstr/>
  </property>
</Properties>
</file>